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0A5B46" w14:textId="77777777" w:rsidR="006C2968" w:rsidRPr="004D2F2B" w:rsidRDefault="006C2968" w:rsidP="007D4C1E">
      <w:pPr>
        <w:widowControl w:val="0"/>
        <w:shd w:val="clear" w:color="auto" w:fill="FFFFFF" w:themeFill="background1"/>
        <w:rPr>
          <w:b/>
        </w:rPr>
      </w:pPr>
    </w:p>
    <w:tbl>
      <w:tblPr>
        <w:tblpPr w:leftFromText="180" w:rightFromText="180" w:vertAnchor="text" w:horzAnchor="page" w:tblpX="808" w:tblpY="186"/>
        <w:tblW w:w="10348" w:type="dxa"/>
        <w:tblLook w:val="01E0" w:firstRow="1" w:lastRow="1" w:firstColumn="1" w:lastColumn="1" w:noHBand="0" w:noVBand="0"/>
      </w:tblPr>
      <w:tblGrid>
        <w:gridCol w:w="10224"/>
        <w:gridCol w:w="222"/>
      </w:tblGrid>
      <w:tr w:rsidR="006E0184" w:rsidRPr="004D2F2B" w14:paraId="769CB406" w14:textId="77777777" w:rsidTr="008A2B3C">
        <w:tc>
          <w:tcPr>
            <w:tcW w:w="4219" w:type="dxa"/>
          </w:tcPr>
          <w:tbl>
            <w:tblPr>
              <w:tblpPr w:leftFromText="180" w:rightFromText="180" w:vertAnchor="text" w:horzAnchor="page" w:tblpX="666" w:tblpY="-43"/>
              <w:tblW w:w="10008" w:type="dxa"/>
              <w:tblLook w:val="01E0" w:firstRow="1" w:lastRow="1" w:firstColumn="1" w:lastColumn="1" w:noHBand="0" w:noVBand="0"/>
            </w:tblPr>
            <w:tblGrid>
              <w:gridCol w:w="10008"/>
            </w:tblGrid>
            <w:tr w:rsidR="007D4C1E" w:rsidRPr="004D2F2B" w14:paraId="17C0CCBC" w14:textId="77777777" w:rsidTr="007D4C1E">
              <w:trPr>
                <w:trHeight w:val="11907"/>
              </w:trPr>
              <w:tc>
                <w:tcPr>
                  <w:tcW w:w="10008" w:type="dxa"/>
                </w:tcPr>
                <w:tbl>
                  <w:tblPr>
                    <w:tblpPr w:leftFromText="180" w:rightFromText="180" w:vertAnchor="text" w:horzAnchor="page" w:tblpX="1092" w:tblpY="-43"/>
                    <w:tblW w:w="9363" w:type="dxa"/>
                    <w:tblLook w:val="01E0" w:firstRow="1" w:lastRow="1" w:firstColumn="1" w:lastColumn="1" w:noHBand="0" w:noVBand="0"/>
                  </w:tblPr>
                  <w:tblGrid>
                    <w:gridCol w:w="9363"/>
                  </w:tblGrid>
                  <w:tr w:rsidR="007D4C1E" w:rsidRPr="004D2F2B" w14:paraId="5737201D" w14:textId="77777777" w:rsidTr="007D4C1E">
                    <w:trPr>
                      <w:trHeight w:val="201"/>
                    </w:trPr>
                    <w:tc>
                      <w:tcPr>
                        <w:tcW w:w="9363" w:type="dxa"/>
                      </w:tcPr>
                      <w:p w14:paraId="17D4BBD9" w14:textId="77777777" w:rsidR="007D4C1E" w:rsidRPr="004D2F2B" w:rsidDel="00A23D8F" w:rsidRDefault="007D4C1E" w:rsidP="007D4C1E">
                        <w:pPr>
                          <w:jc w:val="right"/>
                          <w:rPr>
                            <w:b/>
                            <w:snapToGrid w:val="0"/>
                          </w:rPr>
                        </w:pPr>
                      </w:p>
                    </w:tc>
                  </w:tr>
                  <w:tr w:rsidR="007D4C1E" w:rsidRPr="004D2F2B" w14:paraId="0CB10767" w14:textId="77777777" w:rsidTr="007D4C1E">
                    <w:trPr>
                      <w:trHeight w:val="201"/>
                    </w:trPr>
                    <w:tc>
                      <w:tcPr>
                        <w:tcW w:w="9363" w:type="dxa"/>
                      </w:tcPr>
                      <w:p w14:paraId="78D7DFC8" w14:textId="77777777" w:rsidR="007D4C1E" w:rsidRPr="004D2F2B" w:rsidDel="00A23D8F" w:rsidRDefault="007D4C1E" w:rsidP="007D4C1E">
                        <w:pPr>
                          <w:jc w:val="right"/>
                          <w:rPr>
                            <w:b/>
                            <w:snapToGrid w:val="0"/>
                          </w:rPr>
                        </w:pPr>
                      </w:p>
                    </w:tc>
                  </w:tr>
                </w:tbl>
                <w:p w14:paraId="7E75A4C0" w14:textId="77777777" w:rsidR="007D4C1E" w:rsidRPr="004D2F2B" w:rsidRDefault="007D4C1E" w:rsidP="007D4C1E">
                  <w:pPr>
                    <w:widowControl w:val="0"/>
                    <w:jc w:val="center"/>
                    <w:rPr>
                      <w:b/>
                    </w:rPr>
                  </w:pPr>
                </w:p>
                <w:p w14:paraId="023E4BA5" w14:textId="77777777" w:rsidR="007D4C1E" w:rsidRPr="004D2F2B" w:rsidRDefault="007D4C1E" w:rsidP="007D4C1E">
                  <w:pPr>
                    <w:widowControl w:val="0"/>
                    <w:jc w:val="center"/>
                    <w:rPr>
                      <w:b/>
                    </w:rPr>
                  </w:pPr>
                </w:p>
                <w:p w14:paraId="2AE8B004" w14:textId="77777777" w:rsidR="007D4C1E" w:rsidRPr="004D2F2B" w:rsidRDefault="007D4C1E" w:rsidP="007D4C1E">
                  <w:pPr>
                    <w:widowControl w:val="0"/>
                    <w:jc w:val="center"/>
                    <w:rPr>
                      <w:b/>
                    </w:rPr>
                  </w:pPr>
                </w:p>
                <w:p w14:paraId="3BB55057" w14:textId="77777777" w:rsidR="007D4C1E" w:rsidRPr="004D2F2B" w:rsidRDefault="007D4C1E" w:rsidP="007D4C1E">
                  <w:pPr>
                    <w:widowControl w:val="0"/>
                    <w:jc w:val="center"/>
                    <w:rPr>
                      <w:b/>
                    </w:rPr>
                  </w:pPr>
                </w:p>
                <w:p w14:paraId="35D7DDA4" w14:textId="77777777" w:rsidR="007D4C1E" w:rsidRPr="004D2F2B" w:rsidRDefault="007D4C1E" w:rsidP="007D4C1E">
                  <w:pPr>
                    <w:widowControl w:val="0"/>
                    <w:jc w:val="center"/>
                    <w:rPr>
                      <w:b/>
                    </w:rPr>
                  </w:pPr>
                </w:p>
                <w:p w14:paraId="355EB3B9" w14:textId="77777777" w:rsidR="007D4C1E" w:rsidRPr="004D2F2B" w:rsidRDefault="007D4C1E" w:rsidP="007D4C1E">
                  <w:pPr>
                    <w:widowControl w:val="0"/>
                    <w:jc w:val="center"/>
                    <w:rPr>
                      <w:b/>
                    </w:rPr>
                  </w:pPr>
                </w:p>
                <w:p w14:paraId="0D217D34" w14:textId="77777777" w:rsidR="007D4C1E" w:rsidRPr="004D2F2B" w:rsidRDefault="007D4C1E" w:rsidP="007D4C1E">
                  <w:pPr>
                    <w:widowControl w:val="0"/>
                    <w:jc w:val="center"/>
                    <w:rPr>
                      <w:b/>
                    </w:rPr>
                  </w:pPr>
                </w:p>
                <w:p w14:paraId="58CCE1D2" w14:textId="77777777" w:rsidR="007D4C1E" w:rsidRPr="004D2F2B" w:rsidRDefault="007D4C1E" w:rsidP="007D4C1E">
                  <w:pPr>
                    <w:widowControl w:val="0"/>
                    <w:jc w:val="center"/>
                    <w:rPr>
                      <w:b/>
                    </w:rPr>
                  </w:pPr>
                </w:p>
                <w:p w14:paraId="47001C64" w14:textId="77777777" w:rsidR="007D4C1E" w:rsidRPr="004D2F2B" w:rsidRDefault="007D4C1E" w:rsidP="007D4C1E">
                  <w:pPr>
                    <w:widowControl w:val="0"/>
                    <w:jc w:val="center"/>
                    <w:rPr>
                      <w:b/>
                    </w:rPr>
                  </w:pPr>
                </w:p>
                <w:p w14:paraId="6A4DFFC4" w14:textId="77777777" w:rsidR="007D4C1E" w:rsidRPr="004D2F2B" w:rsidRDefault="007D4C1E" w:rsidP="007D4C1E">
                  <w:pPr>
                    <w:widowControl w:val="0"/>
                    <w:jc w:val="center"/>
                    <w:rPr>
                      <w:b/>
                    </w:rPr>
                  </w:pPr>
                </w:p>
                <w:p w14:paraId="4D5A016E" w14:textId="630A387A" w:rsidR="007D4C1E" w:rsidRDefault="007D4C1E" w:rsidP="007D4C1E">
                  <w:pPr>
                    <w:widowControl w:val="0"/>
                    <w:jc w:val="center"/>
                    <w:rPr>
                      <w:b/>
                    </w:rPr>
                  </w:pPr>
                </w:p>
                <w:p w14:paraId="1A258879" w14:textId="77777777" w:rsidR="00DC22FC" w:rsidRPr="004D2F2B" w:rsidRDefault="00DC22FC" w:rsidP="007D4C1E">
                  <w:pPr>
                    <w:widowControl w:val="0"/>
                    <w:jc w:val="center"/>
                    <w:rPr>
                      <w:b/>
                    </w:rPr>
                  </w:pPr>
                </w:p>
                <w:p w14:paraId="10F5C323" w14:textId="77777777" w:rsidR="007D4C1E" w:rsidRPr="004D2F2B" w:rsidRDefault="007D4C1E" w:rsidP="007D4C1E">
                  <w:pPr>
                    <w:widowControl w:val="0"/>
                    <w:jc w:val="center"/>
                    <w:rPr>
                      <w:b/>
                    </w:rPr>
                  </w:pPr>
                </w:p>
                <w:p w14:paraId="3F4BD7F4" w14:textId="77777777" w:rsidR="007D4C1E" w:rsidRPr="004D2F2B" w:rsidRDefault="007D4C1E" w:rsidP="007D4C1E">
                  <w:pPr>
                    <w:widowControl w:val="0"/>
                    <w:jc w:val="center"/>
                    <w:rPr>
                      <w:b/>
                    </w:rPr>
                  </w:pPr>
                </w:p>
                <w:p w14:paraId="5BA874FE" w14:textId="77777777" w:rsidR="007D4C1E" w:rsidRPr="004D2F2B" w:rsidRDefault="007D4C1E" w:rsidP="007D4C1E">
                  <w:pPr>
                    <w:widowControl w:val="0"/>
                    <w:jc w:val="center"/>
                    <w:rPr>
                      <w:b/>
                    </w:rPr>
                  </w:pPr>
                </w:p>
                <w:p w14:paraId="689D2DCE" w14:textId="4FB3063C" w:rsidR="007D4C1E" w:rsidRPr="004D2F2B" w:rsidRDefault="007D4C1E" w:rsidP="007D4C1E">
                  <w:pPr>
                    <w:widowControl w:val="0"/>
                    <w:jc w:val="center"/>
                    <w:rPr>
                      <w:b/>
                    </w:rPr>
                  </w:pPr>
                </w:p>
                <w:p w14:paraId="220308C9" w14:textId="2CF14FDE" w:rsidR="007D4C1E" w:rsidRDefault="007D4C1E" w:rsidP="007D4C1E">
                  <w:pPr>
                    <w:widowControl w:val="0"/>
                    <w:jc w:val="center"/>
                    <w:rPr>
                      <w:b/>
                    </w:rPr>
                  </w:pPr>
                </w:p>
                <w:p w14:paraId="4091BD2F" w14:textId="77777777" w:rsidR="00DC22FC" w:rsidRPr="004D2F2B" w:rsidRDefault="00DC22FC" w:rsidP="007D4C1E">
                  <w:pPr>
                    <w:widowControl w:val="0"/>
                    <w:jc w:val="center"/>
                    <w:rPr>
                      <w:b/>
                    </w:rPr>
                  </w:pPr>
                </w:p>
                <w:p w14:paraId="4087B043" w14:textId="77777777" w:rsidR="007D4C1E" w:rsidRPr="004D2F2B" w:rsidRDefault="007D4C1E" w:rsidP="007D4C1E">
                  <w:pPr>
                    <w:widowControl w:val="0"/>
                    <w:jc w:val="center"/>
                    <w:rPr>
                      <w:b/>
                    </w:rPr>
                  </w:pPr>
                </w:p>
                <w:p w14:paraId="70F32980" w14:textId="77777777" w:rsidR="007D4C1E" w:rsidRPr="004D2F2B" w:rsidRDefault="007D4C1E" w:rsidP="007D4C1E">
                  <w:pPr>
                    <w:widowControl w:val="0"/>
                    <w:jc w:val="center"/>
                    <w:rPr>
                      <w:b/>
                    </w:rPr>
                  </w:pPr>
                  <w:r w:rsidRPr="004D2F2B">
                    <w:rPr>
                      <w:b/>
                    </w:rPr>
                    <w:t>ТЕХНИЧЕСКОЕ ЗАДАНИЕ</w:t>
                  </w:r>
                </w:p>
                <w:p w14:paraId="3B8C0265" w14:textId="77777777" w:rsidR="007D4C1E" w:rsidRPr="004D2F2B" w:rsidRDefault="007D4C1E" w:rsidP="007D4C1E">
                  <w:pPr>
                    <w:widowControl w:val="0"/>
                    <w:jc w:val="center"/>
                    <w:rPr>
                      <w:b/>
                    </w:rPr>
                  </w:pPr>
                </w:p>
                <w:p w14:paraId="0544AFF1" w14:textId="700E455E" w:rsidR="007D4C1E" w:rsidRPr="004D2F2B" w:rsidRDefault="007D4C1E" w:rsidP="007D4C1E">
                  <w:pPr>
                    <w:widowControl w:val="0"/>
                    <w:shd w:val="clear" w:color="auto" w:fill="FFFFFF" w:themeFill="background1"/>
                    <w:jc w:val="center"/>
                    <w:rPr>
                      <w:lang w:val="x-none"/>
                    </w:rPr>
                  </w:pPr>
                  <w:r w:rsidRPr="004D2F2B">
                    <w:t>на</w:t>
                  </w:r>
                  <w:r w:rsidRPr="004D2F2B">
                    <w:rPr>
                      <w:lang w:val="x-none"/>
                    </w:rPr>
                    <w:t xml:space="preserve"> </w:t>
                  </w:r>
                  <w:r w:rsidRPr="004D2F2B">
                    <w:t>производство</w:t>
                  </w:r>
                  <w:r w:rsidRPr="004D2F2B">
                    <w:rPr>
                      <w:lang w:val="x-none"/>
                    </w:rPr>
                    <w:t xml:space="preserve"> </w:t>
                  </w:r>
                  <w:r w:rsidRPr="004D2F2B">
                    <w:t xml:space="preserve">буровзрывных </w:t>
                  </w:r>
                  <w:r w:rsidRPr="004D2F2B">
                    <w:rPr>
                      <w:lang w:val="x-none"/>
                    </w:rPr>
                    <w:t xml:space="preserve">работ на </w:t>
                  </w:r>
                  <w:r w:rsidRPr="004D2F2B">
                    <w:t xml:space="preserve">карьерах </w:t>
                  </w:r>
                  <w:proofErr w:type="spellStart"/>
                  <w:r w:rsidRPr="004D2F2B">
                    <w:rPr>
                      <w:lang w:val="x-none"/>
                    </w:rPr>
                    <w:t>Быстринского</w:t>
                  </w:r>
                  <w:proofErr w:type="spellEnd"/>
                  <w:r w:rsidRPr="004D2F2B">
                    <w:rPr>
                      <w:lang w:val="x-none"/>
                    </w:rPr>
                    <w:t xml:space="preserve"> ГОКа </w:t>
                  </w:r>
                </w:p>
                <w:p w14:paraId="371E5C76" w14:textId="67E4866E" w:rsidR="007D4C1E" w:rsidRPr="004D2F2B" w:rsidRDefault="007D4C1E" w:rsidP="007D4C1E">
                  <w:pPr>
                    <w:widowControl w:val="0"/>
                    <w:shd w:val="clear" w:color="auto" w:fill="FFFFFF" w:themeFill="background1"/>
                    <w:jc w:val="center"/>
                  </w:pPr>
                  <w:r w:rsidRPr="004D2F2B">
                    <w:t>в 2026-</w:t>
                  </w:r>
                  <w:r w:rsidRPr="004D2F2B">
                    <w:rPr>
                      <w:snapToGrid w:val="0"/>
                    </w:rPr>
                    <w:t>2028</w:t>
                  </w:r>
                  <w:r w:rsidRPr="004D2F2B">
                    <w:t xml:space="preserve"> г. </w:t>
                  </w:r>
                </w:p>
                <w:p w14:paraId="22CDDF47" w14:textId="77777777" w:rsidR="007D4C1E" w:rsidRPr="004D2F2B" w:rsidRDefault="007D4C1E" w:rsidP="007D4C1E">
                  <w:pPr>
                    <w:widowControl w:val="0"/>
                    <w:jc w:val="center"/>
                  </w:pPr>
                </w:p>
                <w:p w14:paraId="4EFB7A6A" w14:textId="77777777" w:rsidR="007D4C1E" w:rsidRPr="004D2F2B" w:rsidRDefault="007D4C1E" w:rsidP="007D4C1E">
                  <w:pPr>
                    <w:widowControl w:val="0"/>
                    <w:jc w:val="center"/>
                  </w:pPr>
                </w:p>
                <w:p w14:paraId="20940342" w14:textId="77777777" w:rsidR="007D4C1E" w:rsidRPr="004D2F2B" w:rsidRDefault="007D4C1E" w:rsidP="007D4C1E">
                  <w:pPr>
                    <w:widowControl w:val="0"/>
                    <w:jc w:val="center"/>
                  </w:pPr>
                </w:p>
                <w:p w14:paraId="694DD124" w14:textId="77777777" w:rsidR="007D4C1E" w:rsidRPr="004D2F2B" w:rsidRDefault="007D4C1E" w:rsidP="007D4C1E">
                  <w:pPr>
                    <w:widowControl w:val="0"/>
                    <w:jc w:val="center"/>
                  </w:pPr>
                </w:p>
                <w:p w14:paraId="695D4DEF" w14:textId="77777777" w:rsidR="007D4C1E" w:rsidRPr="004D2F2B" w:rsidRDefault="007D4C1E" w:rsidP="007D4C1E">
                  <w:pPr>
                    <w:widowControl w:val="0"/>
                    <w:jc w:val="center"/>
                  </w:pPr>
                </w:p>
                <w:p w14:paraId="3B83AD54" w14:textId="77777777" w:rsidR="007D4C1E" w:rsidRPr="004D2F2B" w:rsidRDefault="007D4C1E" w:rsidP="007D4C1E">
                  <w:pPr>
                    <w:widowControl w:val="0"/>
                    <w:jc w:val="center"/>
                  </w:pPr>
                </w:p>
                <w:p w14:paraId="459D51BF" w14:textId="77777777" w:rsidR="007D4C1E" w:rsidRPr="004D2F2B" w:rsidRDefault="007D4C1E" w:rsidP="007D4C1E">
                  <w:pPr>
                    <w:widowControl w:val="0"/>
                    <w:jc w:val="center"/>
                  </w:pPr>
                </w:p>
                <w:p w14:paraId="3F55EB3F" w14:textId="77777777" w:rsidR="007D4C1E" w:rsidRPr="004D2F2B" w:rsidRDefault="007D4C1E" w:rsidP="007D4C1E">
                  <w:pPr>
                    <w:widowControl w:val="0"/>
                    <w:jc w:val="center"/>
                  </w:pPr>
                </w:p>
                <w:p w14:paraId="5E2EA813" w14:textId="77777777" w:rsidR="007D4C1E" w:rsidRPr="004D2F2B" w:rsidRDefault="007D4C1E" w:rsidP="007D4C1E">
                  <w:pPr>
                    <w:widowControl w:val="0"/>
                    <w:jc w:val="center"/>
                  </w:pPr>
                </w:p>
                <w:p w14:paraId="1C120D40" w14:textId="2577DA67" w:rsidR="007D4C1E" w:rsidRPr="004D2F2B" w:rsidRDefault="007D4C1E" w:rsidP="007D4C1E">
                  <w:pPr>
                    <w:widowControl w:val="0"/>
                    <w:jc w:val="center"/>
                  </w:pPr>
                </w:p>
                <w:p w14:paraId="02027587" w14:textId="33637E8B" w:rsidR="007D4C1E" w:rsidRPr="004D2F2B" w:rsidRDefault="007D4C1E" w:rsidP="007D4C1E">
                  <w:pPr>
                    <w:widowControl w:val="0"/>
                    <w:jc w:val="center"/>
                  </w:pPr>
                </w:p>
                <w:p w14:paraId="0AFA6910" w14:textId="439D5361" w:rsidR="007D4C1E" w:rsidRPr="004D2F2B" w:rsidRDefault="007D4C1E" w:rsidP="007D4C1E">
                  <w:pPr>
                    <w:widowControl w:val="0"/>
                    <w:jc w:val="center"/>
                  </w:pPr>
                </w:p>
                <w:p w14:paraId="30500431" w14:textId="77777777" w:rsidR="007D4C1E" w:rsidRPr="004D2F2B" w:rsidRDefault="007D4C1E" w:rsidP="007D4C1E">
                  <w:pPr>
                    <w:widowControl w:val="0"/>
                    <w:jc w:val="center"/>
                  </w:pPr>
                </w:p>
                <w:p w14:paraId="7B93030C" w14:textId="77777777" w:rsidR="007D4C1E" w:rsidRPr="004D2F2B" w:rsidRDefault="007D4C1E" w:rsidP="007D4C1E">
                  <w:pPr>
                    <w:widowControl w:val="0"/>
                    <w:jc w:val="center"/>
                  </w:pPr>
                </w:p>
                <w:p w14:paraId="51E8E968" w14:textId="77777777" w:rsidR="007D4C1E" w:rsidRPr="004D2F2B" w:rsidRDefault="007D4C1E" w:rsidP="007D4C1E">
                  <w:pPr>
                    <w:widowControl w:val="0"/>
                    <w:jc w:val="center"/>
                  </w:pPr>
                </w:p>
                <w:p w14:paraId="6F4F12F8" w14:textId="3081D84D" w:rsidR="007D4C1E" w:rsidRPr="004D2F2B" w:rsidRDefault="007D4C1E" w:rsidP="007D4C1E">
                  <w:pPr>
                    <w:widowControl w:val="0"/>
                    <w:jc w:val="center"/>
                  </w:pPr>
                </w:p>
                <w:p w14:paraId="0053D346" w14:textId="2ADCDAFB" w:rsidR="007D4C1E" w:rsidRPr="004D2F2B" w:rsidRDefault="007D4C1E" w:rsidP="007D4C1E">
                  <w:pPr>
                    <w:widowControl w:val="0"/>
                    <w:jc w:val="center"/>
                  </w:pPr>
                </w:p>
                <w:p w14:paraId="75C98BA6" w14:textId="4FFF5DEF" w:rsidR="007D4C1E" w:rsidRPr="004D2F2B" w:rsidRDefault="007D4C1E" w:rsidP="007D4C1E">
                  <w:pPr>
                    <w:widowControl w:val="0"/>
                    <w:jc w:val="center"/>
                  </w:pPr>
                </w:p>
                <w:p w14:paraId="12C372C4" w14:textId="6F1693FB" w:rsidR="007D4C1E" w:rsidRPr="004D2F2B" w:rsidRDefault="007D4C1E" w:rsidP="007D4C1E">
                  <w:pPr>
                    <w:widowControl w:val="0"/>
                    <w:jc w:val="center"/>
                  </w:pPr>
                </w:p>
                <w:p w14:paraId="5037E8A9" w14:textId="0BE58B91" w:rsidR="007D4C1E" w:rsidRPr="004D2F2B" w:rsidRDefault="007D4C1E" w:rsidP="007D4C1E">
                  <w:pPr>
                    <w:widowControl w:val="0"/>
                    <w:jc w:val="center"/>
                  </w:pPr>
                </w:p>
                <w:p w14:paraId="0027E9EF" w14:textId="16462867" w:rsidR="007D4C1E" w:rsidRPr="004D2F2B" w:rsidRDefault="007D4C1E" w:rsidP="007D4C1E">
                  <w:pPr>
                    <w:widowControl w:val="0"/>
                    <w:jc w:val="center"/>
                  </w:pPr>
                </w:p>
                <w:p w14:paraId="1C88C233" w14:textId="458EEB03" w:rsidR="007D4C1E" w:rsidRPr="004D2F2B" w:rsidRDefault="007D4C1E" w:rsidP="007D4C1E">
                  <w:pPr>
                    <w:widowControl w:val="0"/>
                    <w:jc w:val="center"/>
                  </w:pPr>
                </w:p>
                <w:p w14:paraId="16DA9EE5" w14:textId="5C0E71A2" w:rsidR="007D4C1E" w:rsidRPr="004D2F2B" w:rsidRDefault="007D4C1E" w:rsidP="007D4C1E">
                  <w:pPr>
                    <w:widowControl w:val="0"/>
                    <w:jc w:val="center"/>
                  </w:pPr>
                </w:p>
                <w:p w14:paraId="312A47C4" w14:textId="3E1003F8" w:rsidR="007D4C1E" w:rsidRPr="004D2F2B" w:rsidRDefault="007D4C1E" w:rsidP="007D4C1E">
                  <w:pPr>
                    <w:widowControl w:val="0"/>
                    <w:jc w:val="center"/>
                  </w:pPr>
                </w:p>
                <w:p w14:paraId="07750BCD" w14:textId="30526E9F" w:rsidR="007D4C1E" w:rsidRPr="004D2F2B" w:rsidRDefault="007D4C1E" w:rsidP="007D4C1E">
                  <w:pPr>
                    <w:widowControl w:val="0"/>
                    <w:jc w:val="center"/>
                  </w:pPr>
                </w:p>
                <w:p w14:paraId="656A979C" w14:textId="4547314F" w:rsidR="007D4C1E" w:rsidRPr="004D2F2B" w:rsidRDefault="007D4C1E" w:rsidP="007D4C1E">
                  <w:pPr>
                    <w:widowControl w:val="0"/>
                    <w:jc w:val="center"/>
                  </w:pPr>
                </w:p>
                <w:p w14:paraId="5FF03A62" w14:textId="535001C1" w:rsidR="007D4C1E" w:rsidRPr="004D2F2B" w:rsidRDefault="007D4C1E" w:rsidP="007D4C1E">
                  <w:pPr>
                    <w:widowControl w:val="0"/>
                  </w:pPr>
                </w:p>
                <w:p w14:paraId="69CCCB21" w14:textId="77777777" w:rsidR="007D4C1E" w:rsidRPr="004D2F2B" w:rsidRDefault="007D4C1E" w:rsidP="007D4C1E">
                  <w:pPr>
                    <w:widowControl w:val="0"/>
                  </w:pPr>
                </w:p>
                <w:p w14:paraId="4797AC47" w14:textId="32137D21" w:rsidR="007D4C1E" w:rsidRDefault="007D4C1E" w:rsidP="007D4C1E">
                  <w:pPr>
                    <w:widowControl w:val="0"/>
                    <w:jc w:val="center"/>
                  </w:pPr>
                </w:p>
                <w:p w14:paraId="30B438A6" w14:textId="77777777" w:rsidR="00DC22FC" w:rsidRPr="004D2F2B" w:rsidRDefault="00DC22FC" w:rsidP="007D4C1E">
                  <w:pPr>
                    <w:widowControl w:val="0"/>
                    <w:jc w:val="center"/>
                  </w:pPr>
                </w:p>
                <w:p w14:paraId="20B9071F" w14:textId="271CAE08" w:rsidR="007D4C1E" w:rsidRDefault="007D4C1E" w:rsidP="007D4C1E">
                  <w:pPr>
                    <w:widowControl w:val="0"/>
                    <w:jc w:val="center"/>
                  </w:pPr>
                  <w:r w:rsidRPr="004D2F2B">
                    <w:t>Чита 202</w:t>
                  </w:r>
                  <w:r w:rsidR="00DD3421">
                    <w:t>5</w:t>
                  </w:r>
                  <w:r w:rsidRPr="004D2F2B">
                    <w:t xml:space="preserve"> г.</w:t>
                  </w:r>
                </w:p>
                <w:p w14:paraId="2485A3C1" w14:textId="35E7DE15" w:rsidR="00DC22FC" w:rsidRDefault="00DC22FC" w:rsidP="007D4C1E">
                  <w:pPr>
                    <w:widowControl w:val="0"/>
                    <w:jc w:val="center"/>
                  </w:pPr>
                </w:p>
                <w:p w14:paraId="1B3FA399" w14:textId="7373E17F" w:rsidR="00DC22FC" w:rsidRDefault="00DC22FC" w:rsidP="007D4C1E">
                  <w:pPr>
                    <w:widowControl w:val="0"/>
                    <w:jc w:val="center"/>
                  </w:pPr>
                </w:p>
                <w:p w14:paraId="6D22B917" w14:textId="682390A1" w:rsidR="00DC22FC" w:rsidRDefault="00DC22FC" w:rsidP="007D4C1E">
                  <w:pPr>
                    <w:widowControl w:val="0"/>
                    <w:jc w:val="center"/>
                  </w:pPr>
                </w:p>
                <w:p w14:paraId="0918CEC3" w14:textId="12C603F6" w:rsidR="007D4C1E" w:rsidRPr="004D2F2B" w:rsidRDefault="007D4C1E" w:rsidP="0045166F">
                  <w:pPr>
                    <w:rPr>
                      <w:snapToGrid w:val="0"/>
                    </w:rPr>
                  </w:pPr>
                </w:p>
              </w:tc>
            </w:tr>
            <w:tr w:rsidR="007D4C1E" w:rsidRPr="004D2F2B" w14:paraId="6FE1279F" w14:textId="77777777" w:rsidTr="007D4C1E">
              <w:trPr>
                <w:trHeight w:val="201"/>
              </w:trPr>
              <w:tc>
                <w:tcPr>
                  <w:tcW w:w="10008" w:type="dxa"/>
                </w:tcPr>
                <w:p w14:paraId="5D17A9FD" w14:textId="77777777" w:rsidR="007D4C1E" w:rsidRPr="004D2F2B" w:rsidDel="00A23D8F" w:rsidRDefault="007D4C1E" w:rsidP="007D4C1E">
                  <w:pPr>
                    <w:jc w:val="right"/>
                    <w:rPr>
                      <w:b/>
                      <w:snapToGrid w:val="0"/>
                    </w:rPr>
                  </w:pPr>
                </w:p>
              </w:tc>
            </w:tr>
          </w:tbl>
          <w:p w14:paraId="172E5FBE" w14:textId="40853348" w:rsidR="006E0184" w:rsidRPr="004D2F2B" w:rsidRDefault="006E0184" w:rsidP="005576CC">
            <w:pPr>
              <w:widowControl w:val="0"/>
              <w:shd w:val="clear" w:color="auto" w:fill="FFFFFF" w:themeFill="background1"/>
              <w:tabs>
                <w:tab w:val="left" w:pos="0"/>
              </w:tabs>
              <w:rPr>
                <w:b/>
              </w:rPr>
            </w:pPr>
          </w:p>
        </w:tc>
        <w:tc>
          <w:tcPr>
            <w:tcW w:w="6129" w:type="dxa"/>
          </w:tcPr>
          <w:p w14:paraId="29E94F87" w14:textId="281ECC02" w:rsidR="006E0184" w:rsidRPr="004D2F2B" w:rsidRDefault="006E0184" w:rsidP="008A2B3C">
            <w:pPr>
              <w:widowControl w:val="0"/>
              <w:shd w:val="clear" w:color="auto" w:fill="FFFFFF" w:themeFill="background1"/>
              <w:jc w:val="right"/>
              <w:rPr>
                <w:b/>
              </w:rPr>
            </w:pPr>
          </w:p>
        </w:tc>
      </w:tr>
    </w:tbl>
    <w:p w14:paraId="23AF20E1" w14:textId="77777777" w:rsidR="00335229" w:rsidRPr="004D2F2B" w:rsidRDefault="00335229" w:rsidP="007D4C1E">
      <w:pPr>
        <w:widowControl w:val="0"/>
        <w:shd w:val="clear" w:color="auto" w:fill="FFFFFF" w:themeFill="background1"/>
        <w:rPr>
          <w:snapToGrid w:val="0"/>
        </w:rPr>
        <w:sectPr w:rsidR="00335229" w:rsidRPr="004D2F2B" w:rsidSect="007D4C1E">
          <w:footerReference w:type="default" r:id="rId8"/>
          <w:pgSz w:w="11906" w:h="16838"/>
          <w:pgMar w:top="567" w:right="851" w:bottom="1276" w:left="1701" w:header="709" w:footer="709" w:gutter="0"/>
          <w:cols w:space="720"/>
        </w:sectPr>
      </w:pPr>
    </w:p>
    <w:p w14:paraId="3D5DC654" w14:textId="1B15F3E6" w:rsidR="005C3E29" w:rsidRPr="004D2F2B" w:rsidRDefault="005C3E29" w:rsidP="004740BA">
      <w:pPr>
        <w:pStyle w:val="aff1"/>
        <w:numPr>
          <w:ilvl w:val="0"/>
          <w:numId w:val="6"/>
        </w:numPr>
        <w:shd w:val="clear" w:color="auto" w:fill="FFFFFF" w:themeFill="background1"/>
        <w:tabs>
          <w:tab w:val="left" w:pos="851"/>
        </w:tabs>
        <w:autoSpaceDE/>
        <w:autoSpaceDN/>
        <w:adjustRightInd/>
        <w:rPr>
          <w:rFonts w:ascii="Times New Roman" w:hAnsi="Times New Roman" w:cs="Times New Roman"/>
          <w:b/>
          <w:bCs/>
          <w:snapToGrid w:val="0"/>
        </w:rPr>
      </w:pPr>
      <w:r w:rsidRPr="004D2F2B">
        <w:rPr>
          <w:rFonts w:ascii="Times New Roman" w:hAnsi="Times New Roman" w:cs="Times New Roman"/>
          <w:b/>
          <w:bCs/>
          <w:snapToGrid w:val="0"/>
        </w:rPr>
        <w:lastRenderedPageBreak/>
        <w:t>Вводная часть</w:t>
      </w:r>
    </w:p>
    <w:p w14:paraId="518E4DB8" w14:textId="77777777" w:rsidR="005C3E29" w:rsidRPr="004D2F2B" w:rsidRDefault="005C3E29" w:rsidP="00D422BE">
      <w:pPr>
        <w:widowControl w:val="0"/>
        <w:jc w:val="center"/>
        <w:rPr>
          <w:b/>
          <w:snapToGrid w:val="0"/>
        </w:rPr>
      </w:pPr>
    </w:p>
    <w:p w14:paraId="5B487770" w14:textId="77777777" w:rsidR="005C3E29" w:rsidRPr="004D2F2B" w:rsidRDefault="005C3E29" w:rsidP="004740BA">
      <w:pPr>
        <w:pStyle w:val="aff1"/>
        <w:numPr>
          <w:ilvl w:val="1"/>
          <w:numId w:val="1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napToGrid w:val="0"/>
        </w:rPr>
      </w:pPr>
      <w:r w:rsidRPr="004D2F2B">
        <w:rPr>
          <w:rFonts w:ascii="Times New Roman" w:hAnsi="Times New Roman" w:cs="Times New Roman"/>
          <w:snapToGrid w:val="0"/>
        </w:rPr>
        <w:t>Наименование работ</w:t>
      </w:r>
    </w:p>
    <w:p w14:paraId="061AFD9A" w14:textId="77777777" w:rsidR="005C3E29" w:rsidRPr="004D2F2B" w:rsidRDefault="005C3E29" w:rsidP="00D422BE">
      <w:pPr>
        <w:widowControl w:val="0"/>
        <w:tabs>
          <w:tab w:val="left" w:pos="1134"/>
        </w:tabs>
        <w:ind w:left="-142"/>
        <w:jc w:val="both"/>
        <w:rPr>
          <w:snapToGrid w:val="0"/>
        </w:rPr>
      </w:pPr>
      <w:r w:rsidRPr="004D2F2B">
        <w:rPr>
          <w:snapToGrid w:val="0"/>
        </w:rPr>
        <w:tab/>
      </w:r>
    </w:p>
    <w:p w14:paraId="28EB6AAF" w14:textId="77777777" w:rsidR="009A309E" w:rsidRPr="004D2F2B" w:rsidRDefault="009A309E" w:rsidP="009A309E">
      <w:pPr>
        <w:widowControl w:val="0"/>
        <w:tabs>
          <w:tab w:val="left" w:pos="1134"/>
        </w:tabs>
        <w:ind w:left="-142" w:firstLine="680"/>
        <w:jc w:val="both"/>
        <w:rPr>
          <w:snapToGrid w:val="0"/>
        </w:rPr>
      </w:pPr>
      <w:r>
        <w:rPr>
          <w:snapToGrid w:val="0"/>
        </w:rPr>
        <w:t>П</w:t>
      </w:r>
      <w:r w:rsidRPr="001F538C">
        <w:rPr>
          <w:snapToGrid w:val="0"/>
        </w:rPr>
        <w:t xml:space="preserve">роизводство буровзрывных работ на карьерах </w:t>
      </w:r>
      <w:proofErr w:type="spellStart"/>
      <w:r w:rsidRPr="001F538C">
        <w:rPr>
          <w:snapToGrid w:val="0"/>
        </w:rPr>
        <w:t>Быстринского</w:t>
      </w:r>
      <w:proofErr w:type="spellEnd"/>
      <w:r w:rsidRPr="001F538C">
        <w:rPr>
          <w:snapToGrid w:val="0"/>
        </w:rPr>
        <w:t xml:space="preserve"> ГОКа в 2026-2028 г.</w:t>
      </w:r>
      <w:r>
        <w:rPr>
          <w:snapToGrid w:val="0"/>
        </w:rPr>
        <w:t xml:space="preserve"> - о</w:t>
      </w:r>
      <w:r w:rsidRPr="004D2F2B">
        <w:rPr>
          <w:snapToGrid w:val="0"/>
        </w:rPr>
        <w:t>существление деятельности по подготовке горной массы к выемке в карьере «Верхне-</w:t>
      </w:r>
      <w:proofErr w:type="spellStart"/>
      <w:r w:rsidRPr="004D2F2B">
        <w:rPr>
          <w:snapToGrid w:val="0"/>
        </w:rPr>
        <w:t>Ильдиканский</w:t>
      </w:r>
      <w:proofErr w:type="spellEnd"/>
      <w:r w:rsidRPr="004D2F2B">
        <w:rPr>
          <w:snapToGrid w:val="0"/>
        </w:rPr>
        <w:t>» (Лот №1), карьере «Быстринский-2» (Лот №2) ООО «ГРК «</w:t>
      </w:r>
      <w:proofErr w:type="spellStart"/>
      <w:r w:rsidRPr="004D2F2B">
        <w:rPr>
          <w:snapToGrid w:val="0"/>
        </w:rPr>
        <w:t>Быстринское</w:t>
      </w:r>
      <w:proofErr w:type="spellEnd"/>
      <w:r w:rsidRPr="004D2F2B">
        <w:rPr>
          <w:snapToGrid w:val="0"/>
        </w:rPr>
        <w:t>»</w:t>
      </w:r>
      <w:r>
        <w:rPr>
          <w:snapToGrid w:val="0"/>
        </w:rPr>
        <w:t xml:space="preserve"> (далее – Заказчик)</w:t>
      </w:r>
      <w:r w:rsidRPr="004D2F2B">
        <w:rPr>
          <w:snapToGrid w:val="0"/>
        </w:rPr>
        <w:t>:</w:t>
      </w:r>
    </w:p>
    <w:p w14:paraId="6A6883E1" w14:textId="77777777" w:rsidR="009A309E" w:rsidRPr="004D2F2B" w:rsidRDefault="009A309E" w:rsidP="009A309E">
      <w:pPr>
        <w:pStyle w:val="aff1"/>
        <w:numPr>
          <w:ilvl w:val="0"/>
          <w:numId w:val="2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napToGrid w:val="0"/>
        </w:rPr>
      </w:pPr>
      <w:r w:rsidRPr="004D2F2B">
        <w:rPr>
          <w:rFonts w:ascii="Times New Roman" w:hAnsi="Times New Roman" w:cs="Times New Roman"/>
          <w:snapToGrid w:val="0"/>
        </w:rPr>
        <w:t>бурение технологических скважин;</w:t>
      </w:r>
    </w:p>
    <w:p w14:paraId="46983371" w14:textId="77777777" w:rsidR="009A309E" w:rsidRPr="004D2F2B" w:rsidRDefault="009A309E" w:rsidP="009A309E">
      <w:pPr>
        <w:pStyle w:val="aff1"/>
        <w:numPr>
          <w:ilvl w:val="0"/>
          <w:numId w:val="2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napToGrid w:val="0"/>
        </w:rPr>
      </w:pPr>
      <w:r w:rsidRPr="004D2F2B">
        <w:rPr>
          <w:rFonts w:ascii="Times New Roman" w:hAnsi="Times New Roman" w:cs="Times New Roman"/>
          <w:snapToGrid w:val="0"/>
        </w:rPr>
        <w:t>бурение скважин контурных рядов;</w:t>
      </w:r>
    </w:p>
    <w:p w14:paraId="57FA54AF" w14:textId="77777777" w:rsidR="009A309E" w:rsidRPr="004D2F2B" w:rsidRDefault="009A309E" w:rsidP="009A309E">
      <w:pPr>
        <w:pStyle w:val="aff1"/>
        <w:numPr>
          <w:ilvl w:val="0"/>
          <w:numId w:val="2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napToGrid w:val="0"/>
        </w:rPr>
      </w:pPr>
      <w:r w:rsidRPr="004D2F2B">
        <w:rPr>
          <w:rFonts w:ascii="Times New Roman" w:hAnsi="Times New Roman" w:cs="Times New Roman"/>
          <w:snapToGrid w:val="0"/>
        </w:rPr>
        <w:t>заряжание скважин взрывчатыми веществами</w:t>
      </w:r>
      <w:r w:rsidRPr="004D2F2B">
        <w:rPr>
          <w:rFonts w:ascii="Times New Roman" w:hAnsi="Times New Roman" w:cs="Times New Roman"/>
          <w:snapToGrid w:val="0"/>
          <w:lang w:val="en-US"/>
        </w:rPr>
        <w:t>;</w:t>
      </w:r>
    </w:p>
    <w:p w14:paraId="398FA739" w14:textId="77777777" w:rsidR="009A309E" w:rsidRPr="004D2F2B" w:rsidRDefault="009A309E" w:rsidP="009A309E">
      <w:pPr>
        <w:pStyle w:val="aff1"/>
        <w:numPr>
          <w:ilvl w:val="0"/>
          <w:numId w:val="2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napToGrid w:val="0"/>
        </w:rPr>
      </w:pPr>
      <w:r w:rsidRPr="004D2F2B">
        <w:rPr>
          <w:rFonts w:ascii="Times New Roman" w:hAnsi="Times New Roman" w:cs="Times New Roman"/>
          <w:snapToGrid w:val="0"/>
        </w:rPr>
        <w:t>монтаж взрывной сети</w:t>
      </w:r>
      <w:r w:rsidRPr="004D2F2B">
        <w:rPr>
          <w:rFonts w:ascii="Times New Roman" w:hAnsi="Times New Roman" w:cs="Times New Roman"/>
          <w:snapToGrid w:val="0"/>
          <w:lang w:val="en-US"/>
        </w:rPr>
        <w:t>;</w:t>
      </w:r>
    </w:p>
    <w:p w14:paraId="570F13E4" w14:textId="77777777" w:rsidR="009A309E" w:rsidRPr="004D2F2B" w:rsidRDefault="009A309E" w:rsidP="009A309E">
      <w:pPr>
        <w:pStyle w:val="aff1"/>
        <w:numPr>
          <w:ilvl w:val="0"/>
          <w:numId w:val="2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napToGrid w:val="0"/>
        </w:rPr>
      </w:pPr>
      <w:r w:rsidRPr="004D2F2B">
        <w:rPr>
          <w:rFonts w:ascii="Times New Roman" w:hAnsi="Times New Roman" w:cs="Times New Roman"/>
          <w:snapToGrid w:val="0"/>
        </w:rPr>
        <w:t>взрывание горной массы;</w:t>
      </w:r>
    </w:p>
    <w:p w14:paraId="787AF807" w14:textId="77777777" w:rsidR="009A309E" w:rsidRPr="004D2F2B" w:rsidRDefault="009A309E" w:rsidP="009A309E">
      <w:pPr>
        <w:pStyle w:val="aff1"/>
        <w:numPr>
          <w:ilvl w:val="0"/>
          <w:numId w:val="2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napToGrid w:val="0"/>
        </w:rPr>
      </w:pPr>
      <w:r w:rsidRPr="004D2F2B">
        <w:rPr>
          <w:rFonts w:ascii="Times New Roman" w:hAnsi="Times New Roman" w:cs="Times New Roman"/>
          <w:snapToGrid w:val="0"/>
        </w:rPr>
        <w:t>взрывание скважин контурных рядов;</w:t>
      </w:r>
    </w:p>
    <w:p w14:paraId="208A1B75" w14:textId="77777777" w:rsidR="009A309E" w:rsidRPr="004D2F2B" w:rsidRDefault="009A309E" w:rsidP="009A309E">
      <w:pPr>
        <w:pStyle w:val="aff1"/>
        <w:numPr>
          <w:ilvl w:val="0"/>
          <w:numId w:val="2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napToGrid w:val="0"/>
        </w:rPr>
      </w:pPr>
      <w:r w:rsidRPr="004D2F2B">
        <w:rPr>
          <w:rFonts w:ascii="Times New Roman" w:hAnsi="Times New Roman" w:cs="Times New Roman"/>
          <w:snapToGrid w:val="0"/>
        </w:rPr>
        <w:t xml:space="preserve">разделка негабаритных кусков горной массы </w:t>
      </w:r>
      <w:proofErr w:type="spellStart"/>
      <w:r w:rsidRPr="004D2F2B">
        <w:rPr>
          <w:rFonts w:ascii="Times New Roman" w:hAnsi="Times New Roman" w:cs="Times New Roman"/>
          <w:snapToGrid w:val="0"/>
        </w:rPr>
        <w:t>гидромолотом</w:t>
      </w:r>
      <w:proofErr w:type="spellEnd"/>
      <w:r w:rsidRPr="004D2F2B">
        <w:rPr>
          <w:rFonts w:ascii="Times New Roman" w:hAnsi="Times New Roman" w:cs="Times New Roman"/>
          <w:snapToGrid w:val="0"/>
        </w:rPr>
        <w:t xml:space="preserve"> и путем взрывания. </w:t>
      </w:r>
    </w:p>
    <w:p w14:paraId="05361D92" w14:textId="77777777" w:rsidR="005C3E29" w:rsidRPr="004D2F2B" w:rsidRDefault="005C3E29" w:rsidP="00D422BE">
      <w:pPr>
        <w:widowControl w:val="0"/>
        <w:tabs>
          <w:tab w:val="left" w:pos="1134"/>
        </w:tabs>
        <w:ind w:left="-142"/>
        <w:contextualSpacing/>
        <w:jc w:val="both"/>
        <w:rPr>
          <w:snapToGrid w:val="0"/>
        </w:rPr>
      </w:pPr>
    </w:p>
    <w:p w14:paraId="08192FCD" w14:textId="77777777" w:rsidR="005C3E29" w:rsidRPr="004D2F2B" w:rsidRDefault="005C3E29" w:rsidP="004740BA">
      <w:pPr>
        <w:pStyle w:val="aff1"/>
        <w:numPr>
          <w:ilvl w:val="1"/>
          <w:numId w:val="1"/>
        </w:numPr>
        <w:tabs>
          <w:tab w:val="left" w:pos="1134"/>
        </w:tabs>
        <w:autoSpaceDE/>
        <w:autoSpaceDN/>
        <w:adjustRightInd/>
        <w:ind w:left="0" w:firstLine="709"/>
        <w:rPr>
          <w:rFonts w:ascii="Times New Roman" w:hAnsi="Times New Roman" w:cs="Times New Roman"/>
          <w:snapToGrid w:val="0"/>
        </w:rPr>
      </w:pPr>
      <w:r w:rsidRPr="004D2F2B">
        <w:rPr>
          <w:rFonts w:ascii="Times New Roman" w:hAnsi="Times New Roman" w:cs="Times New Roman"/>
          <w:snapToGrid w:val="0"/>
        </w:rPr>
        <w:t>Общие исходные данные</w:t>
      </w:r>
    </w:p>
    <w:p w14:paraId="494B8312" w14:textId="77777777" w:rsidR="005C3E29" w:rsidRPr="004D2F2B" w:rsidRDefault="005C3E29" w:rsidP="00D422BE">
      <w:pPr>
        <w:widowControl w:val="0"/>
        <w:ind w:firstLine="708"/>
        <w:jc w:val="both"/>
        <w:rPr>
          <w:snapToGrid w:val="0"/>
        </w:rPr>
      </w:pPr>
    </w:p>
    <w:p w14:paraId="70F01AD5" w14:textId="77777777" w:rsidR="005C3E29" w:rsidRPr="004D2F2B" w:rsidRDefault="005C3E29" w:rsidP="00D422BE">
      <w:pPr>
        <w:widowControl w:val="0"/>
        <w:ind w:firstLine="708"/>
        <w:jc w:val="both"/>
        <w:rPr>
          <w:snapToGrid w:val="0"/>
        </w:rPr>
      </w:pPr>
      <w:proofErr w:type="spellStart"/>
      <w:r w:rsidRPr="004D2F2B">
        <w:rPr>
          <w:snapToGrid w:val="0"/>
        </w:rPr>
        <w:t>Быстринское</w:t>
      </w:r>
      <w:proofErr w:type="spellEnd"/>
      <w:r w:rsidRPr="004D2F2B">
        <w:rPr>
          <w:snapToGrid w:val="0"/>
        </w:rPr>
        <w:t xml:space="preserve"> месторождение находится в </w:t>
      </w:r>
      <w:proofErr w:type="spellStart"/>
      <w:r w:rsidRPr="004D2F2B">
        <w:rPr>
          <w:snapToGrid w:val="0"/>
        </w:rPr>
        <w:t>Газимуро</w:t>
      </w:r>
      <w:proofErr w:type="spellEnd"/>
      <w:r w:rsidRPr="004D2F2B">
        <w:rPr>
          <w:snapToGrid w:val="0"/>
        </w:rPr>
        <w:t xml:space="preserve">-Заводском районе Забайкальского края, в </w:t>
      </w:r>
      <w:r w:rsidR="007931E7" w:rsidRPr="004D2F2B">
        <w:rPr>
          <w:snapToGrid w:val="0"/>
        </w:rPr>
        <w:t>1</w:t>
      </w:r>
      <w:r w:rsidRPr="004D2F2B">
        <w:rPr>
          <w:snapToGrid w:val="0"/>
        </w:rPr>
        <w:t xml:space="preserve">2 км юго-восточнее села Газимурский Завод, в долине реки </w:t>
      </w:r>
      <w:proofErr w:type="spellStart"/>
      <w:r w:rsidRPr="004D2F2B">
        <w:rPr>
          <w:snapToGrid w:val="0"/>
        </w:rPr>
        <w:t>Ильдикан</w:t>
      </w:r>
      <w:proofErr w:type="spellEnd"/>
      <w:r w:rsidRPr="004D2F2B">
        <w:rPr>
          <w:snapToGrid w:val="0"/>
        </w:rPr>
        <w:t xml:space="preserve">, являющейся правым притоком р. </w:t>
      </w:r>
      <w:proofErr w:type="spellStart"/>
      <w:r w:rsidRPr="004D2F2B">
        <w:rPr>
          <w:snapToGrid w:val="0"/>
        </w:rPr>
        <w:t>Газимур</w:t>
      </w:r>
      <w:proofErr w:type="spellEnd"/>
      <w:r w:rsidRPr="004D2F2B">
        <w:rPr>
          <w:snapToGrid w:val="0"/>
        </w:rPr>
        <w:t xml:space="preserve">. </w:t>
      </w:r>
    </w:p>
    <w:p w14:paraId="464260A7" w14:textId="77777777" w:rsidR="005C3E29" w:rsidRPr="004D2F2B" w:rsidRDefault="005C3E29" w:rsidP="00D422BE">
      <w:pPr>
        <w:widowControl w:val="0"/>
        <w:ind w:firstLine="708"/>
        <w:jc w:val="both"/>
        <w:rPr>
          <w:snapToGrid w:val="0"/>
        </w:rPr>
      </w:pPr>
      <w:r w:rsidRPr="004D2F2B">
        <w:rPr>
          <w:snapToGrid w:val="0"/>
        </w:rPr>
        <w:t>Способ добычи – открытые горные работы.</w:t>
      </w:r>
    </w:p>
    <w:p w14:paraId="7B82C97F" w14:textId="77777777" w:rsidR="005C3E29" w:rsidRPr="004D2F2B" w:rsidRDefault="005C3E29" w:rsidP="00D422BE">
      <w:pPr>
        <w:widowControl w:val="0"/>
        <w:ind w:firstLine="708"/>
        <w:jc w:val="both"/>
        <w:rPr>
          <w:snapToGrid w:val="0"/>
        </w:rPr>
      </w:pPr>
      <w:r w:rsidRPr="004D2F2B">
        <w:rPr>
          <w:snapToGrid w:val="0"/>
        </w:rPr>
        <w:t>Рыхление горной массы производится буровзрывным способом. В настоящее время работы ведутся одновременно на двух карьерах, «Верхне-</w:t>
      </w:r>
      <w:proofErr w:type="spellStart"/>
      <w:r w:rsidRPr="004D2F2B">
        <w:rPr>
          <w:snapToGrid w:val="0"/>
        </w:rPr>
        <w:t>Ильдиканский</w:t>
      </w:r>
      <w:proofErr w:type="spellEnd"/>
      <w:r w:rsidRPr="004D2F2B">
        <w:rPr>
          <w:snapToGrid w:val="0"/>
        </w:rPr>
        <w:t xml:space="preserve">» и «Быстринский-2». </w:t>
      </w:r>
    </w:p>
    <w:p w14:paraId="6378FD61" w14:textId="77777777" w:rsidR="005C3E29" w:rsidRPr="004D2F2B" w:rsidRDefault="005C3E29" w:rsidP="00D422BE">
      <w:pPr>
        <w:widowControl w:val="0"/>
        <w:ind w:firstLine="709"/>
        <w:jc w:val="both"/>
      </w:pPr>
      <w:r w:rsidRPr="004D2F2B">
        <w:t>Рудные тела представляют собой магнетитовые, силикатные скарны крупных наклонных плитообразных форм (Верхне-</w:t>
      </w:r>
      <w:proofErr w:type="spellStart"/>
      <w:r w:rsidRPr="004D2F2B">
        <w:t>Ильдиканский</w:t>
      </w:r>
      <w:proofErr w:type="spellEnd"/>
      <w:r w:rsidRPr="004D2F2B">
        <w:t xml:space="preserve"> карьер), либо скарны неправильной линзовидной формы (карьер Быстринский-2), местами осложненные тектоническими нарушениями.</w:t>
      </w:r>
    </w:p>
    <w:p w14:paraId="339D4FFA" w14:textId="77777777" w:rsidR="005C3E29" w:rsidRPr="004D2F2B" w:rsidRDefault="005C3E29" w:rsidP="00D422BE">
      <w:pPr>
        <w:widowControl w:val="0"/>
        <w:ind w:firstLine="709"/>
        <w:jc w:val="both"/>
      </w:pPr>
      <w:r w:rsidRPr="004D2F2B">
        <w:t xml:space="preserve">Руды и породы вскрыши представлены преимущественно скальными, крепкими, слабо трещиноватыми породами (песчаниками, алевролитами, известняками, диоритами, </w:t>
      </w:r>
      <w:proofErr w:type="spellStart"/>
      <w:r w:rsidRPr="004D2F2B">
        <w:t>гранодиоритами</w:t>
      </w:r>
      <w:proofErr w:type="spellEnd"/>
      <w:r w:rsidRPr="004D2F2B">
        <w:t>, порфирами, скарн</w:t>
      </w:r>
      <w:r w:rsidR="007931E7" w:rsidRPr="004D2F2B">
        <w:t>ами</w:t>
      </w:r>
      <w:r w:rsidRPr="004D2F2B">
        <w:t xml:space="preserve">, </w:t>
      </w:r>
      <w:proofErr w:type="spellStart"/>
      <w:r w:rsidRPr="004D2F2B">
        <w:t>эндоскарн</w:t>
      </w:r>
      <w:r w:rsidR="007931E7" w:rsidRPr="004D2F2B">
        <w:t>ами</w:t>
      </w:r>
      <w:proofErr w:type="spellEnd"/>
      <w:r w:rsidRPr="004D2F2B">
        <w:t>).</w:t>
      </w:r>
    </w:p>
    <w:p w14:paraId="3511E637" w14:textId="77777777" w:rsidR="005C3E29" w:rsidRPr="004D2F2B" w:rsidRDefault="005C3E29" w:rsidP="00D422BE">
      <w:pPr>
        <w:widowControl w:val="0"/>
        <w:ind w:firstLine="709"/>
        <w:jc w:val="both"/>
        <w:rPr>
          <w:spacing w:val="2"/>
        </w:rPr>
      </w:pPr>
      <w:r w:rsidRPr="004D2F2B">
        <w:t xml:space="preserve">Рыхлые вскрышные породы </w:t>
      </w:r>
      <w:r w:rsidRPr="004D2F2B">
        <w:rPr>
          <w:spacing w:val="-2"/>
        </w:rPr>
        <w:t>представлены четвертичными щебенисто-глинистыми отложениями мощ</w:t>
      </w:r>
      <w:r w:rsidRPr="004D2F2B">
        <w:rPr>
          <w:spacing w:val="2"/>
        </w:rPr>
        <w:t xml:space="preserve">ностью 0,5 – </w:t>
      </w:r>
      <w:smartTag w:uri="urn:schemas-microsoft-com:office:smarttags" w:element="metricconverter">
        <w:smartTagPr>
          <w:attr w:name="ProductID" w:val="1 м"/>
        </w:smartTagPr>
        <w:r w:rsidRPr="004D2F2B">
          <w:rPr>
            <w:spacing w:val="2"/>
          </w:rPr>
          <w:t>1 м</w:t>
        </w:r>
      </w:smartTag>
      <w:r w:rsidRPr="004D2F2B">
        <w:rPr>
          <w:spacing w:val="2"/>
        </w:rPr>
        <w:t xml:space="preserve">, на склонах гор – до </w:t>
      </w:r>
      <w:smartTag w:uri="urn:schemas-microsoft-com:office:smarttags" w:element="metricconverter">
        <w:smartTagPr>
          <w:attr w:name="ProductID" w:val="4 м"/>
        </w:smartTagPr>
        <w:r w:rsidRPr="004D2F2B">
          <w:rPr>
            <w:spacing w:val="2"/>
          </w:rPr>
          <w:t>4 м</w:t>
        </w:r>
      </w:smartTag>
      <w:r w:rsidRPr="004D2F2B">
        <w:rPr>
          <w:spacing w:val="2"/>
        </w:rPr>
        <w:t xml:space="preserve">, в долинах рек встречаются участки рыхлой вскрыши (галечник, песчаник, глины, суглинки) мощностью до </w:t>
      </w:r>
      <w:smartTag w:uri="urn:schemas-microsoft-com:office:smarttags" w:element="metricconverter">
        <w:smartTagPr>
          <w:attr w:name="ProductID" w:val="25 м"/>
        </w:smartTagPr>
        <w:r w:rsidRPr="004D2F2B">
          <w:rPr>
            <w:spacing w:val="2"/>
          </w:rPr>
          <w:t>25 м</w:t>
        </w:r>
      </w:smartTag>
      <w:r w:rsidRPr="004D2F2B">
        <w:rPr>
          <w:spacing w:val="2"/>
        </w:rPr>
        <w:t>.</w:t>
      </w:r>
    </w:p>
    <w:p w14:paraId="0AB98EE5" w14:textId="77777777" w:rsidR="005C3E29" w:rsidRPr="004D2F2B" w:rsidRDefault="005C3E29" w:rsidP="00D422BE">
      <w:pPr>
        <w:widowControl w:val="0"/>
        <w:shd w:val="clear" w:color="auto" w:fill="FFFFFF" w:themeFill="background1"/>
        <w:ind w:firstLine="709"/>
        <w:jc w:val="both"/>
        <w:rPr>
          <w:spacing w:val="2"/>
        </w:rPr>
      </w:pPr>
      <w:r w:rsidRPr="004D2F2B">
        <w:rPr>
          <w:spacing w:val="2"/>
        </w:rPr>
        <w:t>Физико-механические свойства горных пород:</w:t>
      </w:r>
    </w:p>
    <w:p w14:paraId="0BABA28A" w14:textId="77777777" w:rsidR="005C3E29" w:rsidRPr="004D2F2B" w:rsidRDefault="005C3E29" w:rsidP="004740BA">
      <w:pPr>
        <w:pStyle w:val="aff1"/>
        <w:numPr>
          <w:ilvl w:val="0"/>
          <w:numId w:val="3"/>
        </w:numPr>
        <w:shd w:val="clear" w:color="auto" w:fill="FFFFFF" w:themeFill="background1"/>
        <w:tabs>
          <w:tab w:val="left" w:pos="993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napToGrid w:val="0"/>
        </w:rPr>
      </w:pPr>
      <w:r w:rsidRPr="004D2F2B">
        <w:rPr>
          <w:rFonts w:ascii="Times New Roman" w:hAnsi="Times New Roman" w:cs="Times New Roman"/>
          <w:snapToGrid w:val="0"/>
        </w:rPr>
        <w:t xml:space="preserve">коэффициент крепости (руда и порода) по шкале проф. </w:t>
      </w:r>
      <w:proofErr w:type="spellStart"/>
      <w:r w:rsidRPr="004D2F2B">
        <w:rPr>
          <w:rFonts w:ascii="Times New Roman" w:hAnsi="Times New Roman" w:cs="Times New Roman"/>
          <w:snapToGrid w:val="0"/>
        </w:rPr>
        <w:t>Протодьяконова</w:t>
      </w:r>
      <w:proofErr w:type="spellEnd"/>
      <w:r w:rsidRPr="004D2F2B">
        <w:rPr>
          <w:rFonts w:ascii="Times New Roman" w:hAnsi="Times New Roman" w:cs="Times New Roman"/>
          <w:snapToGrid w:val="0"/>
        </w:rPr>
        <w:t xml:space="preserve"> f=5÷20, средний показатель </w:t>
      </w:r>
      <w:r w:rsidRPr="004D2F2B">
        <w:rPr>
          <w:rFonts w:ascii="Times New Roman" w:hAnsi="Times New Roman" w:cs="Times New Roman"/>
          <w:snapToGrid w:val="0"/>
          <w:lang w:val="en-US"/>
        </w:rPr>
        <w:t>f</w:t>
      </w:r>
      <w:r w:rsidRPr="004D2F2B">
        <w:rPr>
          <w:rFonts w:ascii="Times New Roman" w:hAnsi="Times New Roman" w:cs="Times New Roman"/>
          <w:snapToGrid w:val="0"/>
        </w:rPr>
        <w:t xml:space="preserve">=11; </w:t>
      </w:r>
    </w:p>
    <w:p w14:paraId="52873637" w14:textId="77777777" w:rsidR="005C3E29" w:rsidRPr="004D2F2B" w:rsidRDefault="005C3E29" w:rsidP="004740BA">
      <w:pPr>
        <w:pStyle w:val="aff1"/>
        <w:numPr>
          <w:ilvl w:val="0"/>
          <w:numId w:val="3"/>
        </w:numPr>
        <w:shd w:val="clear" w:color="auto" w:fill="FFFFFF" w:themeFill="background1"/>
        <w:tabs>
          <w:tab w:val="left" w:pos="993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napToGrid w:val="0"/>
        </w:rPr>
      </w:pPr>
      <w:r w:rsidRPr="004D2F2B">
        <w:rPr>
          <w:rFonts w:ascii="Times New Roman" w:hAnsi="Times New Roman" w:cs="Times New Roman"/>
          <w:snapToGrid w:val="0"/>
        </w:rPr>
        <w:t>объёмный вес пород вскрыши средний 2,78 т/м³;</w:t>
      </w:r>
    </w:p>
    <w:p w14:paraId="2837AAA8" w14:textId="6FE0B22B" w:rsidR="005C3E29" w:rsidRPr="004D2F2B" w:rsidRDefault="005C3E29" w:rsidP="004740BA">
      <w:pPr>
        <w:pStyle w:val="aff1"/>
        <w:numPr>
          <w:ilvl w:val="0"/>
          <w:numId w:val="3"/>
        </w:numPr>
        <w:shd w:val="clear" w:color="auto" w:fill="FFFFFF" w:themeFill="background1"/>
        <w:tabs>
          <w:tab w:val="left" w:pos="993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napToGrid w:val="0"/>
        </w:rPr>
      </w:pPr>
      <w:r w:rsidRPr="004D2F2B">
        <w:rPr>
          <w:rFonts w:ascii="Times New Roman" w:hAnsi="Times New Roman" w:cs="Times New Roman"/>
          <w:snapToGrid w:val="0"/>
        </w:rPr>
        <w:t>объёмный вес руды различен, варьируется в пределах 2,7</w:t>
      </w:r>
      <w:r w:rsidR="000439B2" w:rsidRPr="004D2F2B">
        <w:rPr>
          <w:rFonts w:ascii="Times New Roman" w:hAnsi="Times New Roman" w:cs="Times New Roman"/>
          <w:snapToGrid w:val="0"/>
        </w:rPr>
        <w:t>1</w:t>
      </w:r>
      <w:r w:rsidRPr="004D2F2B">
        <w:rPr>
          <w:rFonts w:ascii="Times New Roman" w:hAnsi="Times New Roman" w:cs="Times New Roman"/>
          <w:snapToGrid w:val="0"/>
        </w:rPr>
        <w:t xml:space="preserve"> т/м³ - 5,0 т/м³;</w:t>
      </w:r>
    </w:p>
    <w:p w14:paraId="7A9ABE3A" w14:textId="77777777" w:rsidR="005C3E29" w:rsidRPr="004D2F2B" w:rsidRDefault="005C3E29" w:rsidP="004740BA">
      <w:pPr>
        <w:pStyle w:val="aff1"/>
        <w:numPr>
          <w:ilvl w:val="0"/>
          <w:numId w:val="3"/>
        </w:numPr>
        <w:shd w:val="clear" w:color="auto" w:fill="FFFFFF" w:themeFill="background1"/>
        <w:tabs>
          <w:tab w:val="left" w:pos="993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4D2F2B">
        <w:rPr>
          <w:rFonts w:ascii="Times New Roman" w:hAnsi="Times New Roman" w:cs="Times New Roman"/>
          <w:color w:val="000000" w:themeColor="text1"/>
        </w:rPr>
        <w:t>трещиноватость</w:t>
      </w:r>
      <w:proofErr w:type="spellEnd"/>
      <w:r w:rsidRPr="004D2F2B">
        <w:rPr>
          <w:rFonts w:ascii="Times New Roman" w:hAnsi="Times New Roman" w:cs="Times New Roman"/>
          <w:color w:val="000000" w:themeColor="text1"/>
        </w:rPr>
        <w:t xml:space="preserve"> пород по классификации Междуведомственной комиссии по взрывному делу </w:t>
      </w:r>
      <w:r w:rsidRPr="004D2F2B">
        <w:rPr>
          <w:rFonts w:ascii="Times New Roman" w:hAnsi="Times New Roman" w:cs="Times New Roman"/>
          <w:color w:val="000000" w:themeColor="text1"/>
          <w:lang w:val="en-US"/>
        </w:rPr>
        <w:t>II</w:t>
      </w:r>
      <w:r w:rsidRPr="004D2F2B">
        <w:rPr>
          <w:rFonts w:ascii="Times New Roman" w:hAnsi="Times New Roman" w:cs="Times New Roman"/>
          <w:color w:val="000000" w:themeColor="text1"/>
        </w:rPr>
        <w:t>-</w:t>
      </w:r>
      <w:r w:rsidRPr="004D2F2B">
        <w:rPr>
          <w:rFonts w:ascii="Times New Roman" w:hAnsi="Times New Roman" w:cs="Times New Roman"/>
          <w:color w:val="000000" w:themeColor="text1"/>
          <w:lang w:val="en-US"/>
        </w:rPr>
        <w:t>IV</w:t>
      </w:r>
      <w:r w:rsidRPr="004D2F2B">
        <w:rPr>
          <w:rFonts w:ascii="Times New Roman" w:hAnsi="Times New Roman" w:cs="Times New Roman"/>
          <w:color w:val="000000" w:themeColor="text1"/>
        </w:rPr>
        <w:t xml:space="preserve">, средняя </w:t>
      </w:r>
      <w:r w:rsidRPr="004D2F2B">
        <w:rPr>
          <w:rFonts w:ascii="Times New Roman" w:hAnsi="Times New Roman" w:cs="Times New Roman"/>
          <w:color w:val="000000" w:themeColor="text1"/>
          <w:lang w:val="en-US"/>
        </w:rPr>
        <w:t>III</w:t>
      </w:r>
      <w:r w:rsidRPr="004D2F2B">
        <w:rPr>
          <w:rFonts w:ascii="Times New Roman" w:hAnsi="Times New Roman" w:cs="Times New Roman"/>
          <w:color w:val="000000" w:themeColor="text1"/>
        </w:rPr>
        <w:t>;</w:t>
      </w:r>
    </w:p>
    <w:p w14:paraId="1D80B70D" w14:textId="77777777" w:rsidR="005C3E29" w:rsidRPr="004D2F2B" w:rsidRDefault="005C3E29" w:rsidP="004740BA">
      <w:pPr>
        <w:pStyle w:val="aff1"/>
        <w:numPr>
          <w:ilvl w:val="0"/>
          <w:numId w:val="3"/>
        </w:numPr>
        <w:shd w:val="clear" w:color="auto" w:fill="FFFFFF" w:themeFill="background1"/>
        <w:tabs>
          <w:tab w:val="left" w:pos="993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4D2F2B">
        <w:rPr>
          <w:rFonts w:ascii="Times New Roman" w:hAnsi="Times New Roman" w:cs="Times New Roman"/>
        </w:rPr>
        <w:t>абразивность</w:t>
      </w:r>
      <w:proofErr w:type="spellEnd"/>
      <w:r w:rsidRPr="004D2F2B">
        <w:rPr>
          <w:rFonts w:ascii="Times New Roman" w:hAnsi="Times New Roman" w:cs="Times New Roman"/>
        </w:rPr>
        <w:t xml:space="preserve"> пород (по Л.И. Барону и А.В. Кузнецову) </w:t>
      </w:r>
      <w:r w:rsidRPr="004D2F2B">
        <w:rPr>
          <w:rFonts w:ascii="Times New Roman" w:hAnsi="Times New Roman" w:cs="Times New Roman"/>
          <w:lang w:val="en-US"/>
        </w:rPr>
        <w:t>II</w:t>
      </w:r>
      <w:r w:rsidRPr="004D2F2B">
        <w:rPr>
          <w:rFonts w:ascii="Times New Roman" w:hAnsi="Times New Roman" w:cs="Times New Roman"/>
        </w:rPr>
        <w:t>-</w:t>
      </w:r>
      <w:r w:rsidRPr="004D2F2B">
        <w:rPr>
          <w:rFonts w:ascii="Times New Roman" w:hAnsi="Times New Roman" w:cs="Times New Roman"/>
          <w:lang w:val="en-US"/>
        </w:rPr>
        <w:t>VII</w:t>
      </w:r>
      <w:r w:rsidRPr="004D2F2B">
        <w:rPr>
          <w:rFonts w:ascii="Times New Roman" w:hAnsi="Times New Roman" w:cs="Times New Roman"/>
        </w:rPr>
        <w:t xml:space="preserve"> класс, средняя - </w:t>
      </w:r>
      <w:r w:rsidRPr="004D2F2B">
        <w:rPr>
          <w:rFonts w:ascii="Times New Roman" w:hAnsi="Times New Roman" w:cs="Times New Roman"/>
          <w:lang w:val="en-US"/>
        </w:rPr>
        <w:t>V</w:t>
      </w:r>
      <w:r w:rsidRPr="004D2F2B">
        <w:rPr>
          <w:rFonts w:ascii="Times New Roman" w:hAnsi="Times New Roman" w:cs="Times New Roman"/>
        </w:rPr>
        <w:t>-й класс;</w:t>
      </w:r>
    </w:p>
    <w:p w14:paraId="6DFB2A7D" w14:textId="77777777" w:rsidR="005C3E29" w:rsidRPr="004D2F2B" w:rsidRDefault="005C3E29" w:rsidP="00D422BE">
      <w:pPr>
        <w:widowControl w:val="0"/>
        <w:shd w:val="clear" w:color="auto" w:fill="FFFFFF" w:themeFill="background1"/>
        <w:tabs>
          <w:tab w:val="left" w:pos="993"/>
        </w:tabs>
        <w:jc w:val="both"/>
      </w:pPr>
      <w:r w:rsidRPr="004D2F2B">
        <w:t xml:space="preserve">           Условия работ могут изменяться на основании данных геологической службы Заказчика.</w:t>
      </w:r>
    </w:p>
    <w:p w14:paraId="5799E329" w14:textId="77777777" w:rsidR="005C3E29" w:rsidRPr="004D2F2B" w:rsidRDefault="005C3E29" w:rsidP="00D422BE">
      <w:pPr>
        <w:widowControl w:val="0"/>
        <w:shd w:val="clear" w:color="auto" w:fill="FFFFFF" w:themeFill="background1"/>
        <w:tabs>
          <w:tab w:val="left" w:pos="993"/>
        </w:tabs>
        <w:jc w:val="both"/>
      </w:pPr>
      <w:r w:rsidRPr="004D2F2B">
        <w:t xml:space="preserve">           При расчёте стоимости работ принима</w:t>
      </w:r>
      <w:r w:rsidR="007931E7" w:rsidRPr="004D2F2B">
        <w:t>ю</w:t>
      </w:r>
      <w:r w:rsidRPr="004D2F2B">
        <w:t>т</w:t>
      </w:r>
      <w:r w:rsidR="007931E7" w:rsidRPr="004D2F2B">
        <w:t>ся</w:t>
      </w:r>
      <w:r w:rsidRPr="004D2F2B">
        <w:t xml:space="preserve"> средние значения. </w:t>
      </w:r>
    </w:p>
    <w:p w14:paraId="45AC8F82" w14:textId="77777777" w:rsidR="005C3E29" w:rsidRPr="004D2F2B" w:rsidRDefault="005C3E29" w:rsidP="00D422BE">
      <w:pPr>
        <w:widowControl w:val="0"/>
        <w:shd w:val="clear" w:color="auto" w:fill="FFFFFF" w:themeFill="background1"/>
        <w:tabs>
          <w:tab w:val="left" w:pos="993"/>
        </w:tabs>
        <w:ind w:firstLine="851"/>
        <w:jc w:val="both"/>
        <w:rPr>
          <w:snapToGrid w:val="0"/>
        </w:rPr>
      </w:pPr>
      <w:r w:rsidRPr="004D2F2B">
        <w:rPr>
          <w:snapToGrid w:val="0"/>
        </w:rPr>
        <w:t xml:space="preserve">Прогнозные расчеты </w:t>
      </w:r>
      <w:proofErr w:type="spellStart"/>
      <w:r w:rsidRPr="004D2F2B">
        <w:rPr>
          <w:snapToGrid w:val="0"/>
        </w:rPr>
        <w:t>водопритоков</w:t>
      </w:r>
      <w:proofErr w:type="spellEnd"/>
      <w:r w:rsidRPr="004D2F2B">
        <w:rPr>
          <w:snapToGrid w:val="0"/>
        </w:rPr>
        <w:t xml:space="preserve"> в карьеры </w:t>
      </w:r>
      <w:proofErr w:type="spellStart"/>
      <w:r w:rsidRPr="004D2F2B">
        <w:rPr>
          <w:snapToGrid w:val="0"/>
        </w:rPr>
        <w:t>Быстринского</w:t>
      </w:r>
      <w:proofErr w:type="spellEnd"/>
      <w:r w:rsidRPr="004D2F2B">
        <w:rPr>
          <w:snapToGrid w:val="0"/>
        </w:rPr>
        <w:t xml:space="preserve"> месторождения составляют:</w:t>
      </w:r>
    </w:p>
    <w:p w14:paraId="080A527C" w14:textId="7E8DEBEF" w:rsidR="005C3E29" w:rsidRPr="004D2F2B" w:rsidRDefault="005C3E29" w:rsidP="004740BA">
      <w:pPr>
        <w:pStyle w:val="aff1"/>
        <w:numPr>
          <w:ilvl w:val="0"/>
          <w:numId w:val="4"/>
        </w:numPr>
        <w:shd w:val="clear" w:color="auto" w:fill="FFFFFF" w:themeFill="background1"/>
        <w:tabs>
          <w:tab w:val="left" w:pos="993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napToGrid w:val="0"/>
        </w:rPr>
      </w:pPr>
      <w:r w:rsidRPr="004D2F2B">
        <w:rPr>
          <w:rFonts w:ascii="Times New Roman" w:hAnsi="Times New Roman" w:cs="Times New Roman"/>
          <w:snapToGrid w:val="0"/>
        </w:rPr>
        <w:t>Карьер «Верхне-</w:t>
      </w:r>
      <w:proofErr w:type="spellStart"/>
      <w:r w:rsidRPr="004D2F2B">
        <w:rPr>
          <w:rFonts w:ascii="Times New Roman" w:hAnsi="Times New Roman" w:cs="Times New Roman"/>
          <w:snapToGrid w:val="0"/>
        </w:rPr>
        <w:t>Ильдиканский</w:t>
      </w:r>
      <w:proofErr w:type="spellEnd"/>
      <w:r w:rsidRPr="004D2F2B">
        <w:rPr>
          <w:rFonts w:ascii="Times New Roman" w:hAnsi="Times New Roman" w:cs="Times New Roman"/>
          <w:snapToGrid w:val="0"/>
        </w:rPr>
        <w:t xml:space="preserve">» прогнозный </w:t>
      </w:r>
      <w:proofErr w:type="spellStart"/>
      <w:r w:rsidRPr="004D2F2B">
        <w:rPr>
          <w:rFonts w:ascii="Times New Roman" w:hAnsi="Times New Roman" w:cs="Times New Roman"/>
          <w:snapToGrid w:val="0"/>
        </w:rPr>
        <w:t>водоприток</w:t>
      </w:r>
      <w:proofErr w:type="spellEnd"/>
      <w:r w:rsidRPr="004D2F2B">
        <w:rPr>
          <w:rFonts w:ascii="Times New Roman" w:hAnsi="Times New Roman" w:cs="Times New Roman"/>
          <w:snapToGrid w:val="0"/>
        </w:rPr>
        <w:t xml:space="preserve"> составляет </w:t>
      </w:r>
      <w:r w:rsidR="000439B2" w:rsidRPr="004D2F2B">
        <w:rPr>
          <w:rFonts w:ascii="Times New Roman" w:hAnsi="Times New Roman" w:cs="Times New Roman"/>
          <w:snapToGrid w:val="0"/>
        </w:rPr>
        <w:t>410</w:t>
      </w:r>
      <w:r w:rsidRPr="004D2F2B">
        <w:rPr>
          <w:rFonts w:ascii="Times New Roman" w:hAnsi="Times New Roman" w:cs="Times New Roman"/>
          <w:snapToGrid w:val="0"/>
        </w:rPr>
        <w:t xml:space="preserve"> м3/</w:t>
      </w:r>
      <w:r w:rsidR="000439B2" w:rsidRPr="004D2F2B">
        <w:rPr>
          <w:rFonts w:ascii="Times New Roman" w:hAnsi="Times New Roman" w:cs="Times New Roman"/>
          <w:snapToGrid w:val="0"/>
        </w:rPr>
        <w:t>час</w:t>
      </w:r>
      <w:r w:rsidRPr="004D2F2B">
        <w:rPr>
          <w:rFonts w:ascii="Times New Roman" w:hAnsi="Times New Roman" w:cs="Times New Roman"/>
          <w:snapToGrid w:val="0"/>
        </w:rPr>
        <w:t>.;</w:t>
      </w:r>
    </w:p>
    <w:p w14:paraId="0F0B13E0" w14:textId="07931979" w:rsidR="005C3E29" w:rsidRPr="004D2F2B" w:rsidRDefault="005C3E29" w:rsidP="004740BA">
      <w:pPr>
        <w:pStyle w:val="aff1"/>
        <w:numPr>
          <w:ilvl w:val="0"/>
          <w:numId w:val="4"/>
        </w:numPr>
        <w:shd w:val="clear" w:color="auto" w:fill="FFFFFF" w:themeFill="background1"/>
        <w:tabs>
          <w:tab w:val="left" w:pos="993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napToGrid w:val="0"/>
        </w:rPr>
      </w:pPr>
      <w:r w:rsidRPr="004D2F2B">
        <w:rPr>
          <w:rFonts w:ascii="Times New Roman" w:hAnsi="Times New Roman" w:cs="Times New Roman"/>
          <w:snapToGrid w:val="0"/>
        </w:rPr>
        <w:t xml:space="preserve">Карьер «Быстринский-2» прогнозный </w:t>
      </w:r>
      <w:proofErr w:type="spellStart"/>
      <w:r w:rsidRPr="004D2F2B">
        <w:rPr>
          <w:rFonts w:ascii="Times New Roman" w:hAnsi="Times New Roman" w:cs="Times New Roman"/>
          <w:snapToGrid w:val="0"/>
        </w:rPr>
        <w:t>водоприток</w:t>
      </w:r>
      <w:proofErr w:type="spellEnd"/>
      <w:r w:rsidRPr="004D2F2B">
        <w:rPr>
          <w:rFonts w:ascii="Times New Roman" w:hAnsi="Times New Roman" w:cs="Times New Roman"/>
          <w:snapToGrid w:val="0"/>
        </w:rPr>
        <w:t xml:space="preserve"> составляет </w:t>
      </w:r>
      <w:r w:rsidR="000439B2" w:rsidRPr="004D2F2B">
        <w:rPr>
          <w:rFonts w:ascii="Times New Roman" w:hAnsi="Times New Roman" w:cs="Times New Roman"/>
          <w:snapToGrid w:val="0"/>
        </w:rPr>
        <w:t>360</w:t>
      </w:r>
      <w:r w:rsidRPr="004D2F2B">
        <w:rPr>
          <w:rFonts w:ascii="Times New Roman" w:hAnsi="Times New Roman" w:cs="Times New Roman"/>
          <w:snapToGrid w:val="0"/>
        </w:rPr>
        <w:t xml:space="preserve"> м3/</w:t>
      </w:r>
      <w:r w:rsidR="000439B2" w:rsidRPr="004D2F2B">
        <w:rPr>
          <w:rFonts w:ascii="Times New Roman" w:hAnsi="Times New Roman" w:cs="Times New Roman"/>
          <w:snapToGrid w:val="0"/>
        </w:rPr>
        <w:t>час</w:t>
      </w:r>
      <w:r w:rsidRPr="004D2F2B">
        <w:rPr>
          <w:rFonts w:ascii="Times New Roman" w:hAnsi="Times New Roman" w:cs="Times New Roman"/>
          <w:snapToGrid w:val="0"/>
        </w:rPr>
        <w:t>.</w:t>
      </w:r>
    </w:p>
    <w:p w14:paraId="37062E06" w14:textId="77777777" w:rsidR="005C3E29" w:rsidRPr="004D2F2B" w:rsidRDefault="005C3E29" w:rsidP="00692E80">
      <w:pPr>
        <w:pStyle w:val="aff1"/>
        <w:shd w:val="clear" w:color="auto" w:fill="FFFFFF" w:themeFill="background1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napToGrid w:val="0"/>
        </w:rPr>
      </w:pPr>
      <w:r w:rsidRPr="004D2F2B">
        <w:rPr>
          <w:rFonts w:ascii="Times New Roman" w:hAnsi="Times New Roman" w:cs="Times New Roman"/>
          <w:snapToGrid w:val="0"/>
        </w:rPr>
        <w:t xml:space="preserve">При обильных осадках </w:t>
      </w:r>
      <w:proofErr w:type="spellStart"/>
      <w:r w:rsidRPr="004D2F2B">
        <w:rPr>
          <w:rFonts w:ascii="Times New Roman" w:hAnsi="Times New Roman" w:cs="Times New Roman"/>
          <w:snapToGrid w:val="0"/>
        </w:rPr>
        <w:t>водоприток</w:t>
      </w:r>
      <w:proofErr w:type="spellEnd"/>
      <w:r w:rsidRPr="004D2F2B">
        <w:rPr>
          <w:rFonts w:ascii="Times New Roman" w:hAnsi="Times New Roman" w:cs="Times New Roman"/>
          <w:snapToGrid w:val="0"/>
        </w:rPr>
        <w:t xml:space="preserve"> может превышать указанные значения.</w:t>
      </w:r>
    </w:p>
    <w:p w14:paraId="0320781F" w14:textId="77777777" w:rsidR="005C3E29" w:rsidRPr="004D2F2B" w:rsidRDefault="005C3E29" w:rsidP="00692E80">
      <w:pPr>
        <w:pStyle w:val="aff1"/>
        <w:shd w:val="clear" w:color="auto" w:fill="FFFFFF" w:themeFill="background1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napToGrid w:val="0"/>
        </w:rPr>
      </w:pPr>
    </w:p>
    <w:p w14:paraId="0FACEBDF" w14:textId="32339A43" w:rsidR="005C3E29" w:rsidRPr="004D2F2B" w:rsidRDefault="005C3E29" w:rsidP="004740BA">
      <w:pPr>
        <w:pStyle w:val="aff1"/>
        <w:numPr>
          <w:ilvl w:val="1"/>
          <w:numId w:val="1"/>
        </w:numPr>
        <w:shd w:val="clear" w:color="auto" w:fill="FFFFFF" w:themeFill="background1"/>
        <w:tabs>
          <w:tab w:val="left" w:pos="1134"/>
        </w:tabs>
        <w:autoSpaceDE/>
        <w:autoSpaceDN/>
        <w:adjustRightInd/>
        <w:ind w:left="0" w:firstLine="709"/>
        <w:rPr>
          <w:rFonts w:ascii="Times New Roman" w:hAnsi="Times New Roman" w:cs="Times New Roman"/>
          <w:snapToGrid w:val="0"/>
        </w:rPr>
      </w:pPr>
      <w:r w:rsidRPr="004D2F2B">
        <w:rPr>
          <w:rFonts w:ascii="Times New Roman" w:hAnsi="Times New Roman" w:cs="Times New Roman"/>
          <w:snapToGrid w:val="0"/>
        </w:rPr>
        <w:t>Существующие параметры буровых работ на предприятии</w:t>
      </w:r>
      <w:r w:rsidR="006B25E2">
        <w:rPr>
          <w:rFonts w:ascii="Times New Roman" w:hAnsi="Times New Roman" w:cs="Times New Roman"/>
          <w:snapToGrid w:val="0"/>
        </w:rPr>
        <w:t xml:space="preserve"> Заказчика</w:t>
      </w:r>
    </w:p>
    <w:p w14:paraId="77E17CBD" w14:textId="77777777" w:rsidR="005C3E29" w:rsidRPr="004D2F2B" w:rsidRDefault="005C3E29" w:rsidP="00692E80">
      <w:pPr>
        <w:pStyle w:val="aff1"/>
        <w:shd w:val="clear" w:color="auto" w:fill="FFFFFF" w:themeFill="background1"/>
        <w:tabs>
          <w:tab w:val="left" w:pos="1134"/>
        </w:tabs>
        <w:ind w:left="993"/>
        <w:jc w:val="both"/>
        <w:rPr>
          <w:rFonts w:ascii="Times New Roman" w:hAnsi="Times New Roman" w:cs="Times New Roman"/>
          <w:snapToGrid w:val="0"/>
        </w:rPr>
      </w:pPr>
    </w:p>
    <w:p w14:paraId="207B4E61" w14:textId="77777777" w:rsidR="005C3E29" w:rsidRPr="004D2F2B" w:rsidRDefault="005C3E29" w:rsidP="004740BA">
      <w:pPr>
        <w:pStyle w:val="aff1"/>
        <w:numPr>
          <w:ilvl w:val="0"/>
          <w:numId w:val="5"/>
        </w:numPr>
        <w:shd w:val="clear" w:color="auto" w:fill="FFFFFF" w:themeFill="background1"/>
        <w:tabs>
          <w:tab w:val="left" w:pos="567"/>
          <w:tab w:val="left" w:pos="993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napToGrid w:val="0"/>
        </w:rPr>
      </w:pPr>
      <w:r w:rsidRPr="004D2F2B">
        <w:rPr>
          <w:rFonts w:ascii="Times New Roman" w:hAnsi="Times New Roman" w:cs="Times New Roman"/>
          <w:snapToGrid w:val="0"/>
        </w:rPr>
        <w:t>высота уступов на вскрышных блоках 8 и 16 м, на рудных блоках 8 м;</w:t>
      </w:r>
    </w:p>
    <w:p w14:paraId="357AB27C" w14:textId="7DA35927" w:rsidR="005C3E29" w:rsidRPr="004D2F2B" w:rsidRDefault="005C3E29" w:rsidP="004740BA">
      <w:pPr>
        <w:pStyle w:val="aff1"/>
        <w:numPr>
          <w:ilvl w:val="0"/>
          <w:numId w:val="5"/>
        </w:numPr>
        <w:shd w:val="clear" w:color="auto" w:fill="FFFFFF" w:themeFill="background1"/>
        <w:tabs>
          <w:tab w:val="left" w:pos="567"/>
          <w:tab w:val="left" w:pos="993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napToGrid w:val="0"/>
        </w:rPr>
      </w:pPr>
      <w:r w:rsidRPr="004D2F2B">
        <w:rPr>
          <w:rFonts w:ascii="Times New Roman" w:hAnsi="Times New Roman" w:cs="Times New Roman"/>
          <w:snapToGrid w:val="0"/>
        </w:rPr>
        <w:t>при бурении комплексных и золотосодержащих руд расстояние между скважинами составляет от 4,5 м до 6,0 м (определено необходимостью опробования скважин и крепостью рудных тел) диаметр скважин 200–2</w:t>
      </w:r>
      <w:r w:rsidR="000439B2" w:rsidRPr="004D2F2B">
        <w:rPr>
          <w:rFonts w:ascii="Times New Roman" w:hAnsi="Times New Roman" w:cs="Times New Roman"/>
          <w:snapToGrid w:val="0"/>
        </w:rPr>
        <w:t>30</w:t>
      </w:r>
      <w:r w:rsidRPr="004D2F2B">
        <w:rPr>
          <w:rFonts w:ascii="Times New Roman" w:hAnsi="Times New Roman" w:cs="Times New Roman"/>
          <w:snapToGrid w:val="0"/>
        </w:rPr>
        <w:t xml:space="preserve"> мм;</w:t>
      </w:r>
    </w:p>
    <w:p w14:paraId="3F1E1152" w14:textId="6F7D6100" w:rsidR="005C3E29" w:rsidRPr="004D2F2B" w:rsidRDefault="005C3E29" w:rsidP="004740BA">
      <w:pPr>
        <w:pStyle w:val="aff1"/>
        <w:numPr>
          <w:ilvl w:val="0"/>
          <w:numId w:val="5"/>
        </w:numPr>
        <w:shd w:val="clear" w:color="auto" w:fill="FFFFFF" w:themeFill="background1"/>
        <w:tabs>
          <w:tab w:val="left" w:pos="567"/>
          <w:tab w:val="left" w:pos="993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napToGrid w:val="0"/>
        </w:rPr>
      </w:pPr>
      <w:r w:rsidRPr="004D2F2B">
        <w:rPr>
          <w:rFonts w:ascii="Times New Roman" w:hAnsi="Times New Roman" w:cs="Times New Roman"/>
          <w:snapToGrid w:val="0"/>
        </w:rPr>
        <w:t xml:space="preserve">при бурении вскрышных пород расстояние между скважинами составляет от </w:t>
      </w:r>
      <w:r w:rsidR="000439B2" w:rsidRPr="004D2F2B">
        <w:rPr>
          <w:rFonts w:ascii="Times New Roman" w:hAnsi="Times New Roman" w:cs="Times New Roman"/>
          <w:snapToGrid w:val="0"/>
        </w:rPr>
        <w:t>5</w:t>
      </w:r>
      <w:r w:rsidRPr="004D2F2B">
        <w:rPr>
          <w:rFonts w:ascii="Times New Roman" w:hAnsi="Times New Roman" w:cs="Times New Roman"/>
          <w:snapToGrid w:val="0"/>
        </w:rPr>
        <w:t>,</w:t>
      </w:r>
      <w:r w:rsidR="000439B2" w:rsidRPr="004D2F2B">
        <w:rPr>
          <w:rFonts w:ascii="Times New Roman" w:hAnsi="Times New Roman" w:cs="Times New Roman"/>
          <w:snapToGrid w:val="0"/>
        </w:rPr>
        <w:t>4</w:t>
      </w:r>
      <w:r w:rsidRPr="004D2F2B">
        <w:rPr>
          <w:rFonts w:ascii="Times New Roman" w:hAnsi="Times New Roman" w:cs="Times New Roman"/>
          <w:snapToGrid w:val="0"/>
        </w:rPr>
        <w:t xml:space="preserve"> м до 7,</w:t>
      </w:r>
      <w:r w:rsidR="000439B2" w:rsidRPr="004D2F2B">
        <w:rPr>
          <w:rFonts w:ascii="Times New Roman" w:hAnsi="Times New Roman" w:cs="Times New Roman"/>
          <w:snapToGrid w:val="0"/>
        </w:rPr>
        <w:t>5</w:t>
      </w:r>
      <w:r w:rsidRPr="004D2F2B">
        <w:rPr>
          <w:rFonts w:ascii="Times New Roman" w:hAnsi="Times New Roman" w:cs="Times New Roman"/>
          <w:snapToGrid w:val="0"/>
        </w:rPr>
        <w:t xml:space="preserve"> м, диаметр скважин 200–</w:t>
      </w:r>
      <w:r w:rsidR="000439B2" w:rsidRPr="004D2F2B">
        <w:rPr>
          <w:rFonts w:ascii="Times New Roman" w:hAnsi="Times New Roman" w:cs="Times New Roman"/>
          <w:snapToGrid w:val="0"/>
        </w:rPr>
        <w:t>230</w:t>
      </w:r>
      <w:r w:rsidRPr="004D2F2B">
        <w:rPr>
          <w:rFonts w:ascii="Times New Roman" w:hAnsi="Times New Roman" w:cs="Times New Roman"/>
          <w:snapToGrid w:val="0"/>
        </w:rPr>
        <w:t xml:space="preserve"> мм;</w:t>
      </w:r>
    </w:p>
    <w:p w14:paraId="7F8B3B32" w14:textId="77777777" w:rsidR="005C3E29" w:rsidRPr="004D2F2B" w:rsidRDefault="005C3E29" w:rsidP="004740BA">
      <w:pPr>
        <w:pStyle w:val="aff1"/>
        <w:numPr>
          <w:ilvl w:val="0"/>
          <w:numId w:val="5"/>
        </w:numPr>
        <w:shd w:val="clear" w:color="auto" w:fill="FFFFFF" w:themeFill="background1"/>
        <w:tabs>
          <w:tab w:val="left" w:pos="567"/>
          <w:tab w:val="left" w:pos="993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napToGrid w:val="0"/>
        </w:rPr>
      </w:pPr>
      <w:r w:rsidRPr="004D2F2B">
        <w:rPr>
          <w:rFonts w:ascii="Times New Roman" w:hAnsi="Times New Roman" w:cs="Times New Roman"/>
          <w:snapToGrid w:val="0"/>
        </w:rPr>
        <w:t xml:space="preserve">при уменьшении глубин скважин (бурение технологических съездов, </w:t>
      </w:r>
      <w:proofErr w:type="spellStart"/>
      <w:r w:rsidRPr="004D2F2B">
        <w:rPr>
          <w:rFonts w:ascii="Times New Roman" w:hAnsi="Times New Roman" w:cs="Times New Roman"/>
          <w:snapToGrid w:val="0"/>
        </w:rPr>
        <w:t>подуступов</w:t>
      </w:r>
      <w:proofErr w:type="spellEnd"/>
      <w:r w:rsidRPr="004D2F2B">
        <w:rPr>
          <w:rFonts w:ascii="Times New Roman" w:hAnsi="Times New Roman" w:cs="Times New Roman"/>
          <w:snapToGrid w:val="0"/>
        </w:rPr>
        <w:t>) расстояние между ними может быть уменьшено до 3,0 м;</w:t>
      </w:r>
    </w:p>
    <w:p w14:paraId="1B6AE726" w14:textId="5F247430" w:rsidR="005C3E29" w:rsidRPr="004D2F2B" w:rsidRDefault="005C3E29" w:rsidP="004740BA">
      <w:pPr>
        <w:pStyle w:val="aff1"/>
        <w:numPr>
          <w:ilvl w:val="0"/>
          <w:numId w:val="5"/>
        </w:numPr>
        <w:shd w:val="clear" w:color="auto" w:fill="FFFFFF" w:themeFill="background1"/>
        <w:tabs>
          <w:tab w:val="left" w:pos="567"/>
          <w:tab w:val="left" w:pos="993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napToGrid w:val="0"/>
        </w:rPr>
      </w:pPr>
      <w:r w:rsidRPr="004D2F2B">
        <w:rPr>
          <w:rFonts w:ascii="Times New Roman" w:hAnsi="Times New Roman" w:cs="Times New Roman"/>
          <w:snapToGrid w:val="0"/>
        </w:rPr>
        <w:t>бурение контурных скважин производится под углом 65°–75°, диаметр скважин 152–1</w:t>
      </w:r>
      <w:r w:rsidR="000439B2" w:rsidRPr="004D2F2B">
        <w:rPr>
          <w:rFonts w:ascii="Times New Roman" w:hAnsi="Times New Roman" w:cs="Times New Roman"/>
          <w:snapToGrid w:val="0"/>
        </w:rPr>
        <w:t>71</w:t>
      </w:r>
      <w:r w:rsidRPr="004D2F2B">
        <w:rPr>
          <w:rFonts w:ascii="Times New Roman" w:hAnsi="Times New Roman" w:cs="Times New Roman"/>
          <w:snapToGrid w:val="0"/>
        </w:rPr>
        <w:t xml:space="preserve"> мм;</w:t>
      </w:r>
    </w:p>
    <w:p w14:paraId="6F326B8D" w14:textId="77777777" w:rsidR="005C3E29" w:rsidRPr="004D2F2B" w:rsidRDefault="005C3E29" w:rsidP="004740BA">
      <w:pPr>
        <w:pStyle w:val="aff1"/>
        <w:numPr>
          <w:ilvl w:val="0"/>
          <w:numId w:val="5"/>
        </w:numPr>
        <w:shd w:val="clear" w:color="auto" w:fill="FFFFFF" w:themeFill="background1"/>
        <w:tabs>
          <w:tab w:val="left" w:pos="567"/>
          <w:tab w:val="left" w:pos="993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napToGrid w:val="0"/>
        </w:rPr>
      </w:pPr>
      <w:r w:rsidRPr="004D2F2B">
        <w:rPr>
          <w:rFonts w:ascii="Times New Roman" w:hAnsi="Times New Roman" w:cs="Times New Roman"/>
          <w:snapToGrid w:val="0"/>
        </w:rPr>
        <w:t xml:space="preserve"> расстояние между скважинами от 1,5 м до 2,0 м;</w:t>
      </w:r>
    </w:p>
    <w:p w14:paraId="7C54FCC0" w14:textId="77777777" w:rsidR="005C3E29" w:rsidRPr="004D2F2B" w:rsidRDefault="005C3E29" w:rsidP="004740BA">
      <w:pPr>
        <w:pStyle w:val="aff1"/>
        <w:numPr>
          <w:ilvl w:val="0"/>
          <w:numId w:val="5"/>
        </w:numPr>
        <w:shd w:val="clear" w:color="auto" w:fill="FFFFFF" w:themeFill="background1"/>
        <w:tabs>
          <w:tab w:val="left" w:pos="567"/>
          <w:tab w:val="left" w:pos="993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napToGrid w:val="0"/>
        </w:rPr>
      </w:pPr>
      <w:r w:rsidRPr="004D2F2B">
        <w:rPr>
          <w:rFonts w:ascii="Times New Roman" w:hAnsi="Times New Roman" w:cs="Times New Roman"/>
          <w:snapToGrid w:val="0"/>
        </w:rPr>
        <w:t>высота уступов, с применением контурного взрывания 8 и 16 м;</w:t>
      </w:r>
    </w:p>
    <w:p w14:paraId="63714DC1" w14:textId="77777777" w:rsidR="005C3E29" w:rsidRPr="004D2F2B" w:rsidRDefault="005C3E29" w:rsidP="004740BA">
      <w:pPr>
        <w:pStyle w:val="aff1"/>
        <w:numPr>
          <w:ilvl w:val="0"/>
          <w:numId w:val="5"/>
        </w:numPr>
        <w:shd w:val="clear" w:color="auto" w:fill="FFFFFF" w:themeFill="background1"/>
        <w:tabs>
          <w:tab w:val="left" w:pos="567"/>
          <w:tab w:val="left" w:pos="993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napToGrid w:val="0"/>
        </w:rPr>
      </w:pPr>
      <w:r w:rsidRPr="004D2F2B">
        <w:rPr>
          <w:rFonts w:ascii="Times New Roman" w:hAnsi="Times New Roman" w:cs="Times New Roman"/>
          <w:snapToGrid w:val="0"/>
        </w:rPr>
        <w:t xml:space="preserve">постановка уступов борта карьера на временный контур (срок отработки более 3 лет) или в предельное положение, производится методом предварительного </w:t>
      </w:r>
      <w:proofErr w:type="spellStart"/>
      <w:r w:rsidRPr="004D2F2B">
        <w:rPr>
          <w:rFonts w:ascii="Times New Roman" w:hAnsi="Times New Roman" w:cs="Times New Roman"/>
          <w:snapToGrid w:val="0"/>
        </w:rPr>
        <w:t>щелеобразования</w:t>
      </w:r>
      <w:proofErr w:type="spellEnd"/>
      <w:r w:rsidRPr="004D2F2B">
        <w:rPr>
          <w:rFonts w:ascii="Times New Roman" w:hAnsi="Times New Roman" w:cs="Times New Roman"/>
          <w:snapToGrid w:val="0"/>
        </w:rPr>
        <w:t xml:space="preserve">, либо альтернативными </w:t>
      </w:r>
      <w:r w:rsidRPr="004D2F2B">
        <w:rPr>
          <w:rFonts w:ascii="Times New Roman" w:hAnsi="Times New Roman" w:cs="Times New Roman"/>
          <w:snapToGrid w:val="0"/>
        </w:rPr>
        <w:lastRenderedPageBreak/>
        <w:t>методами, обеспечивающими качественную проработку откоса уступа и не влияющими на организацию основного технологического процесса;</w:t>
      </w:r>
    </w:p>
    <w:p w14:paraId="0CC0D6A2" w14:textId="67794548" w:rsidR="005C3E29" w:rsidRPr="004D2F2B" w:rsidRDefault="005C3E29" w:rsidP="004740BA">
      <w:pPr>
        <w:pStyle w:val="aff1"/>
        <w:numPr>
          <w:ilvl w:val="0"/>
          <w:numId w:val="5"/>
        </w:numPr>
        <w:shd w:val="clear" w:color="auto" w:fill="FFFFFF" w:themeFill="background1"/>
        <w:tabs>
          <w:tab w:val="left" w:pos="567"/>
          <w:tab w:val="left" w:pos="993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napToGrid w:val="0"/>
        </w:rPr>
      </w:pPr>
      <w:r w:rsidRPr="004D2F2B">
        <w:rPr>
          <w:rFonts w:ascii="Times New Roman" w:hAnsi="Times New Roman" w:cs="Times New Roman"/>
          <w:snapToGrid w:val="0"/>
        </w:rPr>
        <w:t>количество обводненных скважин (% от годового объема): к-р Верхне-</w:t>
      </w:r>
      <w:proofErr w:type="spellStart"/>
      <w:r w:rsidRPr="004D2F2B">
        <w:rPr>
          <w:rFonts w:ascii="Times New Roman" w:hAnsi="Times New Roman" w:cs="Times New Roman"/>
          <w:snapToGrid w:val="0"/>
        </w:rPr>
        <w:t>Ильдиканский</w:t>
      </w:r>
      <w:proofErr w:type="spellEnd"/>
      <w:r w:rsidRPr="004D2F2B">
        <w:rPr>
          <w:rFonts w:ascii="Times New Roman" w:hAnsi="Times New Roman" w:cs="Times New Roman"/>
          <w:snapToGrid w:val="0"/>
        </w:rPr>
        <w:t xml:space="preserve"> и к-р Быстринский-2 – в среднем составляет </w:t>
      </w:r>
      <w:r w:rsidR="000439B2" w:rsidRPr="004D2F2B">
        <w:rPr>
          <w:rFonts w:ascii="Times New Roman" w:hAnsi="Times New Roman" w:cs="Times New Roman"/>
          <w:snapToGrid w:val="0"/>
        </w:rPr>
        <w:t>70</w:t>
      </w:r>
      <w:r w:rsidRPr="004D2F2B">
        <w:rPr>
          <w:rFonts w:ascii="Times New Roman" w:hAnsi="Times New Roman" w:cs="Times New Roman"/>
          <w:snapToGrid w:val="0"/>
        </w:rPr>
        <w:t xml:space="preserve">%, в течение года </w:t>
      </w:r>
      <w:proofErr w:type="spellStart"/>
      <w:r w:rsidRPr="004D2F2B">
        <w:rPr>
          <w:rFonts w:ascii="Times New Roman" w:hAnsi="Times New Roman" w:cs="Times New Roman"/>
          <w:snapToGrid w:val="0"/>
        </w:rPr>
        <w:t>обводнённость</w:t>
      </w:r>
      <w:proofErr w:type="spellEnd"/>
      <w:r w:rsidRPr="004D2F2B">
        <w:rPr>
          <w:rFonts w:ascii="Times New Roman" w:hAnsi="Times New Roman" w:cs="Times New Roman"/>
          <w:snapToGrid w:val="0"/>
        </w:rPr>
        <w:t xml:space="preserve"> скважин может составлять </w:t>
      </w:r>
      <w:r w:rsidR="000439B2" w:rsidRPr="004D2F2B">
        <w:rPr>
          <w:rFonts w:ascii="Times New Roman" w:hAnsi="Times New Roman" w:cs="Times New Roman"/>
          <w:snapToGrid w:val="0"/>
        </w:rPr>
        <w:t>до 100</w:t>
      </w:r>
      <w:r w:rsidRPr="004D2F2B">
        <w:rPr>
          <w:rFonts w:ascii="Times New Roman" w:hAnsi="Times New Roman" w:cs="Times New Roman"/>
          <w:snapToGrid w:val="0"/>
        </w:rPr>
        <w:t xml:space="preserve">%. </w:t>
      </w:r>
    </w:p>
    <w:p w14:paraId="3263C64E" w14:textId="2BF14584" w:rsidR="000439B2" w:rsidRPr="004D2F2B" w:rsidRDefault="000439B2" w:rsidP="000439B2">
      <w:pPr>
        <w:shd w:val="clear" w:color="auto" w:fill="FFFFFF" w:themeFill="background1"/>
        <w:tabs>
          <w:tab w:val="left" w:pos="567"/>
          <w:tab w:val="left" w:pos="993"/>
        </w:tabs>
        <w:jc w:val="both"/>
        <w:rPr>
          <w:snapToGrid w:val="0"/>
        </w:rPr>
      </w:pPr>
    </w:p>
    <w:p w14:paraId="77D7B08C" w14:textId="77777777" w:rsidR="009A309E" w:rsidRPr="004D2F2B" w:rsidRDefault="009A309E" w:rsidP="009A309E">
      <w:pPr>
        <w:shd w:val="clear" w:color="auto" w:fill="FFFFFF" w:themeFill="background1"/>
        <w:tabs>
          <w:tab w:val="left" w:pos="567"/>
          <w:tab w:val="left" w:pos="993"/>
        </w:tabs>
        <w:jc w:val="both"/>
        <w:rPr>
          <w:snapToGrid w:val="0"/>
        </w:rPr>
      </w:pPr>
    </w:p>
    <w:p w14:paraId="27376777" w14:textId="289CE3CC" w:rsidR="000439B2" w:rsidRPr="004D2F2B" w:rsidRDefault="009A309E" w:rsidP="009A309E">
      <w:pPr>
        <w:pStyle w:val="aff1"/>
        <w:numPr>
          <w:ilvl w:val="1"/>
          <w:numId w:val="1"/>
        </w:numPr>
        <w:shd w:val="clear" w:color="auto" w:fill="FFFFFF" w:themeFill="background1"/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Используемая </w:t>
      </w:r>
      <w:r w:rsidRPr="004D2F2B">
        <w:rPr>
          <w:rFonts w:ascii="Times New Roman" w:hAnsi="Times New Roman" w:cs="Times New Roman"/>
          <w:snapToGrid w:val="0"/>
        </w:rPr>
        <w:t xml:space="preserve"> </w:t>
      </w:r>
      <w:r>
        <w:rPr>
          <w:rFonts w:ascii="Times New Roman" w:hAnsi="Times New Roman" w:cs="Times New Roman"/>
          <w:snapToGrid w:val="0"/>
        </w:rPr>
        <w:t>Заказчиком</w:t>
      </w:r>
      <w:r w:rsidRPr="004D2F2B">
        <w:rPr>
          <w:rFonts w:ascii="Times New Roman" w:hAnsi="Times New Roman" w:cs="Times New Roman"/>
          <w:snapToGrid w:val="0"/>
        </w:rPr>
        <w:t xml:space="preserve"> </w:t>
      </w:r>
      <w:r w:rsidR="000439B2" w:rsidRPr="004D2F2B">
        <w:rPr>
          <w:rFonts w:ascii="Times New Roman" w:hAnsi="Times New Roman" w:cs="Times New Roman"/>
          <w:snapToGrid w:val="0"/>
        </w:rPr>
        <w:t xml:space="preserve">автоматизированная система управления открытыми горными работами (АСУ ОГР) </w:t>
      </w:r>
    </w:p>
    <w:p w14:paraId="1388FF53" w14:textId="77777777" w:rsidR="000439B2" w:rsidRPr="004D2F2B" w:rsidRDefault="000439B2" w:rsidP="000439B2">
      <w:pPr>
        <w:pStyle w:val="aff1"/>
        <w:tabs>
          <w:tab w:val="left" w:pos="1843"/>
        </w:tabs>
        <w:ind w:left="1134" w:right="-2"/>
        <w:rPr>
          <w:rFonts w:ascii="Times New Roman" w:eastAsiaTheme="majorEastAsia" w:hAnsi="Times New Roman" w:cs="Times New Roman"/>
          <w:b/>
        </w:rPr>
      </w:pPr>
    </w:p>
    <w:p w14:paraId="09B7C462" w14:textId="76DEC1EB" w:rsidR="000439B2" w:rsidRPr="004D2F2B" w:rsidRDefault="000439B2" w:rsidP="000439B2">
      <w:pPr>
        <w:pStyle w:val="aff1"/>
        <w:tabs>
          <w:tab w:val="left" w:pos="1843"/>
        </w:tabs>
        <w:ind w:left="0" w:right="-2" w:firstLine="709"/>
        <w:jc w:val="both"/>
        <w:rPr>
          <w:rFonts w:ascii="Times New Roman" w:hAnsi="Times New Roman" w:cs="Times New Roman"/>
        </w:rPr>
      </w:pPr>
      <w:r w:rsidRPr="004D2F2B">
        <w:rPr>
          <w:rFonts w:ascii="Times New Roman" w:hAnsi="Times New Roman" w:cs="Times New Roman"/>
        </w:rPr>
        <w:t xml:space="preserve">На предприятии </w:t>
      </w:r>
      <w:r w:rsidR="000F4BAE">
        <w:rPr>
          <w:rFonts w:ascii="Times New Roman" w:hAnsi="Times New Roman" w:cs="Times New Roman"/>
        </w:rPr>
        <w:t xml:space="preserve">Заказчика </w:t>
      </w:r>
      <w:r w:rsidRPr="004D2F2B">
        <w:rPr>
          <w:rFonts w:ascii="Times New Roman" w:hAnsi="Times New Roman" w:cs="Times New Roman"/>
        </w:rPr>
        <w:t>используется «АСУ ОГР «Автоматизированная Система Открытых Горных Работ» АО «</w:t>
      </w:r>
      <w:r w:rsidR="00982D69" w:rsidRPr="004D2F2B">
        <w:rPr>
          <w:rFonts w:ascii="Times New Roman" w:hAnsi="Times New Roman" w:cs="Times New Roman"/>
        </w:rPr>
        <w:t>В2-</w:t>
      </w:r>
      <w:r w:rsidRPr="004D2F2B">
        <w:rPr>
          <w:rFonts w:ascii="Times New Roman" w:hAnsi="Times New Roman" w:cs="Times New Roman"/>
        </w:rPr>
        <w:t>Групп».</w:t>
      </w:r>
    </w:p>
    <w:p w14:paraId="69F5A40A" w14:textId="77777777" w:rsidR="000439B2" w:rsidRPr="004D2F2B" w:rsidRDefault="000439B2" w:rsidP="000439B2">
      <w:pPr>
        <w:pStyle w:val="aff1"/>
        <w:tabs>
          <w:tab w:val="left" w:pos="1843"/>
        </w:tabs>
        <w:ind w:left="0" w:right="-2" w:firstLine="709"/>
        <w:jc w:val="both"/>
        <w:rPr>
          <w:rFonts w:ascii="Times New Roman" w:hAnsi="Times New Roman" w:cs="Times New Roman"/>
        </w:rPr>
      </w:pPr>
      <w:r w:rsidRPr="004D2F2B">
        <w:rPr>
          <w:rFonts w:ascii="Times New Roman" w:hAnsi="Times New Roman" w:cs="Times New Roman"/>
        </w:rPr>
        <w:t xml:space="preserve">Автоматизированная система управления открытыми горными работами (АСУ ОГР) – интегрированная информационно-вычислительная система, объединяющая инструменты и методы управления горным производством. </w:t>
      </w:r>
    </w:p>
    <w:p w14:paraId="0FA2F591" w14:textId="77777777" w:rsidR="000439B2" w:rsidRPr="004D2F2B" w:rsidRDefault="000439B2" w:rsidP="000439B2">
      <w:pPr>
        <w:pStyle w:val="aff1"/>
        <w:tabs>
          <w:tab w:val="left" w:pos="1843"/>
        </w:tabs>
        <w:ind w:left="0" w:right="-2" w:firstLine="709"/>
        <w:jc w:val="both"/>
        <w:rPr>
          <w:rFonts w:ascii="Times New Roman" w:hAnsi="Times New Roman" w:cs="Times New Roman"/>
        </w:rPr>
      </w:pPr>
      <w:r w:rsidRPr="004D2F2B">
        <w:rPr>
          <w:rFonts w:ascii="Times New Roman" w:hAnsi="Times New Roman" w:cs="Times New Roman"/>
        </w:rPr>
        <w:t>Программно-технический комплекс, состоящий из программного обеспечения (ПО) и системы мониторинга (диспетчеризации) ООО «ГРК «</w:t>
      </w:r>
      <w:proofErr w:type="spellStart"/>
      <w:r w:rsidRPr="004D2F2B">
        <w:rPr>
          <w:rFonts w:ascii="Times New Roman" w:hAnsi="Times New Roman" w:cs="Times New Roman"/>
        </w:rPr>
        <w:t>Быстринское</w:t>
      </w:r>
      <w:proofErr w:type="spellEnd"/>
      <w:r w:rsidRPr="004D2F2B">
        <w:rPr>
          <w:rFonts w:ascii="Times New Roman" w:hAnsi="Times New Roman" w:cs="Times New Roman"/>
        </w:rPr>
        <w:t>» осуществляет следующие функции:</w:t>
      </w:r>
    </w:p>
    <w:p w14:paraId="79B37EA9" w14:textId="77777777" w:rsidR="000439B2" w:rsidRPr="004D2F2B" w:rsidRDefault="000439B2" w:rsidP="004740BA">
      <w:pPr>
        <w:widowControl w:val="0"/>
        <w:numPr>
          <w:ilvl w:val="0"/>
          <w:numId w:val="3"/>
        </w:numPr>
        <w:shd w:val="clear" w:color="auto" w:fill="FFFFFF" w:themeFill="background1"/>
        <w:tabs>
          <w:tab w:val="left" w:pos="993"/>
        </w:tabs>
        <w:ind w:left="0" w:firstLine="709"/>
        <w:contextualSpacing/>
        <w:jc w:val="both"/>
      </w:pPr>
      <w:r w:rsidRPr="004D2F2B">
        <w:t>информационное обеспечение в реальном времени службы оперативного управления производством достоверными производственными данными;</w:t>
      </w:r>
    </w:p>
    <w:p w14:paraId="760F0211" w14:textId="77777777" w:rsidR="000439B2" w:rsidRPr="004D2F2B" w:rsidRDefault="000439B2" w:rsidP="004740BA">
      <w:pPr>
        <w:widowControl w:val="0"/>
        <w:numPr>
          <w:ilvl w:val="0"/>
          <w:numId w:val="3"/>
        </w:numPr>
        <w:shd w:val="clear" w:color="auto" w:fill="FFFFFF" w:themeFill="background1"/>
        <w:tabs>
          <w:tab w:val="left" w:pos="993"/>
        </w:tabs>
        <w:ind w:left="0" w:firstLine="709"/>
        <w:contextualSpacing/>
        <w:jc w:val="both"/>
      </w:pPr>
      <w:r w:rsidRPr="004D2F2B">
        <w:t>контроль и управление объемами и качеством добываемой руды;</w:t>
      </w:r>
    </w:p>
    <w:p w14:paraId="38CF3CF0" w14:textId="77777777" w:rsidR="000439B2" w:rsidRPr="004D2F2B" w:rsidRDefault="000439B2" w:rsidP="004740BA">
      <w:pPr>
        <w:widowControl w:val="0"/>
        <w:numPr>
          <w:ilvl w:val="0"/>
          <w:numId w:val="3"/>
        </w:numPr>
        <w:shd w:val="clear" w:color="auto" w:fill="FFFFFF" w:themeFill="background1"/>
        <w:tabs>
          <w:tab w:val="left" w:pos="993"/>
        </w:tabs>
        <w:ind w:left="0" w:firstLine="709"/>
        <w:contextualSpacing/>
        <w:jc w:val="both"/>
      </w:pPr>
      <w:r w:rsidRPr="004D2F2B">
        <w:t>автоматизация управления горнотранспортным оборудованием и мониторинг его эксплуатации;</w:t>
      </w:r>
    </w:p>
    <w:p w14:paraId="01619949" w14:textId="77777777" w:rsidR="000439B2" w:rsidRPr="004D2F2B" w:rsidRDefault="000439B2" w:rsidP="004740BA">
      <w:pPr>
        <w:widowControl w:val="0"/>
        <w:numPr>
          <w:ilvl w:val="0"/>
          <w:numId w:val="3"/>
        </w:numPr>
        <w:shd w:val="clear" w:color="auto" w:fill="FFFFFF" w:themeFill="background1"/>
        <w:tabs>
          <w:tab w:val="left" w:pos="993"/>
        </w:tabs>
        <w:ind w:left="0" w:firstLine="709"/>
        <w:contextualSpacing/>
        <w:jc w:val="both"/>
      </w:pPr>
      <w:r w:rsidRPr="004D2F2B">
        <w:t>управления процессами горнотранспортного оборудования;</w:t>
      </w:r>
    </w:p>
    <w:p w14:paraId="18422DAF" w14:textId="77777777" w:rsidR="000439B2" w:rsidRPr="004D2F2B" w:rsidRDefault="000439B2" w:rsidP="004740BA">
      <w:pPr>
        <w:widowControl w:val="0"/>
        <w:numPr>
          <w:ilvl w:val="0"/>
          <w:numId w:val="3"/>
        </w:numPr>
        <w:shd w:val="clear" w:color="auto" w:fill="FFFFFF" w:themeFill="background1"/>
        <w:tabs>
          <w:tab w:val="left" w:pos="993"/>
        </w:tabs>
        <w:ind w:left="0" w:firstLine="709"/>
        <w:contextualSpacing/>
        <w:jc w:val="both"/>
      </w:pPr>
      <w:r w:rsidRPr="004D2F2B">
        <w:t>управление работами по подготовке горной массы к выемке;</w:t>
      </w:r>
    </w:p>
    <w:p w14:paraId="3DDF53D7" w14:textId="77777777" w:rsidR="000439B2" w:rsidRPr="004D2F2B" w:rsidRDefault="000439B2" w:rsidP="004740BA">
      <w:pPr>
        <w:widowControl w:val="0"/>
        <w:numPr>
          <w:ilvl w:val="0"/>
          <w:numId w:val="3"/>
        </w:numPr>
        <w:shd w:val="clear" w:color="auto" w:fill="FFFFFF" w:themeFill="background1"/>
        <w:tabs>
          <w:tab w:val="left" w:pos="993"/>
        </w:tabs>
        <w:ind w:left="0" w:firstLine="709"/>
        <w:contextualSpacing/>
        <w:jc w:val="both"/>
      </w:pPr>
      <w:r w:rsidRPr="004D2F2B">
        <w:t>управления данными и системой отчетности;</w:t>
      </w:r>
    </w:p>
    <w:p w14:paraId="3BA0261A" w14:textId="77777777" w:rsidR="000439B2" w:rsidRPr="004D2F2B" w:rsidRDefault="000439B2" w:rsidP="004740BA">
      <w:pPr>
        <w:widowControl w:val="0"/>
        <w:numPr>
          <w:ilvl w:val="0"/>
          <w:numId w:val="3"/>
        </w:numPr>
        <w:shd w:val="clear" w:color="auto" w:fill="FFFFFF" w:themeFill="background1"/>
        <w:tabs>
          <w:tab w:val="left" w:pos="993"/>
        </w:tabs>
        <w:ind w:left="0" w:firstLine="709"/>
        <w:contextualSpacing/>
        <w:jc w:val="both"/>
      </w:pPr>
      <w:r w:rsidRPr="004D2F2B">
        <w:t>анализ работы.</w:t>
      </w:r>
    </w:p>
    <w:p w14:paraId="62049831" w14:textId="63312C01" w:rsidR="000439B2" w:rsidRPr="004D2F2B" w:rsidRDefault="000439B2" w:rsidP="000439B2">
      <w:pPr>
        <w:shd w:val="clear" w:color="auto" w:fill="FFFFFF" w:themeFill="background1"/>
        <w:tabs>
          <w:tab w:val="left" w:pos="567"/>
          <w:tab w:val="left" w:pos="993"/>
        </w:tabs>
        <w:jc w:val="both"/>
        <w:rPr>
          <w:snapToGrid w:val="0"/>
        </w:rPr>
      </w:pPr>
    </w:p>
    <w:p w14:paraId="603884CF" w14:textId="77777777" w:rsidR="000439B2" w:rsidRPr="004D2F2B" w:rsidRDefault="000439B2" w:rsidP="004740BA">
      <w:pPr>
        <w:pStyle w:val="aff1"/>
        <w:numPr>
          <w:ilvl w:val="1"/>
          <w:numId w:val="1"/>
        </w:numPr>
        <w:shd w:val="clear" w:color="auto" w:fill="FFFFFF" w:themeFill="background1"/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napToGrid w:val="0"/>
        </w:rPr>
      </w:pPr>
      <w:r w:rsidRPr="004D2F2B">
        <w:rPr>
          <w:rFonts w:ascii="Times New Roman" w:hAnsi="Times New Roman" w:cs="Times New Roman"/>
          <w:snapToGrid w:val="0"/>
        </w:rPr>
        <w:t>Существующие сети связи</w:t>
      </w:r>
    </w:p>
    <w:p w14:paraId="734BF49A" w14:textId="77777777" w:rsidR="000439B2" w:rsidRPr="004D2F2B" w:rsidRDefault="000439B2" w:rsidP="000439B2">
      <w:pPr>
        <w:pStyle w:val="aff1"/>
        <w:ind w:left="1778" w:right="-2"/>
        <w:rPr>
          <w:rFonts w:ascii="Times New Roman" w:eastAsiaTheme="majorEastAsia" w:hAnsi="Times New Roman" w:cs="Times New Roman"/>
          <w:b/>
        </w:rPr>
      </w:pPr>
    </w:p>
    <w:p w14:paraId="43F3BE5E" w14:textId="495A0508" w:rsidR="000439B2" w:rsidRPr="004D2F2B" w:rsidRDefault="009A309E" w:rsidP="000439B2">
      <w:pPr>
        <w:pStyle w:val="aff1"/>
        <w:tabs>
          <w:tab w:val="left" w:pos="1843"/>
        </w:tabs>
        <w:ind w:left="0" w:right="-2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Заказчиком</w:t>
      </w:r>
      <w:r w:rsidR="000F4BAE">
        <w:rPr>
          <w:rFonts w:ascii="Times New Roman" w:hAnsi="Times New Roman" w:cs="Times New Roman"/>
        </w:rPr>
        <w:t xml:space="preserve"> </w:t>
      </w:r>
      <w:r w:rsidR="000439B2" w:rsidRPr="004D2F2B">
        <w:rPr>
          <w:rFonts w:ascii="Times New Roman" w:hAnsi="Times New Roman" w:cs="Times New Roman"/>
        </w:rPr>
        <w:t xml:space="preserve">развернута система беспроводного доступа компании «НЕМАН». Данная сеть предоставляет возможность передачи данных комплекса с использованием WI-FI связи. </w:t>
      </w:r>
    </w:p>
    <w:p w14:paraId="78DAF0E4" w14:textId="77777777" w:rsidR="000439B2" w:rsidRPr="004D2F2B" w:rsidRDefault="000439B2" w:rsidP="000439B2">
      <w:pPr>
        <w:pStyle w:val="aff1"/>
        <w:tabs>
          <w:tab w:val="left" w:pos="1843"/>
        </w:tabs>
        <w:ind w:left="0" w:right="-2" w:firstLine="709"/>
        <w:jc w:val="both"/>
        <w:rPr>
          <w:rFonts w:ascii="Times New Roman" w:hAnsi="Times New Roman" w:cs="Times New Roman"/>
        </w:rPr>
      </w:pPr>
      <w:r w:rsidRPr="004D2F2B">
        <w:rPr>
          <w:rFonts w:ascii="Times New Roman" w:hAnsi="Times New Roman" w:cs="Times New Roman"/>
        </w:rPr>
        <w:t>На сегодняшний день сеть обеспечивает необходимое покрытие территории рудника и промышленной площадки.</w:t>
      </w:r>
    </w:p>
    <w:p w14:paraId="02584561" w14:textId="77777777" w:rsidR="000439B2" w:rsidRPr="004D2F2B" w:rsidRDefault="000439B2" w:rsidP="000439B2">
      <w:pPr>
        <w:pStyle w:val="aff1"/>
        <w:tabs>
          <w:tab w:val="left" w:pos="1843"/>
        </w:tabs>
        <w:ind w:left="0" w:right="-2" w:firstLine="709"/>
        <w:jc w:val="both"/>
        <w:rPr>
          <w:rFonts w:ascii="Times New Roman" w:hAnsi="Times New Roman" w:cs="Times New Roman"/>
        </w:rPr>
      </w:pPr>
      <w:r w:rsidRPr="004D2F2B">
        <w:rPr>
          <w:rFonts w:ascii="Times New Roman" w:hAnsi="Times New Roman" w:cs="Times New Roman"/>
        </w:rPr>
        <w:t xml:space="preserve">В перспективе возможен переход на частную технологическую сеть на базе широкополосного беспроводного радиодоступа стандарта </w:t>
      </w:r>
      <w:r w:rsidRPr="004D2F2B">
        <w:rPr>
          <w:rFonts w:ascii="Times New Roman" w:hAnsi="Times New Roman" w:cs="Times New Roman"/>
          <w:lang w:val="en-US"/>
        </w:rPr>
        <w:t>LTE</w:t>
      </w:r>
      <w:r w:rsidRPr="004D2F2B">
        <w:rPr>
          <w:rFonts w:ascii="Times New Roman" w:hAnsi="Times New Roman" w:cs="Times New Roman"/>
        </w:rPr>
        <w:t xml:space="preserve">. </w:t>
      </w:r>
    </w:p>
    <w:p w14:paraId="5CF6BF72" w14:textId="77777777" w:rsidR="005C3E29" w:rsidRPr="004D2F2B" w:rsidRDefault="005C3E29" w:rsidP="00D422BE">
      <w:pPr>
        <w:widowControl w:val="0"/>
        <w:shd w:val="clear" w:color="auto" w:fill="FFFFFF" w:themeFill="background1"/>
        <w:ind w:left="-142" w:firstLine="709"/>
        <w:jc w:val="both"/>
        <w:rPr>
          <w:snapToGrid w:val="0"/>
        </w:rPr>
      </w:pPr>
    </w:p>
    <w:p w14:paraId="011B53E8" w14:textId="664CD15F" w:rsidR="005C3E29" w:rsidRPr="009A309E" w:rsidRDefault="005C3E29" w:rsidP="009A309E">
      <w:pPr>
        <w:pStyle w:val="aff1"/>
        <w:numPr>
          <w:ilvl w:val="1"/>
          <w:numId w:val="1"/>
        </w:numPr>
        <w:shd w:val="clear" w:color="auto" w:fill="FFFFFF" w:themeFill="background1"/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napToGrid w:val="0"/>
        </w:rPr>
      </w:pPr>
      <w:r w:rsidRPr="004D2F2B">
        <w:rPr>
          <w:rFonts w:ascii="Times New Roman" w:hAnsi="Times New Roman" w:cs="Times New Roman"/>
          <w:snapToGrid w:val="0"/>
        </w:rPr>
        <w:t xml:space="preserve"> </w:t>
      </w:r>
      <w:r w:rsidR="009A309E">
        <w:rPr>
          <w:rFonts w:ascii="Times New Roman" w:hAnsi="Times New Roman" w:cs="Times New Roman"/>
          <w:snapToGrid w:val="0"/>
        </w:rPr>
        <w:t xml:space="preserve">Расположение объектов ведения буровзрывных </w:t>
      </w:r>
      <w:r w:rsidRPr="009A309E">
        <w:rPr>
          <w:rFonts w:ascii="Times New Roman" w:hAnsi="Times New Roman" w:cs="Times New Roman"/>
          <w:snapToGrid w:val="0"/>
        </w:rPr>
        <w:t>работ</w:t>
      </w:r>
    </w:p>
    <w:p w14:paraId="106E9671" w14:textId="77777777" w:rsidR="005C3E29" w:rsidRPr="004D2F2B" w:rsidRDefault="005C3E29" w:rsidP="00D422BE">
      <w:pPr>
        <w:widowControl w:val="0"/>
        <w:shd w:val="clear" w:color="auto" w:fill="FFFFFF" w:themeFill="background1"/>
        <w:tabs>
          <w:tab w:val="left" w:pos="1134"/>
        </w:tabs>
        <w:rPr>
          <w:snapToGrid w:val="0"/>
        </w:rPr>
      </w:pPr>
    </w:p>
    <w:p w14:paraId="18A859DA" w14:textId="77777777" w:rsidR="0035584A" w:rsidRDefault="0035584A" w:rsidP="0035584A">
      <w:pPr>
        <w:widowControl w:val="0"/>
        <w:shd w:val="clear" w:color="auto" w:fill="FFFFFF" w:themeFill="background1"/>
        <w:ind w:firstLine="709"/>
        <w:jc w:val="both"/>
      </w:pPr>
      <w:r>
        <w:t>Удаленность от административного центра составляет 550 км (200 км по трассе Чита-Хабаровск, 350 км улучшенная грунтовая дорога). Движение автотранспорта по ней возможно круглогодично, в весенне-летний период возможно ограничение движения большегрузной техники по грунтовой дороге.</w:t>
      </w:r>
    </w:p>
    <w:p w14:paraId="0D8BB9D2" w14:textId="77777777" w:rsidR="0035584A" w:rsidRDefault="0035584A" w:rsidP="0035584A">
      <w:pPr>
        <w:widowControl w:val="0"/>
        <w:shd w:val="clear" w:color="auto" w:fill="FFFFFF" w:themeFill="background1"/>
        <w:ind w:firstLine="709"/>
        <w:jc w:val="both"/>
      </w:pPr>
      <w:r>
        <w:t>Расстояние до ближайшей железнодорожной станции Приисковая составляет 200 км (150 км грунтовой и 50 км асфальтированной дороги). Также осуществляется рабочее движение по железной дороге от станции Борзя до станции Газимурский завод.</w:t>
      </w:r>
    </w:p>
    <w:p w14:paraId="629F9732" w14:textId="580C85F4" w:rsidR="005C3E29" w:rsidRDefault="0035584A" w:rsidP="0035584A">
      <w:pPr>
        <w:widowControl w:val="0"/>
        <w:shd w:val="clear" w:color="auto" w:fill="FFFFFF" w:themeFill="background1"/>
        <w:ind w:firstLine="709"/>
        <w:jc w:val="both"/>
      </w:pPr>
      <w:r>
        <w:t>Ежегодно на территории Забайкальского края, в период с 15 мая по 13 июня, Федеральным дорожным агентством вводятся временные ограничения по предельно допустимым нагрузкам на ось транспортных средств (автодороги: М-55 «Байкал» от Иркутска до Читы – одиночная ось – 7 т, сдвоенные оси - 6 т, строенные и более оси – 5 т; А- 166 Чита – Забайкальск – одиночная ось – 7 т, сдвоенные оси – 6 т, строенные и более оси – 5 т.)</w:t>
      </w:r>
    </w:p>
    <w:p w14:paraId="737BCE95" w14:textId="77777777" w:rsidR="0035584A" w:rsidRPr="004D2F2B" w:rsidRDefault="0035584A" w:rsidP="0035584A">
      <w:pPr>
        <w:widowControl w:val="0"/>
        <w:shd w:val="clear" w:color="auto" w:fill="FFFFFF" w:themeFill="background1"/>
        <w:ind w:firstLine="709"/>
        <w:jc w:val="both"/>
      </w:pPr>
    </w:p>
    <w:p w14:paraId="1F7845D0" w14:textId="5F4EA833" w:rsidR="005C3E29" w:rsidRPr="009A309E" w:rsidRDefault="005C3E29" w:rsidP="009A309E">
      <w:pPr>
        <w:pStyle w:val="aff1"/>
        <w:numPr>
          <w:ilvl w:val="1"/>
          <w:numId w:val="1"/>
        </w:numPr>
        <w:shd w:val="clear" w:color="auto" w:fill="FFFFFF" w:themeFill="background1"/>
        <w:tabs>
          <w:tab w:val="left" w:pos="1134"/>
        </w:tabs>
        <w:autoSpaceDE/>
        <w:autoSpaceDN/>
        <w:adjustRightInd/>
        <w:ind w:left="0" w:firstLine="709"/>
        <w:rPr>
          <w:rFonts w:ascii="Times New Roman" w:hAnsi="Times New Roman" w:cs="Times New Roman"/>
          <w:snapToGrid w:val="0"/>
        </w:rPr>
      </w:pPr>
      <w:r w:rsidRPr="004D2F2B">
        <w:rPr>
          <w:rFonts w:ascii="Times New Roman" w:hAnsi="Times New Roman" w:cs="Times New Roman"/>
          <w:snapToGrid w:val="0"/>
        </w:rPr>
        <w:t xml:space="preserve"> Климатические условия</w:t>
      </w:r>
      <w:r w:rsidR="009A309E">
        <w:rPr>
          <w:rFonts w:ascii="Times New Roman" w:hAnsi="Times New Roman" w:cs="Times New Roman"/>
          <w:snapToGrid w:val="0"/>
        </w:rPr>
        <w:t xml:space="preserve"> места п</w:t>
      </w:r>
      <w:r w:rsidR="009A309E" w:rsidRPr="004352CE">
        <w:rPr>
          <w:rFonts w:ascii="Times New Roman" w:hAnsi="Times New Roman" w:cs="Times New Roman"/>
          <w:snapToGrid w:val="0"/>
        </w:rPr>
        <w:t>роизводств</w:t>
      </w:r>
      <w:r w:rsidR="009A309E">
        <w:rPr>
          <w:rFonts w:ascii="Times New Roman" w:hAnsi="Times New Roman" w:cs="Times New Roman"/>
          <w:snapToGrid w:val="0"/>
        </w:rPr>
        <w:t>а</w:t>
      </w:r>
      <w:r w:rsidR="009A309E" w:rsidRPr="004352CE">
        <w:rPr>
          <w:rFonts w:ascii="Times New Roman" w:hAnsi="Times New Roman" w:cs="Times New Roman"/>
          <w:snapToGrid w:val="0"/>
        </w:rPr>
        <w:t xml:space="preserve"> буровзрывных работ</w:t>
      </w:r>
    </w:p>
    <w:p w14:paraId="7B4D09A4" w14:textId="77777777" w:rsidR="0035584A" w:rsidRPr="004D2F2B" w:rsidRDefault="0035584A" w:rsidP="0035584A">
      <w:pPr>
        <w:pStyle w:val="aff1"/>
        <w:shd w:val="clear" w:color="auto" w:fill="FFFFFF" w:themeFill="background1"/>
        <w:tabs>
          <w:tab w:val="left" w:pos="1134"/>
        </w:tabs>
        <w:autoSpaceDE/>
        <w:autoSpaceDN/>
        <w:adjustRightInd/>
        <w:ind w:left="709"/>
        <w:rPr>
          <w:rFonts w:ascii="Times New Roman" w:hAnsi="Times New Roman" w:cs="Times New Roman"/>
          <w:snapToGrid w:val="0"/>
        </w:rPr>
      </w:pPr>
    </w:p>
    <w:p w14:paraId="641AFE93" w14:textId="6F38BDE2" w:rsidR="005C3E29" w:rsidRPr="004D2F2B" w:rsidRDefault="005C3E29" w:rsidP="00D422BE">
      <w:pPr>
        <w:widowControl w:val="0"/>
        <w:shd w:val="clear" w:color="auto" w:fill="FFFFFF" w:themeFill="background1"/>
        <w:ind w:firstLine="709"/>
        <w:jc w:val="both"/>
      </w:pPr>
      <w:r w:rsidRPr="004D2F2B">
        <w:t>Климат района резко континентальный с холодной продолжительной зимой, коротким летом, резкими изменениями температуры в течении суток. Среднегодовая температура воздуха -5</w:t>
      </w:r>
      <w:r w:rsidR="00641C1C" w:rsidRPr="004D2F2B">
        <w:t xml:space="preserve"> </w:t>
      </w:r>
      <w:r w:rsidRPr="004D2F2B">
        <w:sym w:font="Symbol" w:char="F0B0"/>
      </w:r>
      <w:r w:rsidRPr="004D2F2B">
        <w:t>С. Самый холодный месяц – январь, со средней месячной температурой воздуха -27,8</w:t>
      </w:r>
      <w:r w:rsidR="00641C1C" w:rsidRPr="004D2F2B">
        <w:t xml:space="preserve"> </w:t>
      </w:r>
      <w:r w:rsidRPr="004D2F2B">
        <w:sym w:font="Symbol" w:char="F0B0"/>
      </w:r>
      <w:r w:rsidRPr="004D2F2B">
        <w:t>С. Абсолютный минимум температуры -52</w:t>
      </w:r>
      <w:r w:rsidR="00641C1C" w:rsidRPr="004D2F2B">
        <w:t xml:space="preserve"> </w:t>
      </w:r>
      <w:r w:rsidRPr="004D2F2B">
        <w:sym w:font="Symbol" w:char="F0B0"/>
      </w:r>
      <w:r w:rsidRPr="004D2F2B">
        <w:t>С. Отрицательные среднегодовые температуры способствуют глубокому сезонному промерзанию грунтов от 2–2,5 до 4,5–5</w:t>
      </w:r>
      <w:r w:rsidR="00641C1C" w:rsidRPr="004D2F2B">
        <w:t xml:space="preserve"> </w:t>
      </w:r>
      <w:r w:rsidRPr="004D2F2B">
        <w:t>м и развитию многолетнемерзлых пород мощностью 60–65</w:t>
      </w:r>
      <w:r w:rsidR="00641C1C" w:rsidRPr="004D2F2B">
        <w:t xml:space="preserve"> </w:t>
      </w:r>
      <w:r w:rsidRPr="004D2F2B">
        <w:t>м.</w:t>
      </w:r>
    </w:p>
    <w:p w14:paraId="7AA52836" w14:textId="39EFD6D3" w:rsidR="005C3E29" w:rsidRPr="004D2F2B" w:rsidRDefault="005C3E29" w:rsidP="00D422BE">
      <w:pPr>
        <w:widowControl w:val="0"/>
        <w:shd w:val="clear" w:color="auto" w:fill="FFFFFF" w:themeFill="background1"/>
        <w:ind w:firstLine="709"/>
        <w:jc w:val="both"/>
      </w:pPr>
      <w:r w:rsidRPr="004D2F2B">
        <w:t>Самый теплый месяц июль. Его среднемесячная температура +17,2</w:t>
      </w:r>
      <w:r w:rsidRPr="004D2F2B">
        <w:sym w:font="Symbol" w:char="F0B0"/>
      </w:r>
      <w:r w:rsidRPr="004D2F2B">
        <w:t>С. Лето короткое, теплое, в отдельные годы жаркое. Абсолютный максимум +36</w:t>
      </w:r>
      <w:r w:rsidR="00641C1C" w:rsidRPr="004D2F2B">
        <w:t xml:space="preserve"> </w:t>
      </w:r>
      <w:r w:rsidRPr="004D2F2B">
        <w:sym w:font="Symbol" w:char="F0B0"/>
      </w:r>
      <w:r w:rsidRPr="004D2F2B">
        <w:t>С.</w:t>
      </w:r>
    </w:p>
    <w:p w14:paraId="2D04A584" w14:textId="77777777" w:rsidR="005C3E29" w:rsidRPr="004D2F2B" w:rsidRDefault="005C3E29" w:rsidP="00D422BE">
      <w:pPr>
        <w:widowControl w:val="0"/>
        <w:shd w:val="clear" w:color="auto" w:fill="FFFFFF" w:themeFill="background1"/>
        <w:ind w:firstLine="709"/>
        <w:jc w:val="both"/>
      </w:pPr>
      <w:r w:rsidRPr="004D2F2B">
        <w:t>В многолетнем плане в районе преобладают ветры скоростью до 3м/с – 80,7%; вероятность сильных ветров более 10м/с не превышает 0,36%. Среднегодовая относительная влажность воздуха 72%, наименьшая влажность воздуха наблюдается в мае (52%), наибольшая в декабре (76%).</w:t>
      </w:r>
    </w:p>
    <w:p w14:paraId="264E8335" w14:textId="16CFB8C3" w:rsidR="005C3E29" w:rsidRPr="004D2F2B" w:rsidRDefault="005C3E29" w:rsidP="00D422BE">
      <w:pPr>
        <w:widowControl w:val="0"/>
        <w:shd w:val="clear" w:color="auto" w:fill="FFFFFF" w:themeFill="background1"/>
        <w:ind w:firstLine="709"/>
        <w:jc w:val="both"/>
      </w:pPr>
      <w:r w:rsidRPr="004D2F2B">
        <w:t>Годовая норма осадков составляет 444</w:t>
      </w:r>
      <w:r w:rsidR="00641C1C" w:rsidRPr="004D2F2B">
        <w:t xml:space="preserve"> </w:t>
      </w:r>
      <w:r w:rsidRPr="004D2F2B">
        <w:t xml:space="preserve">мм. </w:t>
      </w:r>
    </w:p>
    <w:p w14:paraId="2D0C6252" w14:textId="0C4B4F40" w:rsidR="005C3E29" w:rsidRPr="004D2F2B" w:rsidRDefault="005C3E29" w:rsidP="00D422BE">
      <w:pPr>
        <w:widowControl w:val="0"/>
        <w:shd w:val="clear" w:color="auto" w:fill="FFFFFF" w:themeFill="background1"/>
        <w:ind w:firstLine="709"/>
        <w:jc w:val="both"/>
      </w:pPr>
      <w:r w:rsidRPr="004D2F2B">
        <w:t xml:space="preserve">Согласно картам ОСР-97 расчетная сейсмическая интенсивность района в баллах шкалы MSK–64 для </w:t>
      </w:r>
      <w:r w:rsidRPr="004D2F2B">
        <w:lastRenderedPageBreak/>
        <w:t>средних грунтовых условий и трех степеней сейсмической опасности –А (10%), В (5%), С (1%) в течении 50 лет составит: карта А-6 баллов, карта В–7 баллов, карта С–8 баллов.</w:t>
      </w:r>
    </w:p>
    <w:p w14:paraId="402C0AC3" w14:textId="77777777" w:rsidR="008470BB" w:rsidRPr="004D2F2B" w:rsidRDefault="008470BB" w:rsidP="00D422BE">
      <w:pPr>
        <w:widowControl w:val="0"/>
        <w:shd w:val="clear" w:color="auto" w:fill="FFFFFF" w:themeFill="background1"/>
        <w:ind w:firstLine="709"/>
        <w:jc w:val="both"/>
      </w:pPr>
    </w:p>
    <w:p w14:paraId="7BAA54C0" w14:textId="74A5C3BD" w:rsidR="00982D69" w:rsidRPr="004D2F2B" w:rsidRDefault="00982D69" w:rsidP="004740BA">
      <w:pPr>
        <w:pStyle w:val="aff1"/>
        <w:numPr>
          <w:ilvl w:val="1"/>
          <w:numId w:val="1"/>
        </w:numPr>
        <w:shd w:val="clear" w:color="auto" w:fill="FFFFFF" w:themeFill="background1"/>
        <w:tabs>
          <w:tab w:val="left" w:pos="1134"/>
        </w:tabs>
        <w:autoSpaceDE/>
        <w:autoSpaceDN/>
        <w:adjustRightInd/>
        <w:ind w:left="0" w:firstLine="709"/>
        <w:rPr>
          <w:rFonts w:ascii="Times New Roman" w:hAnsi="Times New Roman" w:cs="Times New Roman"/>
          <w:snapToGrid w:val="0"/>
        </w:rPr>
      </w:pPr>
      <w:r w:rsidRPr="004D2F2B">
        <w:rPr>
          <w:rFonts w:ascii="Times New Roman" w:hAnsi="Times New Roman" w:cs="Times New Roman"/>
          <w:snapToGrid w:val="0"/>
        </w:rPr>
        <w:t>Сокращения</w:t>
      </w:r>
    </w:p>
    <w:p w14:paraId="16530EE4" w14:textId="77777777" w:rsidR="008470BB" w:rsidRPr="004D2F2B" w:rsidRDefault="008470BB" w:rsidP="008470BB">
      <w:pPr>
        <w:pStyle w:val="aff1"/>
        <w:shd w:val="clear" w:color="auto" w:fill="FFFFFF" w:themeFill="background1"/>
        <w:tabs>
          <w:tab w:val="left" w:pos="1134"/>
        </w:tabs>
        <w:autoSpaceDE/>
        <w:autoSpaceDN/>
        <w:adjustRightInd/>
        <w:ind w:left="709"/>
        <w:rPr>
          <w:rFonts w:ascii="Times New Roman" w:hAnsi="Times New Roman" w:cs="Times New Roman"/>
          <w:snapToGrid w:val="0"/>
        </w:rPr>
      </w:pPr>
    </w:p>
    <w:p w14:paraId="5FBE845E" w14:textId="5CF3EB87" w:rsidR="00982D69" w:rsidRPr="004D2F2B" w:rsidRDefault="00982D69" w:rsidP="00982D69">
      <w:pPr>
        <w:widowControl w:val="0"/>
        <w:shd w:val="clear" w:color="auto" w:fill="FFFFFF" w:themeFill="background1"/>
        <w:ind w:firstLine="709"/>
        <w:jc w:val="both"/>
      </w:pPr>
      <w:r w:rsidRPr="004D2F2B">
        <w:t xml:space="preserve">ГОК - </w:t>
      </w:r>
      <w:r w:rsidRPr="004D2F2B">
        <w:tab/>
        <w:t>горно-обогатительный комбинат.</w:t>
      </w:r>
    </w:p>
    <w:p w14:paraId="2AE9022F" w14:textId="4852270D" w:rsidR="00982D69" w:rsidRPr="004D2F2B" w:rsidRDefault="00982D69" w:rsidP="00982D69">
      <w:pPr>
        <w:widowControl w:val="0"/>
        <w:shd w:val="clear" w:color="auto" w:fill="FFFFFF" w:themeFill="background1"/>
        <w:ind w:firstLine="709"/>
        <w:jc w:val="both"/>
      </w:pPr>
      <w:r w:rsidRPr="004D2F2B">
        <w:t>АСУ ОГР -</w:t>
      </w:r>
      <w:r w:rsidRPr="004D2F2B">
        <w:tab/>
        <w:t>автоматизированная система управления открытыми горными работами.</w:t>
      </w:r>
    </w:p>
    <w:p w14:paraId="48059E77" w14:textId="1E1D2C97" w:rsidR="00982D69" w:rsidRPr="004D2F2B" w:rsidRDefault="00982D69" w:rsidP="00982D69">
      <w:pPr>
        <w:widowControl w:val="0"/>
        <w:shd w:val="clear" w:color="auto" w:fill="FFFFFF" w:themeFill="background1"/>
        <w:ind w:firstLine="709"/>
        <w:jc w:val="both"/>
      </w:pPr>
      <w:r w:rsidRPr="004D2F2B">
        <w:t>АСУ СЗМ</w:t>
      </w:r>
      <w:r w:rsidRPr="004D2F2B">
        <w:tab/>
        <w:t xml:space="preserve"> - автоматизированная система управления смесительно-зарядными машинами работами.</w:t>
      </w:r>
    </w:p>
    <w:p w14:paraId="15809942" w14:textId="63B30F38" w:rsidR="00982D69" w:rsidRPr="004D2F2B" w:rsidRDefault="00982D69" w:rsidP="00982D69">
      <w:pPr>
        <w:widowControl w:val="0"/>
        <w:shd w:val="clear" w:color="auto" w:fill="FFFFFF" w:themeFill="background1"/>
        <w:ind w:firstLine="709"/>
        <w:jc w:val="both"/>
      </w:pPr>
      <w:r w:rsidRPr="004D2F2B">
        <w:t xml:space="preserve">ВР - </w:t>
      </w:r>
      <w:r w:rsidRPr="004D2F2B">
        <w:tab/>
        <w:t>взрывные работы</w:t>
      </w:r>
    </w:p>
    <w:p w14:paraId="018444F5" w14:textId="448F1F66" w:rsidR="00982D69" w:rsidRPr="004D2F2B" w:rsidRDefault="00982D69" w:rsidP="00982D69">
      <w:pPr>
        <w:widowControl w:val="0"/>
        <w:shd w:val="clear" w:color="auto" w:fill="FFFFFF" w:themeFill="background1"/>
        <w:ind w:firstLine="709"/>
        <w:jc w:val="both"/>
      </w:pPr>
      <w:r w:rsidRPr="004D2F2B">
        <w:t>ВВ - взрывчатые вещества</w:t>
      </w:r>
    </w:p>
    <w:p w14:paraId="4A562586" w14:textId="3393AACF" w:rsidR="00982D69" w:rsidRPr="004D2F2B" w:rsidRDefault="00982D69" w:rsidP="00982D69">
      <w:pPr>
        <w:widowControl w:val="0"/>
        <w:shd w:val="clear" w:color="auto" w:fill="FFFFFF" w:themeFill="background1"/>
        <w:ind w:firstLine="709"/>
        <w:jc w:val="both"/>
      </w:pPr>
      <w:r w:rsidRPr="004D2F2B">
        <w:t>ВМ</w:t>
      </w:r>
      <w:r w:rsidRPr="004D2F2B">
        <w:tab/>
        <w:t>- взрывчатые материалы</w:t>
      </w:r>
    </w:p>
    <w:p w14:paraId="65EA5A33" w14:textId="79CDE69C" w:rsidR="00982D69" w:rsidRPr="004D2F2B" w:rsidRDefault="00982D69" w:rsidP="00982D69">
      <w:pPr>
        <w:widowControl w:val="0"/>
        <w:shd w:val="clear" w:color="auto" w:fill="FFFFFF" w:themeFill="background1"/>
        <w:ind w:firstLine="709"/>
        <w:jc w:val="both"/>
      </w:pPr>
      <w:r w:rsidRPr="004D2F2B">
        <w:t>СИ</w:t>
      </w:r>
      <w:r w:rsidRPr="004D2F2B">
        <w:tab/>
        <w:t xml:space="preserve"> - средства инициирования</w:t>
      </w:r>
    </w:p>
    <w:p w14:paraId="6A9337A2" w14:textId="167F1B6B" w:rsidR="00982D69" w:rsidRPr="004D2F2B" w:rsidRDefault="00982D69" w:rsidP="00982D69">
      <w:pPr>
        <w:widowControl w:val="0"/>
        <w:shd w:val="clear" w:color="auto" w:fill="FFFFFF" w:themeFill="background1"/>
        <w:ind w:firstLine="709"/>
        <w:jc w:val="both"/>
      </w:pPr>
      <w:r w:rsidRPr="004D2F2B">
        <w:t>ЭВВ</w:t>
      </w:r>
      <w:r w:rsidRPr="004D2F2B">
        <w:tab/>
        <w:t xml:space="preserve"> - эмульсионное взрывчатое вещество</w:t>
      </w:r>
    </w:p>
    <w:p w14:paraId="2CCA2B47" w14:textId="1EC04551" w:rsidR="00982D69" w:rsidRPr="004D2F2B" w:rsidRDefault="00982D69" w:rsidP="00982D69">
      <w:pPr>
        <w:widowControl w:val="0"/>
        <w:shd w:val="clear" w:color="auto" w:fill="FFFFFF" w:themeFill="background1"/>
        <w:ind w:firstLine="709"/>
        <w:jc w:val="both"/>
      </w:pPr>
      <w:r w:rsidRPr="004D2F2B">
        <w:t>СЗМ - смесительно-зарядная машина</w:t>
      </w:r>
    </w:p>
    <w:p w14:paraId="62EB0C12" w14:textId="12D0AD54" w:rsidR="00982D69" w:rsidRPr="004D2F2B" w:rsidRDefault="00982D69" w:rsidP="00982D69">
      <w:pPr>
        <w:widowControl w:val="0"/>
        <w:shd w:val="clear" w:color="auto" w:fill="FFFFFF" w:themeFill="background1"/>
        <w:ind w:firstLine="709"/>
        <w:jc w:val="both"/>
      </w:pPr>
      <w:r w:rsidRPr="004D2F2B">
        <w:t>ЕКВ - единая книжка взрывника</w:t>
      </w:r>
    </w:p>
    <w:p w14:paraId="6E3B011A" w14:textId="6217B4C4" w:rsidR="00982D69" w:rsidRPr="004D2F2B" w:rsidRDefault="00982D69" w:rsidP="00982D69">
      <w:pPr>
        <w:widowControl w:val="0"/>
        <w:shd w:val="clear" w:color="auto" w:fill="FFFFFF" w:themeFill="background1"/>
        <w:ind w:firstLine="709"/>
        <w:jc w:val="both"/>
      </w:pPr>
      <w:r w:rsidRPr="004D2F2B">
        <w:t>ГСМ - горюче смазочные материалы</w:t>
      </w:r>
    </w:p>
    <w:p w14:paraId="68A6383B" w14:textId="1345CB8C" w:rsidR="00982D69" w:rsidRPr="004D2F2B" w:rsidRDefault="00982D69" w:rsidP="00982D69">
      <w:pPr>
        <w:widowControl w:val="0"/>
        <w:shd w:val="clear" w:color="auto" w:fill="FFFFFF" w:themeFill="background1"/>
        <w:ind w:firstLine="709"/>
        <w:jc w:val="both"/>
      </w:pPr>
      <w:r w:rsidRPr="004D2F2B">
        <w:t xml:space="preserve">НТД </w:t>
      </w:r>
      <w:r w:rsidR="004207F0" w:rsidRPr="004D2F2B">
        <w:t xml:space="preserve">- </w:t>
      </w:r>
      <w:r w:rsidRPr="004D2F2B">
        <w:tab/>
      </w:r>
      <w:r w:rsidR="004207F0" w:rsidRPr="004D2F2B">
        <w:t>н</w:t>
      </w:r>
      <w:r w:rsidRPr="004D2F2B">
        <w:t>ормативно-техническая документация</w:t>
      </w:r>
    </w:p>
    <w:p w14:paraId="4BC81DF4" w14:textId="668D5BF3" w:rsidR="00982D69" w:rsidRPr="004D2F2B" w:rsidRDefault="00982D69" w:rsidP="00982D69">
      <w:pPr>
        <w:widowControl w:val="0"/>
        <w:shd w:val="clear" w:color="auto" w:fill="FFFFFF" w:themeFill="background1"/>
        <w:ind w:firstLine="709"/>
        <w:jc w:val="both"/>
      </w:pPr>
      <w:r w:rsidRPr="004D2F2B">
        <w:t>ПРГР</w:t>
      </w:r>
      <w:r w:rsidRPr="004D2F2B">
        <w:tab/>
      </w:r>
      <w:r w:rsidR="004207F0" w:rsidRPr="004D2F2B">
        <w:t>- п</w:t>
      </w:r>
      <w:r w:rsidRPr="004D2F2B">
        <w:t>лан развития горных работ</w:t>
      </w:r>
    </w:p>
    <w:p w14:paraId="5731F068" w14:textId="540EBE6E" w:rsidR="00982D69" w:rsidRPr="004D2F2B" w:rsidRDefault="00982D69" w:rsidP="00982D69">
      <w:pPr>
        <w:widowControl w:val="0"/>
        <w:shd w:val="clear" w:color="auto" w:fill="FFFFFF" w:themeFill="background1"/>
        <w:ind w:firstLine="709"/>
        <w:jc w:val="both"/>
      </w:pPr>
      <w:r w:rsidRPr="004D2F2B">
        <w:t>ЭПБ</w:t>
      </w:r>
      <w:r w:rsidRPr="004D2F2B">
        <w:tab/>
      </w:r>
      <w:r w:rsidR="004207F0" w:rsidRPr="004D2F2B">
        <w:t xml:space="preserve"> - э</w:t>
      </w:r>
      <w:r w:rsidRPr="004D2F2B">
        <w:t>кспертиза промышленной безопасности</w:t>
      </w:r>
    </w:p>
    <w:p w14:paraId="31E0ACA9" w14:textId="512F1C80" w:rsidR="00982D69" w:rsidRPr="004D2F2B" w:rsidRDefault="00982D69" w:rsidP="00982D69">
      <w:pPr>
        <w:widowControl w:val="0"/>
        <w:shd w:val="clear" w:color="auto" w:fill="FFFFFF" w:themeFill="background1"/>
        <w:ind w:firstLine="709"/>
        <w:jc w:val="both"/>
      </w:pPr>
      <w:r w:rsidRPr="004D2F2B">
        <w:t>РТН</w:t>
      </w:r>
      <w:r w:rsidR="004207F0" w:rsidRPr="004D2F2B">
        <w:t xml:space="preserve"> - </w:t>
      </w:r>
      <w:r w:rsidRPr="004D2F2B">
        <w:t>Федеральная служба по экологическому, технологическому и атомному надзору (</w:t>
      </w:r>
      <w:proofErr w:type="spellStart"/>
      <w:r w:rsidRPr="004D2F2B">
        <w:t>Ростехнадзор</w:t>
      </w:r>
      <w:proofErr w:type="spellEnd"/>
      <w:r w:rsidRPr="004D2F2B">
        <w:t>)</w:t>
      </w:r>
    </w:p>
    <w:p w14:paraId="134C91EF" w14:textId="465350A8" w:rsidR="00982D69" w:rsidRPr="004D2F2B" w:rsidRDefault="00982D69" w:rsidP="00982D69">
      <w:pPr>
        <w:widowControl w:val="0"/>
        <w:shd w:val="clear" w:color="auto" w:fill="FFFFFF" w:themeFill="background1"/>
        <w:ind w:firstLine="709"/>
        <w:jc w:val="both"/>
      </w:pPr>
      <w:r w:rsidRPr="004D2F2B">
        <w:t>ТКП</w:t>
      </w:r>
      <w:r w:rsidR="004207F0" w:rsidRPr="004D2F2B">
        <w:t xml:space="preserve"> - т</w:t>
      </w:r>
      <w:r w:rsidRPr="004D2F2B">
        <w:t>ехнико-коммерческое предложение</w:t>
      </w:r>
    </w:p>
    <w:p w14:paraId="7B873CB0" w14:textId="69D93880" w:rsidR="00982D69" w:rsidRPr="004D2F2B" w:rsidRDefault="00982D69" w:rsidP="00982D69">
      <w:pPr>
        <w:widowControl w:val="0"/>
        <w:shd w:val="clear" w:color="auto" w:fill="FFFFFF" w:themeFill="background1"/>
        <w:ind w:firstLine="709"/>
        <w:jc w:val="both"/>
      </w:pPr>
      <w:r w:rsidRPr="004D2F2B">
        <w:t>ФЗ</w:t>
      </w:r>
      <w:r w:rsidRPr="004D2F2B">
        <w:tab/>
      </w:r>
      <w:r w:rsidR="004207F0" w:rsidRPr="004D2F2B">
        <w:t xml:space="preserve"> - Ф</w:t>
      </w:r>
      <w:r w:rsidRPr="004D2F2B">
        <w:t>едеральный закон</w:t>
      </w:r>
    </w:p>
    <w:p w14:paraId="0E3014FE" w14:textId="4B061C2D" w:rsidR="00982D69" w:rsidRPr="004D2F2B" w:rsidRDefault="00982D69" w:rsidP="00982D69">
      <w:pPr>
        <w:widowControl w:val="0"/>
        <w:shd w:val="clear" w:color="auto" w:fill="FFFFFF" w:themeFill="background1"/>
        <w:ind w:firstLine="709"/>
        <w:jc w:val="both"/>
      </w:pPr>
      <w:r w:rsidRPr="004D2F2B">
        <w:t>ООО</w:t>
      </w:r>
      <w:r w:rsidR="004207F0" w:rsidRPr="004D2F2B">
        <w:t xml:space="preserve"> - о</w:t>
      </w:r>
      <w:r w:rsidRPr="004D2F2B">
        <w:t>бщество с ограниченной ответственностью</w:t>
      </w:r>
    </w:p>
    <w:p w14:paraId="0C0D7767" w14:textId="79338B13" w:rsidR="00982D69" w:rsidRDefault="00982D69" w:rsidP="00982D69">
      <w:pPr>
        <w:widowControl w:val="0"/>
        <w:shd w:val="clear" w:color="auto" w:fill="FFFFFF" w:themeFill="background1"/>
        <w:ind w:firstLine="709"/>
        <w:jc w:val="both"/>
      </w:pPr>
      <w:r w:rsidRPr="004D2F2B">
        <w:t>МТР</w:t>
      </w:r>
      <w:r w:rsidRPr="004D2F2B">
        <w:tab/>
      </w:r>
      <w:r w:rsidR="004207F0" w:rsidRPr="004D2F2B">
        <w:t>- м</w:t>
      </w:r>
      <w:r w:rsidRPr="004D2F2B">
        <w:t>атериально-технические ресурсы</w:t>
      </w:r>
    </w:p>
    <w:p w14:paraId="496B60F2" w14:textId="7C77A3EE" w:rsidR="00963657" w:rsidRDefault="00963657" w:rsidP="00982D69">
      <w:pPr>
        <w:widowControl w:val="0"/>
        <w:shd w:val="clear" w:color="auto" w:fill="FFFFFF" w:themeFill="background1"/>
        <w:ind w:firstLine="709"/>
        <w:jc w:val="both"/>
      </w:pPr>
      <w:r>
        <w:t xml:space="preserve">ТР ТС – технический регламент таможенного </w:t>
      </w:r>
      <w:r w:rsidR="007F2D87">
        <w:t>союза</w:t>
      </w:r>
    </w:p>
    <w:p w14:paraId="14D8DF45" w14:textId="194EFA8C" w:rsidR="007F2D87" w:rsidRPr="004D2F2B" w:rsidRDefault="007F2D87" w:rsidP="00982D69">
      <w:pPr>
        <w:widowControl w:val="0"/>
        <w:shd w:val="clear" w:color="auto" w:fill="FFFFFF" w:themeFill="background1"/>
        <w:ind w:firstLine="709"/>
        <w:jc w:val="both"/>
      </w:pPr>
      <w:r>
        <w:t>ТО ТР – техническое обслуживание, технический ремонт</w:t>
      </w:r>
    </w:p>
    <w:p w14:paraId="4F24A401" w14:textId="77777777" w:rsidR="005C3E29" w:rsidRPr="004D2F2B" w:rsidRDefault="005C3E29" w:rsidP="00D422BE">
      <w:pPr>
        <w:widowControl w:val="0"/>
        <w:shd w:val="clear" w:color="auto" w:fill="FFFFFF" w:themeFill="background1"/>
        <w:jc w:val="both"/>
        <w:rPr>
          <w:snapToGrid w:val="0"/>
        </w:rPr>
      </w:pPr>
    </w:p>
    <w:p w14:paraId="4BB48764" w14:textId="77777777" w:rsidR="005C3E29" w:rsidRPr="004D2F2B" w:rsidRDefault="005C3E29" w:rsidP="004740BA">
      <w:pPr>
        <w:pStyle w:val="aff1"/>
        <w:numPr>
          <w:ilvl w:val="0"/>
          <w:numId w:val="6"/>
        </w:numPr>
        <w:shd w:val="clear" w:color="auto" w:fill="FFFFFF" w:themeFill="background1"/>
        <w:tabs>
          <w:tab w:val="left" w:pos="851"/>
        </w:tabs>
        <w:autoSpaceDE/>
        <w:autoSpaceDN/>
        <w:adjustRightInd/>
        <w:rPr>
          <w:rFonts w:ascii="Times New Roman" w:hAnsi="Times New Roman" w:cs="Times New Roman"/>
          <w:b/>
          <w:snapToGrid w:val="0"/>
        </w:rPr>
      </w:pPr>
      <w:r w:rsidRPr="004D2F2B">
        <w:rPr>
          <w:rFonts w:ascii="Times New Roman" w:hAnsi="Times New Roman" w:cs="Times New Roman"/>
          <w:b/>
          <w:bCs/>
          <w:snapToGrid w:val="0"/>
        </w:rPr>
        <w:t xml:space="preserve">Требования к </w:t>
      </w:r>
      <w:r w:rsidR="00C20CD4" w:rsidRPr="004D2F2B">
        <w:rPr>
          <w:rFonts w:ascii="Times New Roman" w:hAnsi="Times New Roman" w:cs="Times New Roman"/>
          <w:b/>
          <w:bCs/>
          <w:snapToGrid w:val="0"/>
        </w:rPr>
        <w:t>производству</w:t>
      </w:r>
      <w:r w:rsidRPr="004D2F2B">
        <w:rPr>
          <w:rFonts w:ascii="Times New Roman" w:hAnsi="Times New Roman" w:cs="Times New Roman"/>
          <w:b/>
          <w:bCs/>
          <w:snapToGrid w:val="0"/>
        </w:rPr>
        <w:t xml:space="preserve"> буровзрывных работ на объектах горно-технологического комплекса </w:t>
      </w:r>
      <w:proofErr w:type="spellStart"/>
      <w:r w:rsidRPr="004D2F2B">
        <w:rPr>
          <w:rFonts w:ascii="Times New Roman" w:hAnsi="Times New Roman" w:cs="Times New Roman"/>
          <w:b/>
          <w:bCs/>
          <w:snapToGrid w:val="0"/>
        </w:rPr>
        <w:t>Быстринского</w:t>
      </w:r>
      <w:proofErr w:type="spellEnd"/>
      <w:r w:rsidRPr="004D2F2B">
        <w:rPr>
          <w:rFonts w:ascii="Times New Roman" w:hAnsi="Times New Roman" w:cs="Times New Roman"/>
          <w:b/>
          <w:bCs/>
          <w:snapToGrid w:val="0"/>
        </w:rPr>
        <w:t xml:space="preserve"> ГОКа</w:t>
      </w:r>
      <w:r w:rsidR="00C20CD4" w:rsidRPr="004D2F2B">
        <w:rPr>
          <w:rFonts w:ascii="Times New Roman" w:hAnsi="Times New Roman" w:cs="Times New Roman"/>
          <w:b/>
          <w:bCs/>
          <w:snapToGrid w:val="0"/>
        </w:rPr>
        <w:t>.</w:t>
      </w:r>
    </w:p>
    <w:p w14:paraId="67BAD6AD" w14:textId="77777777" w:rsidR="00C20CD4" w:rsidRPr="004D2F2B" w:rsidRDefault="00C20CD4" w:rsidP="00D422BE">
      <w:pPr>
        <w:pStyle w:val="aff1"/>
        <w:shd w:val="clear" w:color="auto" w:fill="FFFFFF" w:themeFill="background1"/>
        <w:tabs>
          <w:tab w:val="left" w:pos="851"/>
        </w:tabs>
        <w:autoSpaceDE/>
        <w:autoSpaceDN/>
        <w:adjustRightInd/>
        <w:ind w:left="585"/>
        <w:rPr>
          <w:rFonts w:ascii="Times New Roman" w:hAnsi="Times New Roman" w:cs="Times New Roman"/>
          <w:b/>
          <w:snapToGrid w:val="0"/>
        </w:rPr>
      </w:pPr>
    </w:p>
    <w:tbl>
      <w:tblPr>
        <w:tblW w:w="949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3544"/>
        <w:gridCol w:w="5947"/>
      </w:tblGrid>
      <w:tr w:rsidR="008D7FD2" w:rsidRPr="004D2F2B" w14:paraId="2368A825" w14:textId="77777777" w:rsidTr="00A6455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2DF1" w14:textId="5E931596" w:rsidR="008D7FD2" w:rsidRPr="004D2F2B" w:rsidRDefault="008D7FD2" w:rsidP="00D422BE">
            <w:pPr>
              <w:widowControl w:val="0"/>
              <w:shd w:val="clear" w:color="auto" w:fill="FFFFFF" w:themeFill="background1"/>
              <w:jc w:val="center"/>
              <w:rPr>
                <w:b/>
                <w:lang w:eastAsia="en-US"/>
              </w:rPr>
            </w:pPr>
            <w:r w:rsidRPr="004D2F2B">
              <w:rPr>
                <w:b/>
                <w:lang w:eastAsia="en-US"/>
              </w:rPr>
              <w:t>Перечень основных исходных данных и требований</w:t>
            </w:r>
            <w:ins w:id="0" w:author="Шутрова Ольга Геннадьевна" w:date="2025-02-21T16:24:00Z">
              <w:r>
                <w:rPr>
                  <w:b/>
                  <w:lang w:eastAsia="en-US"/>
                </w:rPr>
                <w:t>, № пункта</w:t>
              </w:r>
            </w:ins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25D0E" w14:textId="77777777" w:rsidR="008D7FD2" w:rsidRPr="004D2F2B" w:rsidRDefault="008D7FD2" w:rsidP="00D422BE">
            <w:pPr>
              <w:widowControl w:val="0"/>
              <w:shd w:val="clear" w:color="auto" w:fill="FFFFFF" w:themeFill="background1"/>
              <w:ind w:firstLine="437"/>
              <w:jc w:val="center"/>
              <w:rPr>
                <w:b/>
                <w:lang w:eastAsia="en-US"/>
              </w:rPr>
            </w:pPr>
            <w:r w:rsidRPr="004D2F2B">
              <w:rPr>
                <w:b/>
                <w:lang w:eastAsia="en-US"/>
              </w:rPr>
              <w:t>Содержание данных</w:t>
            </w:r>
          </w:p>
        </w:tc>
      </w:tr>
      <w:tr w:rsidR="005C3E29" w:rsidRPr="004D2F2B" w14:paraId="4FAE3860" w14:textId="77777777" w:rsidTr="005C577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766EA" w14:textId="77777777" w:rsidR="005C3E29" w:rsidRPr="004D2F2B" w:rsidRDefault="005C3E29" w:rsidP="004740BA">
            <w:pPr>
              <w:pStyle w:val="aff1"/>
              <w:numPr>
                <w:ilvl w:val="0"/>
                <w:numId w:val="7"/>
              </w:numPr>
              <w:shd w:val="clear" w:color="auto" w:fill="FFFFFF" w:themeFill="background1"/>
              <w:autoSpaceDE/>
              <w:autoSpaceDN/>
              <w:adjustRightInd/>
              <w:ind w:left="7" w:firstLine="141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Наименование объекта ведения работ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40847" w14:textId="0E986F89" w:rsidR="005C3E29" w:rsidRPr="009A309E" w:rsidRDefault="009A309E" w:rsidP="005C577F">
            <w:pPr>
              <w:widowControl w:val="0"/>
              <w:shd w:val="clear" w:color="auto" w:fill="FFFFFF" w:themeFill="background1"/>
              <w:jc w:val="both"/>
              <w:rPr>
                <w:color w:val="000000" w:themeColor="text1"/>
                <w:lang w:eastAsia="en-US"/>
              </w:rPr>
            </w:pPr>
            <w:r w:rsidRPr="004D2F2B">
              <w:rPr>
                <w:lang w:eastAsia="en-US"/>
              </w:rPr>
              <w:t>Карьер «Верхне-</w:t>
            </w:r>
            <w:proofErr w:type="spellStart"/>
            <w:r w:rsidRPr="004D2F2B">
              <w:rPr>
                <w:lang w:eastAsia="en-US"/>
              </w:rPr>
              <w:t>Ильдиканский</w:t>
            </w:r>
            <w:proofErr w:type="spellEnd"/>
            <w:r w:rsidRPr="004D2F2B">
              <w:rPr>
                <w:lang w:eastAsia="en-US"/>
              </w:rPr>
              <w:t>»</w:t>
            </w:r>
            <w:r>
              <w:rPr>
                <w:lang w:eastAsia="en-US"/>
              </w:rPr>
              <w:t xml:space="preserve"> (лот № 1)</w:t>
            </w:r>
            <w:r w:rsidRPr="004D2F2B">
              <w:rPr>
                <w:lang w:eastAsia="en-US"/>
              </w:rPr>
              <w:t xml:space="preserve">, карьер «Быстринский-2» </w:t>
            </w:r>
            <w:r>
              <w:rPr>
                <w:lang w:eastAsia="en-US"/>
              </w:rPr>
              <w:t xml:space="preserve">(лот № 2) </w:t>
            </w:r>
            <w:proofErr w:type="spellStart"/>
            <w:r w:rsidRPr="004D2F2B">
              <w:rPr>
                <w:lang w:eastAsia="en-US"/>
              </w:rPr>
              <w:t>Быстринского</w:t>
            </w:r>
            <w:proofErr w:type="spellEnd"/>
            <w:r w:rsidRPr="004D2F2B">
              <w:rPr>
                <w:lang w:eastAsia="en-US"/>
              </w:rPr>
              <w:t xml:space="preserve"> горно-обогатительного комбината (ГОКа).</w:t>
            </w:r>
            <w:r w:rsidRPr="004D2F2B">
              <w:rPr>
                <w:color w:val="000000" w:themeColor="text1"/>
                <w:lang w:eastAsia="en-US"/>
              </w:rPr>
              <w:t xml:space="preserve"> </w:t>
            </w:r>
          </w:p>
        </w:tc>
      </w:tr>
      <w:tr w:rsidR="005C3E29" w:rsidRPr="004D2F2B" w14:paraId="3BE70597" w14:textId="77777777" w:rsidTr="005C577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597A3" w14:textId="77777777" w:rsidR="005C3E29" w:rsidRPr="004D2F2B" w:rsidRDefault="005C3E29" w:rsidP="004740BA">
            <w:pPr>
              <w:pStyle w:val="aff1"/>
              <w:numPr>
                <w:ilvl w:val="0"/>
                <w:numId w:val="7"/>
              </w:numPr>
              <w:shd w:val="clear" w:color="auto" w:fill="FFFFFF" w:themeFill="background1"/>
              <w:autoSpaceDE/>
              <w:autoSpaceDN/>
              <w:adjustRightInd/>
              <w:ind w:left="7" w:firstLine="141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Местонахождение   объекта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7341C" w14:textId="12FA4BEE" w:rsidR="005C3E29" w:rsidRPr="004D2F2B" w:rsidRDefault="005C3E29" w:rsidP="00D422BE">
            <w:pPr>
              <w:widowControl w:val="0"/>
              <w:shd w:val="clear" w:color="auto" w:fill="FFFFFF" w:themeFill="background1"/>
              <w:rPr>
                <w:lang w:eastAsia="en-US"/>
              </w:rPr>
            </w:pPr>
            <w:r w:rsidRPr="004D2F2B">
              <w:rPr>
                <w:lang w:eastAsia="en-US"/>
              </w:rPr>
              <w:t xml:space="preserve">Российская Федерация, Забайкальский край, </w:t>
            </w:r>
            <w:proofErr w:type="spellStart"/>
            <w:r w:rsidRPr="004D2F2B">
              <w:rPr>
                <w:lang w:eastAsia="en-US"/>
              </w:rPr>
              <w:t>Газимуро</w:t>
            </w:r>
            <w:proofErr w:type="spellEnd"/>
            <w:r w:rsidRPr="004D2F2B">
              <w:rPr>
                <w:lang w:eastAsia="en-US"/>
              </w:rPr>
              <w:t>-Заводский район.</w:t>
            </w:r>
          </w:p>
        </w:tc>
      </w:tr>
      <w:tr w:rsidR="005C3E29" w:rsidRPr="004D2F2B" w14:paraId="07CBE7F3" w14:textId="77777777" w:rsidTr="005C577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E4F98" w14:textId="77777777" w:rsidR="005C3E29" w:rsidRPr="004D2F2B" w:rsidRDefault="005C3E29" w:rsidP="004740BA">
            <w:pPr>
              <w:pStyle w:val="aff1"/>
              <w:numPr>
                <w:ilvl w:val="0"/>
                <w:numId w:val="7"/>
              </w:numPr>
              <w:shd w:val="clear" w:color="auto" w:fill="FFFFFF" w:themeFill="background1"/>
              <w:autoSpaceDE/>
              <w:autoSpaceDN/>
              <w:adjustRightInd/>
              <w:ind w:left="7" w:firstLine="141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Заказчик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0369D" w14:textId="2BC700C6" w:rsidR="005C3E29" w:rsidRPr="004D2F2B" w:rsidRDefault="009A309E" w:rsidP="00D422BE">
            <w:pPr>
              <w:widowControl w:val="0"/>
              <w:shd w:val="clear" w:color="auto" w:fill="FFFFFF" w:themeFill="background1"/>
              <w:jc w:val="both"/>
              <w:rPr>
                <w:lang w:eastAsia="en-US"/>
              </w:rPr>
            </w:pPr>
            <w:r w:rsidRPr="004D2F2B">
              <w:rPr>
                <w:color w:val="000000" w:themeColor="text1"/>
                <w:lang w:eastAsia="en-US"/>
              </w:rPr>
              <w:t xml:space="preserve">Сторона договора, которая дает задание Подрядчику на </w:t>
            </w:r>
            <w:r>
              <w:rPr>
                <w:color w:val="000000" w:themeColor="text1"/>
                <w:lang w:eastAsia="en-US"/>
              </w:rPr>
              <w:t>производство</w:t>
            </w:r>
            <w:r w:rsidRPr="004D2F2B">
              <w:rPr>
                <w:color w:val="000000" w:themeColor="text1"/>
                <w:lang w:eastAsia="en-US"/>
              </w:rPr>
              <w:t xml:space="preserve"> </w:t>
            </w:r>
            <w:r>
              <w:rPr>
                <w:color w:val="000000" w:themeColor="text1"/>
                <w:lang w:eastAsia="en-US"/>
              </w:rPr>
              <w:t>буровзрывных работ</w:t>
            </w:r>
            <w:r w:rsidRPr="004D2F2B">
              <w:rPr>
                <w:color w:val="000000" w:themeColor="text1"/>
                <w:lang w:eastAsia="en-US"/>
              </w:rPr>
              <w:t>, обязуется принять и оплатить результат работы.</w:t>
            </w:r>
          </w:p>
        </w:tc>
      </w:tr>
      <w:tr w:rsidR="005C3E29" w:rsidRPr="004D2F2B" w14:paraId="7DB057ED" w14:textId="77777777" w:rsidTr="005C577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E109F" w14:textId="77777777" w:rsidR="005C3E29" w:rsidRPr="004D2F2B" w:rsidRDefault="005C3E29" w:rsidP="004740BA">
            <w:pPr>
              <w:pStyle w:val="aff1"/>
              <w:numPr>
                <w:ilvl w:val="0"/>
                <w:numId w:val="7"/>
              </w:numPr>
              <w:shd w:val="clear" w:color="auto" w:fill="FFFFFF" w:themeFill="background1"/>
              <w:autoSpaceDE/>
              <w:autoSpaceDN/>
              <w:adjustRightInd/>
              <w:ind w:left="7" w:firstLine="141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Подрядчик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07835" w14:textId="5B1874EB" w:rsidR="005C3E29" w:rsidRPr="004D2F2B" w:rsidRDefault="009A309E" w:rsidP="00D422BE">
            <w:pPr>
              <w:widowControl w:val="0"/>
              <w:shd w:val="clear" w:color="auto" w:fill="FFFFFF" w:themeFill="background1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Сторона договора</w:t>
            </w:r>
            <w:r w:rsidRPr="004D2F2B">
              <w:rPr>
                <w:lang w:eastAsia="en-US"/>
              </w:rPr>
              <w:t>, выполняющ</w:t>
            </w:r>
            <w:r>
              <w:rPr>
                <w:lang w:eastAsia="en-US"/>
              </w:rPr>
              <w:t>ая</w:t>
            </w:r>
            <w:r w:rsidRPr="004D2F2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буровзрывные работы</w:t>
            </w:r>
            <w:r w:rsidRPr="004D2F2B">
              <w:rPr>
                <w:lang w:eastAsia="en-US"/>
              </w:rPr>
              <w:t xml:space="preserve"> на основании заключенного договора.</w:t>
            </w:r>
          </w:p>
        </w:tc>
      </w:tr>
      <w:tr w:rsidR="005C3E29" w:rsidRPr="004D2F2B" w14:paraId="796A1CCD" w14:textId="77777777" w:rsidTr="005C577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A14A8" w14:textId="77777777" w:rsidR="005C3E29" w:rsidRPr="004D2F2B" w:rsidRDefault="005C3E29" w:rsidP="004740BA">
            <w:pPr>
              <w:pStyle w:val="aff1"/>
              <w:numPr>
                <w:ilvl w:val="0"/>
                <w:numId w:val="7"/>
              </w:numPr>
              <w:shd w:val="clear" w:color="auto" w:fill="FFFFFF" w:themeFill="background1"/>
              <w:autoSpaceDE/>
              <w:autoSpaceDN/>
              <w:adjustRightInd/>
              <w:ind w:left="7" w:firstLine="141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Работа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77115" w14:textId="77777777" w:rsidR="005C3E29" w:rsidRPr="004D2F2B" w:rsidRDefault="005C3E29" w:rsidP="00D422BE">
            <w:pPr>
              <w:widowControl w:val="0"/>
              <w:shd w:val="clear" w:color="auto" w:fill="FFFFFF" w:themeFill="background1"/>
              <w:jc w:val="both"/>
              <w:rPr>
                <w:lang w:eastAsia="en-US"/>
              </w:rPr>
            </w:pPr>
            <w:r w:rsidRPr="004D2F2B">
              <w:rPr>
                <w:lang w:eastAsia="en-US"/>
              </w:rPr>
              <w:t>Комплекс технических и организационных мероприятий по выполнению буровых и взрывных работ, согласно планам развития горных работ Заказчика, на основании заключенного договора.</w:t>
            </w:r>
          </w:p>
        </w:tc>
      </w:tr>
      <w:tr w:rsidR="005C3E29" w:rsidRPr="004D2F2B" w14:paraId="332ACFFC" w14:textId="77777777" w:rsidTr="005C577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FCD25" w14:textId="77777777" w:rsidR="005C3E29" w:rsidRPr="004D2F2B" w:rsidRDefault="005C3E29" w:rsidP="004740BA">
            <w:pPr>
              <w:pStyle w:val="aff1"/>
              <w:numPr>
                <w:ilvl w:val="0"/>
                <w:numId w:val="7"/>
              </w:numPr>
              <w:shd w:val="clear" w:color="auto" w:fill="FFFFFF" w:themeFill="background1"/>
              <w:autoSpaceDE/>
              <w:autoSpaceDN/>
              <w:adjustRightInd/>
              <w:ind w:left="7" w:firstLine="141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Основание для производства буровзрывных работ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DFB35" w14:textId="44B8E291" w:rsidR="005C3E29" w:rsidRPr="004D2F2B" w:rsidRDefault="005C3E29" w:rsidP="00EE2342">
            <w:pPr>
              <w:widowControl w:val="0"/>
              <w:shd w:val="clear" w:color="auto" w:fill="FFFFFF" w:themeFill="background1"/>
              <w:jc w:val="both"/>
              <w:rPr>
                <w:lang w:eastAsia="en-US"/>
              </w:rPr>
            </w:pPr>
            <w:r w:rsidRPr="004D2F2B">
              <w:rPr>
                <w:lang w:eastAsia="en-US"/>
              </w:rPr>
              <w:t xml:space="preserve">Лицензия на право пользования недрами ЧИТ 12995 БЭ, договор, свидетельство о регистрации опасных производственных объектов в государственном реестре ОПО Забайкальского управления </w:t>
            </w:r>
            <w:proofErr w:type="spellStart"/>
            <w:r w:rsidRPr="004D2F2B">
              <w:rPr>
                <w:lang w:eastAsia="en-US"/>
              </w:rPr>
              <w:t>Ростехнадзора</w:t>
            </w:r>
            <w:proofErr w:type="spellEnd"/>
            <w:r w:rsidRPr="004D2F2B">
              <w:rPr>
                <w:lang w:eastAsia="en-US"/>
              </w:rPr>
              <w:t xml:space="preserve"> (свидетельство ОПО №А69-00664</w:t>
            </w:r>
            <w:r w:rsidR="00641C1C" w:rsidRPr="004D2F2B">
              <w:rPr>
                <w:lang w:eastAsia="en-US"/>
              </w:rPr>
              <w:t>)</w:t>
            </w:r>
            <w:r w:rsidR="00EE2342" w:rsidRPr="004D2F2B">
              <w:rPr>
                <w:lang w:eastAsia="en-US"/>
              </w:rPr>
              <w:t>, договор</w:t>
            </w:r>
            <w:r w:rsidR="00641C1C" w:rsidRPr="004D2F2B">
              <w:rPr>
                <w:lang w:eastAsia="en-US"/>
              </w:rPr>
              <w:t xml:space="preserve"> </w:t>
            </w:r>
            <w:r w:rsidR="009A309E">
              <w:rPr>
                <w:lang w:eastAsia="en-US"/>
              </w:rPr>
              <w:t>на выполнение буровзрывных работ</w:t>
            </w:r>
            <w:r w:rsidR="009A309E" w:rsidRPr="004D2F2B">
              <w:rPr>
                <w:lang w:eastAsia="en-US"/>
              </w:rPr>
              <w:t>.</w:t>
            </w:r>
          </w:p>
        </w:tc>
      </w:tr>
      <w:tr w:rsidR="005C3E29" w:rsidRPr="004D2F2B" w14:paraId="71194469" w14:textId="77777777" w:rsidTr="005C577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9C514" w14:textId="77777777" w:rsidR="005C3E29" w:rsidRPr="004D2F2B" w:rsidRDefault="005C3E29" w:rsidP="004740BA">
            <w:pPr>
              <w:pStyle w:val="aff1"/>
              <w:numPr>
                <w:ilvl w:val="0"/>
                <w:numId w:val="7"/>
              </w:numPr>
              <w:shd w:val="clear" w:color="auto" w:fill="FFFFFF" w:themeFill="background1"/>
              <w:autoSpaceDE/>
              <w:autoSpaceDN/>
              <w:adjustRightInd/>
              <w:ind w:left="7" w:firstLine="141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Объёмы работ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5ACAE" w14:textId="77777777" w:rsidR="009A309E" w:rsidRPr="004D2F2B" w:rsidRDefault="009A309E" w:rsidP="009A309E">
            <w:pPr>
              <w:shd w:val="clear" w:color="auto" w:fill="FFFFFF" w:themeFill="background1"/>
              <w:tabs>
                <w:tab w:val="center" w:pos="724"/>
              </w:tabs>
              <w:jc w:val="both"/>
              <w:rPr>
                <w:lang w:eastAsia="en-US"/>
              </w:rPr>
            </w:pPr>
            <w:r w:rsidRPr="004D2F2B">
              <w:rPr>
                <w:lang w:eastAsia="en-US"/>
              </w:rPr>
              <w:t>Плановые объёмы производства буровзрывных работ по лотам (Лот №1 карьер «Верхне-</w:t>
            </w:r>
            <w:proofErr w:type="spellStart"/>
            <w:r w:rsidRPr="004D2F2B">
              <w:rPr>
                <w:lang w:eastAsia="en-US"/>
              </w:rPr>
              <w:t>Ильдиканский</w:t>
            </w:r>
            <w:proofErr w:type="spellEnd"/>
            <w:r w:rsidRPr="004D2F2B">
              <w:rPr>
                <w:lang w:eastAsia="en-US"/>
              </w:rPr>
              <w:t>», лот №2 карьер «Быстринский-2» указаны Приложении №1 к Техническому заданию.</w:t>
            </w:r>
          </w:p>
          <w:p w14:paraId="50FE3B0B" w14:textId="77777777" w:rsidR="009A309E" w:rsidRPr="004D2F2B" w:rsidRDefault="009A309E" w:rsidP="009A309E">
            <w:pPr>
              <w:shd w:val="clear" w:color="auto" w:fill="FFFFFF" w:themeFill="background1"/>
              <w:tabs>
                <w:tab w:val="center" w:pos="724"/>
              </w:tabs>
              <w:jc w:val="both"/>
              <w:rPr>
                <w:lang w:eastAsia="en-US"/>
              </w:rPr>
            </w:pPr>
            <w:r w:rsidRPr="004D2F2B">
              <w:rPr>
                <w:lang w:eastAsia="en-US"/>
              </w:rPr>
              <w:lastRenderedPageBreak/>
              <w:t xml:space="preserve">Корректировка планов развития горных работ не исключает возможность </w:t>
            </w:r>
            <w:r>
              <w:rPr>
                <w:lang w:eastAsia="en-US"/>
              </w:rPr>
              <w:t>изменения</w:t>
            </w:r>
            <w:r w:rsidRPr="004D2F2B">
              <w:rPr>
                <w:lang w:eastAsia="en-US"/>
              </w:rPr>
              <w:t xml:space="preserve"> объёмов буровзрывных работ</w:t>
            </w:r>
            <w:r>
              <w:rPr>
                <w:lang w:eastAsia="en-US"/>
              </w:rPr>
              <w:t xml:space="preserve">. </w:t>
            </w:r>
          </w:p>
          <w:p w14:paraId="442BF8CD" w14:textId="77777777" w:rsidR="009A309E" w:rsidRPr="004D2F2B" w:rsidRDefault="009A309E" w:rsidP="009A309E">
            <w:pPr>
              <w:widowControl w:val="0"/>
              <w:shd w:val="clear" w:color="auto" w:fill="FFFFFF" w:themeFill="background1"/>
              <w:jc w:val="both"/>
              <w:rPr>
                <w:lang w:eastAsia="en-US"/>
              </w:rPr>
            </w:pPr>
            <w:r w:rsidRPr="004D2F2B">
              <w:rPr>
                <w:lang w:eastAsia="en-US"/>
              </w:rPr>
              <w:t xml:space="preserve">Календарные графики и объемы производства работ </w:t>
            </w:r>
            <w:r>
              <w:rPr>
                <w:lang w:eastAsia="en-US"/>
              </w:rPr>
              <w:t>(</w:t>
            </w:r>
            <w:r w:rsidRPr="004D2F2B">
              <w:rPr>
                <w:lang w:eastAsia="en-US"/>
              </w:rPr>
              <w:t>годовые, квартальные, месячные, декадные</w:t>
            </w:r>
            <w:r>
              <w:rPr>
                <w:lang w:eastAsia="en-US"/>
              </w:rPr>
              <w:t>)</w:t>
            </w:r>
            <w:r w:rsidRPr="004D2F2B">
              <w:rPr>
                <w:lang w:eastAsia="en-US"/>
              </w:rPr>
              <w:t xml:space="preserve"> могут корректироваться по фактической потребности и заявкам Заказчика </w:t>
            </w:r>
            <w:r>
              <w:rPr>
                <w:lang w:eastAsia="en-US"/>
              </w:rPr>
              <w:t xml:space="preserve">по соответствующему периоду </w:t>
            </w:r>
            <w:r w:rsidRPr="004D2F2B">
              <w:rPr>
                <w:lang w:eastAsia="en-US"/>
              </w:rPr>
              <w:t>в размере ±</w:t>
            </w:r>
            <w:r>
              <w:rPr>
                <w:lang w:eastAsia="en-US"/>
              </w:rPr>
              <w:t>2</w:t>
            </w:r>
            <w:r w:rsidRPr="004D2F2B">
              <w:rPr>
                <w:lang w:eastAsia="en-US"/>
              </w:rPr>
              <w:t>0%.</w:t>
            </w:r>
          </w:p>
          <w:p w14:paraId="65F4A836" w14:textId="77777777" w:rsidR="009A309E" w:rsidRPr="00DC22FC" w:rsidRDefault="009A309E" w:rsidP="009A309E">
            <w:pPr>
              <w:widowControl w:val="0"/>
              <w:shd w:val="clear" w:color="auto" w:fill="FFFFFF" w:themeFill="background1"/>
              <w:jc w:val="both"/>
            </w:pPr>
            <w:r w:rsidRPr="004D2F2B">
              <w:t xml:space="preserve">Границы и проектный контур </w:t>
            </w:r>
            <w:proofErr w:type="spellStart"/>
            <w:r w:rsidRPr="004D2F2B">
              <w:t>обуриваемых</w:t>
            </w:r>
            <w:proofErr w:type="spellEnd"/>
            <w:r w:rsidRPr="004D2F2B">
              <w:t xml:space="preserve"> блоков определяются Заказчиком. Последовательность буровых работ по блокам определяется планом развития горных работ на месяц и может корректироваться </w:t>
            </w:r>
            <w:r w:rsidRPr="00DC22FC">
              <w:t>согласно декадно-суточно</w:t>
            </w:r>
            <w:r>
              <w:t>му</w:t>
            </w:r>
            <w:r w:rsidRPr="00DC22FC">
              <w:t xml:space="preserve"> график</w:t>
            </w:r>
            <w:r>
              <w:t>у</w:t>
            </w:r>
            <w:r w:rsidRPr="00DC22FC">
              <w:t>, предоставляемых Заказчиком.</w:t>
            </w:r>
          </w:p>
          <w:p w14:paraId="75E6145A" w14:textId="77777777" w:rsidR="009A309E" w:rsidRDefault="009A309E" w:rsidP="009A309E">
            <w:pPr>
              <w:widowControl w:val="0"/>
              <w:shd w:val="clear" w:color="auto" w:fill="FFFFFF" w:themeFill="background1"/>
              <w:jc w:val="both"/>
              <w:rPr>
                <w:lang w:eastAsia="en-US"/>
              </w:rPr>
            </w:pPr>
            <w:bookmarkStart w:id="1" w:name="_Hlk180427920"/>
            <w:r w:rsidRPr="00DC22FC">
              <w:rPr>
                <w:lang w:eastAsia="en-US"/>
              </w:rPr>
              <w:t>Заказчик оставляет за собой право на частичное/полное производство буровых работ собственными силами, уведомив об этом Подрядчика за 12 месяцев.</w:t>
            </w:r>
            <w:bookmarkEnd w:id="1"/>
          </w:p>
          <w:p w14:paraId="368A422B" w14:textId="16A7C0C0" w:rsidR="004E6D1F" w:rsidRPr="004D2F2B" w:rsidRDefault="009A309E" w:rsidP="009A309E">
            <w:pPr>
              <w:widowControl w:val="0"/>
              <w:shd w:val="clear" w:color="auto" w:fill="FFFFFF" w:themeFill="background1"/>
              <w:jc w:val="both"/>
              <w:rPr>
                <w:lang w:eastAsia="en-US"/>
              </w:rPr>
            </w:pPr>
            <w:r w:rsidRPr="008D1773">
              <w:rPr>
                <w:lang w:eastAsia="en-US"/>
              </w:rPr>
              <w:t>По согласованию Сторон Заказчик может предоставлять Подрядчику дизельное топливо и/или компоненты для приготовления взрывчатого вещества на основании заключенного Сторонами отдельного договора купли-продажи (поставки)</w:t>
            </w:r>
            <w:r>
              <w:rPr>
                <w:lang w:eastAsia="en-US"/>
              </w:rPr>
              <w:t>.</w:t>
            </w:r>
          </w:p>
        </w:tc>
      </w:tr>
      <w:tr w:rsidR="005C3E29" w:rsidRPr="004D2F2B" w14:paraId="26327ED0" w14:textId="77777777" w:rsidTr="005C577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25359" w14:textId="3813DE1C" w:rsidR="005C3E29" w:rsidRPr="004D2F2B" w:rsidRDefault="005C3E29" w:rsidP="0077031D">
            <w:pPr>
              <w:pStyle w:val="aff1"/>
              <w:numPr>
                <w:ilvl w:val="0"/>
                <w:numId w:val="7"/>
              </w:numPr>
              <w:shd w:val="clear" w:color="auto" w:fill="FFFFFF" w:themeFill="background1"/>
              <w:autoSpaceDE/>
              <w:autoSpaceDN/>
              <w:adjustRightInd/>
              <w:ind w:left="7" w:firstLine="141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lastRenderedPageBreak/>
              <w:t>Стоимость работ</w:t>
            </w:r>
            <w:del w:id="2" w:author="Бердикулов Марат Серикович" w:date="2025-02-24T09:41:00Z">
              <w:r w:rsidRPr="004D2F2B" w:rsidDel="0077031D">
                <w:rPr>
                  <w:rFonts w:ascii="Times New Roman" w:hAnsi="Times New Roman" w:cs="Times New Roman"/>
                  <w:lang w:eastAsia="en-US"/>
                </w:rPr>
                <w:delText xml:space="preserve"> и единицы </w:delText>
              </w:r>
              <w:commentRangeStart w:id="3"/>
              <w:commentRangeStart w:id="4"/>
              <w:r w:rsidRPr="004D2F2B" w:rsidDel="0077031D">
                <w:rPr>
                  <w:rFonts w:ascii="Times New Roman" w:hAnsi="Times New Roman" w:cs="Times New Roman"/>
                  <w:lang w:eastAsia="en-US"/>
                </w:rPr>
                <w:delText>продукции</w:delText>
              </w:r>
              <w:commentRangeEnd w:id="3"/>
              <w:r w:rsidR="00142559" w:rsidDel="0077031D">
                <w:rPr>
                  <w:rStyle w:val="af3"/>
                  <w:rFonts w:ascii="Times New Roman" w:hAnsi="Times New Roman" w:cs="Times New Roman"/>
                </w:rPr>
                <w:commentReference w:id="3"/>
              </w:r>
            </w:del>
            <w:commentRangeEnd w:id="4"/>
            <w:r w:rsidR="0077031D">
              <w:rPr>
                <w:rStyle w:val="af3"/>
                <w:rFonts w:ascii="Times New Roman" w:hAnsi="Times New Roman" w:cs="Times New Roman"/>
              </w:rPr>
              <w:commentReference w:id="4"/>
            </w:r>
            <w:ins w:id="5" w:author="Бердикулов Марат Серикович" w:date="2025-02-24T09:41:00Z">
              <w:r w:rsidR="0077031D">
                <w:rPr>
                  <w:rFonts w:ascii="Times New Roman" w:hAnsi="Times New Roman" w:cs="Times New Roman"/>
                  <w:lang w:eastAsia="en-US"/>
                </w:rPr>
                <w:t>. Единицы измерения.</w:t>
              </w:r>
            </w:ins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46A0D" w14:textId="6AD0F67A" w:rsidR="005C3E29" w:rsidRPr="004D2F2B" w:rsidRDefault="004E6D1F" w:rsidP="00D422BE">
            <w:pPr>
              <w:widowControl w:val="0"/>
              <w:shd w:val="clear" w:color="auto" w:fill="FFFFFF" w:themeFill="background1"/>
              <w:tabs>
                <w:tab w:val="left" w:pos="880"/>
                <w:tab w:val="right" w:leader="dot" w:pos="10195"/>
              </w:tabs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1. </w:t>
            </w:r>
            <w:r w:rsidR="005C3E29" w:rsidRPr="004D2F2B">
              <w:rPr>
                <w:color w:val="000000" w:themeColor="text1"/>
                <w:lang w:eastAsia="en-US"/>
              </w:rPr>
              <w:t>Стоимость подготовки 1</w:t>
            </w:r>
            <w:r>
              <w:rPr>
                <w:color w:val="000000" w:themeColor="text1"/>
                <w:lang w:eastAsia="en-US"/>
              </w:rPr>
              <w:t xml:space="preserve"> </w:t>
            </w:r>
            <w:r w:rsidR="005C3E29" w:rsidRPr="004D2F2B">
              <w:rPr>
                <w:color w:val="000000" w:themeColor="text1"/>
                <w:lang w:eastAsia="en-US"/>
              </w:rPr>
              <w:t xml:space="preserve">м3 горной массы буровзрывным способом </w:t>
            </w:r>
            <w:r w:rsidR="00C20CD4" w:rsidRPr="004D2F2B">
              <w:rPr>
                <w:color w:val="000000" w:themeColor="text1"/>
                <w:lang w:eastAsia="en-US"/>
              </w:rPr>
              <w:t>в период</w:t>
            </w:r>
            <w:r w:rsidR="005C3E29" w:rsidRPr="004D2F2B">
              <w:rPr>
                <w:color w:val="000000" w:themeColor="text1"/>
                <w:lang w:eastAsia="en-US"/>
              </w:rPr>
              <w:t xml:space="preserve"> </w:t>
            </w:r>
            <w:r w:rsidR="00C20CD4" w:rsidRPr="004D2F2B">
              <w:rPr>
                <w:color w:val="000000" w:themeColor="text1"/>
                <w:lang w:eastAsia="en-US"/>
              </w:rPr>
              <w:t>01.0</w:t>
            </w:r>
            <w:r w:rsidR="00705B02" w:rsidRPr="004D2F2B">
              <w:rPr>
                <w:color w:val="000000" w:themeColor="text1"/>
                <w:lang w:eastAsia="en-US"/>
              </w:rPr>
              <w:t>1</w:t>
            </w:r>
            <w:r w:rsidR="00C20CD4" w:rsidRPr="004D2F2B">
              <w:rPr>
                <w:color w:val="000000" w:themeColor="text1"/>
                <w:lang w:eastAsia="en-US"/>
              </w:rPr>
              <w:t>.202</w:t>
            </w:r>
            <w:r w:rsidR="00705B02" w:rsidRPr="004D2F2B">
              <w:rPr>
                <w:color w:val="000000" w:themeColor="text1"/>
                <w:lang w:eastAsia="en-US"/>
              </w:rPr>
              <w:t>6</w:t>
            </w:r>
            <w:r w:rsidR="00C20CD4" w:rsidRPr="004D2F2B">
              <w:rPr>
                <w:color w:val="000000" w:themeColor="text1"/>
                <w:lang w:eastAsia="en-US"/>
              </w:rPr>
              <w:t>-3</w:t>
            </w:r>
            <w:r w:rsidR="004770EE" w:rsidRPr="004D2F2B">
              <w:rPr>
                <w:color w:val="000000" w:themeColor="text1"/>
                <w:lang w:eastAsia="en-US"/>
              </w:rPr>
              <w:t>1</w:t>
            </w:r>
            <w:r w:rsidR="00C20CD4" w:rsidRPr="004D2F2B">
              <w:rPr>
                <w:color w:val="000000" w:themeColor="text1"/>
                <w:lang w:eastAsia="en-US"/>
              </w:rPr>
              <w:t>.</w:t>
            </w:r>
            <w:r w:rsidR="004770EE" w:rsidRPr="004D2F2B">
              <w:rPr>
                <w:color w:val="000000" w:themeColor="text1"/>
                <w:lang w:eastAsia="en-US"/>
              </w:rPr>
              <w:t>12</w:t>
            </w:r>
            <w:r w:rsidR="00C20CD4" w:rsidRPr="004D2F2B">
              <w:rPr>
                <w:color w:val="000000" w:themeColor="text1"/>
                <w:lang w:eastAsia="en-US"/>
              </w:rPr>
              <w:t>.202</w:t>
            </w:r>
            <w:r w:rsidR="00705B02" w:rsidRPr="004D2F2B">
              <w:rPr>
                <w:color w:val="000000" w:themeColor="text1"/>
                <w:lang w:eastAsia="en-US"/>
              </w:rPr>
              <w:t>8</w:t>
            </w:r>
            <w:r w:rsidR="00C20CD4" w:rsidRPr="004D2F2B">
              <w:rPr>
                <w:color w:val="000000" w:themeColor="text1"/>
                <w:lang w:eastAsia="en-US"/>
              </w:rPr>
              <w:t xml:space="preserve"> гг. </w:t>
            </w:r>
            <w:r w:rsidR="005C3E29" w:rsidRPr="004D2F2B">
              <w:rPr>
                <w:color w:val="000000" w:themeColor="text1"/>
                <w:lang w:eastAsia="en-US"/>
              </w:rPr>
              <w:t>исходя из следующих параметров</w:t>
            </w:r>
            <w:r w:rsidR="00776A36" w:rsidRPr="004D2F2B">
              <w:rPr>
                <w:color w:val="000000" w:themeColor="text1"/>
                <w:lang w:eastAsia="en-US"/>
              </w:rPr>
              <w:t xml:space="preserve"> и согласно Приложению №2 к Техническому Заданию</w:t>
            </w:r>
            <w:r w:rsidR="005C3E29" w:rsidRPr="004D2F2B">
              <w:rPr>
                <w:color w:val="000000" w:themeColor="text1"/>
                <w:lang w:eastAsia="en-US"/>
              </w:rPr>
              <w:t xml:space="preserve">: </w:t>
            </w:r>
          </w:p>
          <w:p w14:paraId="64056424" w14:textId="77777777" w:rsidR="005C3E29" w:rsidRPr="004D2F2B" w:rsidRDefault="005C3E29" w:rsidP="00D422BE">
            <w:pPr>
              <w:widowControl w:val="0"/>
              <w:shd w:val="clear" w:color="auto" w:fill="FFFFFF" w:themeFill="background1"/>
              <w:tabs>
                <w:tab w:val="left" w:pos="880"/>
                <w:tab w:val="right" w:leader="dot" w:pos="10195"/>
              </w:tabs>
              <w:jc w:val="both"/>
              <w:rPr>
                <w:color w:val="000000" w:themeColor="text1"/>
                <w:lang w:eastAsia="en-US"/>
              </w:rPr>
            </w:pPr>
            <w:r w:rsidRPr="004D2F2B">
              <w:rPr>
                <w:color w:val="000000" w:themeColor="text1"/>
                <w:lang w:eastAsia="en-US"/>
              </w:rPr>
              <w:t xml:space="preserve"> </w:t>
            </w:r>
            <w:r w:rsidR="00C20CD4" w:rsidRPr="004D2F2B">
              <w:rPr>
                <w:color w:val="000000" w:themeColor="text1"/>
                <w:lang w:eastAsia="en-US"/>
              </w:rPr>
              <w:t xml:space="preserve">    - Выход ВГМ, м3/</w:t>
            </w:r>
            <w:proofErr w:type="spellStart"/>
            <w:r w:rsidR="00C20CD4" w:rsidRPr="004D2F2B">
              <w:rPr>
                <w:color w:val="000000" w:themeColor="text1"/>
                <w:lang w:eastAsia="en-US"/>
              </w:rPr>
              <w:t>п.м</w:t>
            </w:r>
            <w:proofErr w:type="spellEnd"/>
            <w:r w:rsidR="00C20CD4" w:rsidRPr="004D2F2B">
              <w:rPr>
                <w:color w:val="000000" w:themeColor="text1"/>
                <w:lang w:eastAsia="en-US"/>
              </w:rPr>
              <w:t xml:space="preserve"> (n);</w:t>
            </w:r>
          </w:p>
          <w:p w14:paraId="3DDF96BD" w14:textId="77777777" w:rsidR="005C3E29" w:rsidRPr="004D2F2B" w:rsidRDefault="005C3E29" w:rsidP="00D422BE">
            <w:pPr>
              <w:widowControl w:val="0"/>
              <w:shd w:val="clear" w:color="auto" w:fill="FFFFFF" w:themeFill="background1"/>
              <w:tabs>
                <w:tab w:val="left" w:pos="880"/>
                <w:tab w:val="right" w:leader="dot" w:pos="10195"/>
              </w:tabs>
              <w:jc w:val="both"/>
              <w:rPr>
                <w:color w:val="000000" w:themeColor="text1"/>
                <w:lang w:eastAsia="en-US"/>
              </w:rPr>
            </w:pPr>
            <w:r w:rsidRPr="004D2F2B">
              <w:rPr>
                <w:color w:val="000000" w:themeColor="text1"/>
                <w:lang w:eastAsia="en-US"/>
              </w:rPr>
              <w:t xml:space="preserve">     - Удельный расход ВВ, кг/м3 (</w:t>
            </w:r>
            <w:r w:rsidRPr="004D2F2B">
              <w:rPr>
                <w:color w:val="000000" w:themeColor="text1"/>
                <w:lang w:val="en-US" w:eastAsia="en-US"/>
              </w:rPr>
              <w:t>q</w:t>
            </w:r>
            <w:r w:rsidRPr="004D2F2B">
              <w:rPr>
                <w:color w:val="000000" w:themeColor="text1"/>
                <w:lang w:eastAsia="en-US"/>
              </w:rPr>
              <w:t>)</w:t>
            </w:r>
            <w:r w:rsidR="00C20CD4" w:rsidRPr="004D2F2B">
              <w:rPr>
                <w:color w:val="000000" w:themeColor="text1"/>
                <w:lang w:eastAsia="en-US"/>
              </w:rPr>
              <w:t>;</w:t>
            </w:r>
          </w:p>
          <w:p w14:paraId="4175CC34" w14:textId="77777777" w:rsidR="004E6D1F" w:rsidRPr="00DC22FC" w:rsidRDefault="005C3E29" w:rsidP="00D422BE">
            <w:pPr>
              <w:widowControl w:val="0"/>
              <w:shd w:val="clear" w:color="auto" w:fill="FFFFFF" w:themeFill="background1"/>
              <w:tabs>
                <w:tab w:val="left" w:pos="880"/>
              </w:tabs>
              <w:jc w:val="both"/>
              <w:rPr>
                <w:lang w:eastAsia="en-US"/>
              </w:rPr>
            </w:pPr>
            <w:r w:rsidRPr="004D2F2B">
              <w:rPr>
                <w:color w:val="000000" w:themeColor="text1"/>
                <w:lang w:eastAsia="en-US"/>
              </w:rPr>
              <w:t xml:space="preserve">     - </w:t>
            </w:r>
            <w:r w:rsidRPr="00DC22FC">
              <w:rPr>
                <w:color w:val="000000" w:themeColor="text1"/>
                <w:lang w:eastAsia="en-US"/>
              </w:rPr>
              <w:t>Контурное взрывание –  п/м.</w:t>
            </w:r>
            <w:r w:rsidRPr="00DC22FC">
              <w:rPr>
                <w:lang w:eastAsia="en-US"/>
              </w:rPr>
              <w:t xml:space="preserve">   </w:t>
            </w:r>
          </w:p>
          <w:p w14:paraId="24417B67" w14:textId="7084A188" w:rsidR="00776A36" w:rsidRPr="00DC22FC" w:rsidRDefault="004E6D1F" w:rsidP="00D422BE">
            <w:pPr>
              <w:widowControl w:val="0"/>
              <w:shd w:val="clear" w:color="auto" w:fill="FFFFFF" w:themeFill="background1"/>
              <w:tabs>
                <w:tab w:val="left" w:pos="880"/>
              </w:tabs>
              <w:jc w:val="both"/>
              <w:rPr>
                <w:lang w:eastAsia="en-US"/>
              </w:rPr>
            </w:pPr>
            <w:r w:rsidRPr="00DC22FC">
              <w:rPr>
                <w:lang w:eastAsia="en-US"/>
              </w:rPr>
              <w:t>2. Стоимость взрывания 1 м3 горной массы при частичном/полном производстве буровых работ Заказчиком согласно Приложению №3 к техническому заданию:</w:t>
            </w:r>
          </w:p>
          <w:p w14:paraId="2754A1E3" w14:textId="2641F111" w:rsidR="00441C4A" w:rsidRPr="00DC22FC" w:rsidRDefault="00441C4A" w:rsidP="00441C4A">
            <w:pPr>
              <w:widowControl w:val="0"/>
              <w:shd w:val="clear" w:color="auto" w:fill="FFFFFF" w:themeFill="background1"/>
              <w:tabs>
                <w:tab w:val="left" w:pos="880"/>
                <w:tab w:val="right" w:leader="dot" w:pos="10195"/>
              </w:tabs>
              <w:jc w:val="both"/>
              <w:rPr>
                <w:color w:val="000000" w:themeColor="text1"/>
                <w:lang w:eastAsia="en-US"/>
              </w:rPr>
            </w:pPr>
            <w:r w:rsidRPr="00DC22FC">
              <w:rPr>
                <w:color w:val="000000" w:themeColor="text1"/>
                <w:lang w:eastAsia="en-US"/>
              </w:rPr>
              <w:t xml:space="preserve">     - Удельный расход ВВ, кг/м3 (</w:t>
            </w:r>
            <w:r w:rsidRPr="00DC22FC">
              <w:rPr>
                <w:color w:val="000000" w:themeColor="text1"/>
                <w:lang w:val="en-US" w:eastAsia="en-US"/>
              </w:rPr>
              <w:t>q</w:t>
            </w:r>
            <w:r w:rsidRPr="00DC22FC">
              <w:rPr>
                <w:color w:val="000000" w:themeColor="text1"/>
                <w:lang w:eastAsia="en-US"/>
              </w:rPr>
              <w:t>);</w:t>
            </w:r>
          </w:p>
          <w:p w14:paraId="74D34486" w14:textId="77777777" w:rsidR="00441C4A" w:rsidRDefault="00441C4A" w:rsidP="00441C4A">
            <w:pPr>
              <w:widowControl w:val="0"/>
              <w:shd w:val="clear" w:color="auto" w:fill="FFFFFF" w:themeFill="background1"/>
              <w:tabs>
                <w:tab w:val="left" w:pos="880"/>
              </w:tabs>
              <w:jc w:val="both"/>
              <w:rPr>
                <w:lang w:eastAsia="en-US"/>
              </w:rPr>
            </w:pPr>
            <w:r w:rsidRPr="00DC22FC">
              <w:rPr>
                <w:color w:val="000000" w:themeColor="text1"/>
                <w:lang w:eastAsia="en-US"/>
              </w:rPr>
              <w:t xml:space="preserve">     - Контурное взрывание –  п/м.</w:t>
            </w:r>
            <w:r w:rsidRPr="004D2F2B">
              <w:rPr>
                <w:lang w:eastAsia="en-US"/>
              </w:rPr>
              <w:t xml:space="preserve">   </w:t>
            </w:r>
          </w:p>
          <w:p w14:paraId="45A6AC73" w14:textId="28E683A4" w:rsidR="005C3E29" w:rsidRPr="004D2F2B" w:rsidRDefault="00776A36" w:rsidP="00671EAF">
            <w:pPr>
              <w:shd w:val="clear" w:color="auto" w:fill="FFFFFF" w:themeFill="background1"/>
              <w:jc w:val="both"/>
            </w:pPr>
            <w:r w:rsidRPr="004D2F2B">
              <w:t xml:space="preserve">Стоимость работы должна включать в себя все расходы Подрядчика, связанные с выполнением работ по договору. </w:t>
            </w:r>
          </w:p>
        </w:tc>
      </w:tr>
      <w:tr w:rsidR="005C3E29" w:rsidRPr="004D2F2B" w14:paraId="1CD1EB78" w14:textId="77777777" w:rsidTr="005C577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7AC87" w14:textId="77777777" w:rsidR="005C3E29" w:rsidRPr="004D2F2B" w:rsidRDefault="005C3E29" w:rsidP="00C5096D">
            <w:pPr>
              <w:pStyle w:val="aff1"/>
              <w:numPr>
                <w:ilvl w:val="0"/>
                <w:numId w:val="7"/>
              </w:numPr>
              <w:shd w:val="clear" w:color="auto" w:fill="FFFFFF" w:themeFill="background1"/>
              <w:autoSpaceDE/>
              <w:autoSpaceDN/>
              <w:adjustRightInd/>
              <w:ind w:left="7" w:firstLine="141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Общие сведения выполнения комплекса работ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2B55F" w14:textId="08CC4057" w:rsidR="005C3E29" w:rsidRPr="00624A9B" w:rsidRDefault="005C3E29" w:rsidP="00624A9B">
            <w:pPr>
              <w:pStyle w:val="aff1"/>
              <w:numPr>
                <w:ilvl w:val="0"/>
                <w:numId w:val="33"/>
              </w:numPr>
              <w:shd w:val="clear" w:color="auto" w:fill="FFFFFF" w:themeFill="background1"/>
              <w:ind w:left="15" w:firstLine="283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24A9B">
              <w:rPr>
                <w:rFonts w:ascii="Times New Roman" w:hAnsi="Times New Roman" w:cs="Times New Roman"/>
                <w:lang w:eastAsia="en-US"/>
              </w:rPr>
              <w:t>Организация безопасного проведения буровзрывных работ выполняется в соответствии с:</w:t>
            </w:r>
          </w:p>
          <w:p w14:paraId="4854E0F1" w14:textId="182B1340" w:rsidR="005C3E29" w:rsidRPr="004D2F2B" w:rsidRDefault="005C3E29" w:rsidP="004740BA">
            <w:pPr>
              <w:pStyle w:val="aff1"/>
              <w:numPr>
                <w:ilvl w:val="0"/>
                <w:numId w:val="8"/>
              </w:numPr>
              <w:shd w:val="clear" w:color="auto" w:fill="FFFFFF" w:themeFill="background1"/>
              <w:ind w:left="15" w:firstLine="425"/>
              <w:jc w:val="both"/>
              <w:rPr>
                <w:rFonts w:ascii="Times New Roman" w:eastAsiaTheme="minorEastAsia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 xml:space="preserve">Федеральными нормами и правила в области промышленной безопасности «Правила безопасности при ведении горных работ и переработки твердых полезных ископаемых», </w:t>
            </w:r>
            <w:r w:rsidR="00624A9B">
              <w:rPr>
                <w:rFonts w:ascii="Times New Roman" w:hAnsi="Times New Roman" w:cs="Times New Roman"/>
                <w:lang w:eastAsia="en-US"/>
              </w:rPr>
              <w:t xml:space="preserve">утверждёнными </w:t>
            </w:r>
            <w:r w:rsidRPr="004D2F2B">
              <w:rPr>
                <w:rFonts w:ascii="Times New Roman" w:hAnsi="Times New Roman" w:cs="Times New Roman"/>
                <w:lang w:eastAsia="en-US"/>
              </w:rPr>
              <w:t>Приказ</w:t>
            </w:r>
            <w:r w:rsidR="00624A9B">
              <w:rPr>
                <w:rFonts w:ascii="Times New Roman" w:hAnsi="Times New Roman" w:cs="Times New Roman"/>
                <w:lang w:eastAsia="en-US"/>
              </w:rPr>
              <w:t>ом</w:t>
            </w:r>
            <w:r w:rsidRPr="004D2F2B">
              <w:rPr>
                <w:rFonts w:ascii="Times New Roman" w:hAnsi="Times New Roman" w:cs="Times New Roman"/>
                <w:lang w:eastAsia="en-US"/>
              </w:rPr>
              <w:t xml:space="preserve"> № 505 от 08.12.2020г;</w:t>
            </w:r>
          </w:p>
          <w:p w14:paraId="7B4658CF" w14:textId="4CD459AF" w:rsidR="005C3E29" w:rsidRPr="004D2F2B" w:rsidRDefault="005C3E29" w:rsidP="004740BA">
            <w:pPr>
              <w:pStyle w:val="aff1"/>
              <w:numPr>
                <w:ilvl w:val="0"/>
                <w:numId w:val="9"/>
              </w:numPr>
              <w:shd w:val="clear" w:color="auto" w:fill="FFFFFF" w:themeFill="background1"/>
              <w:autoSpaceDE/>
              <w:autoSpaceDN/>
              <w:adjustRightInd/>
              <w:ind w:left="0" w:firstLine="437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 xml:space="preserve">Федеральными нормами и правилами в области промышленной безопасности «Правила безопасности при производстве, хранении и применении взрывчатых материалов промышленного назначения» </w:t>
            </w:r>
            <w:r w:rsidR="00624A9B">
              <w:rPr>
                <w:rFonts w:ascii="Times New Roman" w:hAnsi="Times New Roman" w:cs="Times New Roman"/>
                <w:lang w:eastAsia="en-US"/>
              </w:rPr>
              <w:t xml:space="preserve">утвержденными </w:t>
            </w:r>
            <w:r w:rsidRPr="004D2F2B">
              <w:rPr>
                <w:rFonts w:ascii="Times New Roman" w:hAnsi="Times New Roman" w:cs="Times New Roman"/>
                <w:lang w:eastAsia="en-US"/>
              </w:rPr>
              <w:t>Приказ</w:t>
            </w:r>
            <w:r w:rsidR="00624A9B">
              <w:rPr>
                <w:rFonts w:ascii="Times New Roman" w:hAnsi="Times New Roman" w:cs="Times New Roman"/>
                <w:lang w:eastAsia="en-US"/>
              </w:rPr>
              <w:t>ом</w:t>
            </w:r>
            <w:r w:rsidRPr="004D2F2B">
              <w:rPr>
                <w:rFonts w:ascii="Times New Roman" w:hAnsi="Times New Roman" w:cs="Times New Roman"/>
                <w:lang w:eastAsia="en-US"/>
              </w:rPr>
              <w:t xml:space="preserve"> №494 от 03.12.2020 г.;</w:t>
            </w:r>
          </w:p>
          <w:p w14:paraId="54CA068B" w14:textId="146D26B5" w:rsidR="005C3E29" w:rsidRPr="004D2F2B" w:rsidRDefault="005C3E29" w:rsidP="004740BA">
            <w:pPr>
              <w:pStyle w:val="aff1"/>
              <w:numPr>
                <w:ilvl w:val="0"/>
                <w:numId w:val="9"/>
              </w:numPr>
              <w:shd w:val="clear" w:color="auto" w:fill="FFFFFF" w:themeFill="background1"/>
              <w:autoSpaceDE/>
              <w:autoSpaceDN/>
              <w:adjustRightInd/>
              <w:ind w:left="0" w:firstLine="437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Федеральны</w:t>
            </w:r>
            <w:r w:rsidR="00624A9B">
              <w:rPr>
                <w:rFonts w:ascii="Times New Roman" w:hAnsi="Times New Roman" w:cs="Times New Roman"/>
                <w:lang w:eastAsia="en-US"/>
              </w:rPr>
              <w:t>м</w:t>
            </w:r>
            <w:r w:rsidRPr="004D2F2B">
              <w:rPr>
                <w:rFonts w:ascii="Times New Roman" w:hAnsi="Times New Roman" w:cs="Times New Roman"/>
                <w:lang w:eastAsia="en-US"/>
              </w:rPr>
              <w:t xml:space="preserve"> закон</w:t>
            </w:r>
            <w:r w:rsidR="00624A9B">
              <w:rPr>
                <w:rFonts w:ascii="Times New Roman" w:hAnsi="Times New Roman" w:cs="Times New Roman"/>
                <w:lang w:eastAsia="en-US"/>
              </w:rPr>
              <w:t>ом</w:t>
            </w:r>
            <w:r w:rsidRPr="004D2F2B">
              <w:rPr>
                <w:rFonts w:ascii="Times New Roman" w:hAnsi="Times New Roman" w:cs="Times New Roman"/>
                <w:lang w:eastAsia="en-US"/>
              </w:rPr>
              <w:t xml:space="preserve"> от 21.07.1997 № 116-ФЗ «О промышленной безопасности опасных производственных объектов»</w:t>
            </w:r>
          </w:p>
          <w:p w14:paraId="6569DA63" w14:textId="4BFFC3CC" w:rsidR="005C3E29" w:rsidRPr="00624A9B" w:rsidRDefault="005C3E29" w:rsidP="00725D85">
            <w:pPr>
              <w:pStyle w:val="aff1"/>
              <w:numPr>
                <w:ilvl w:val="0"/>
                <w:numId w:val="33"/>
              </w:numPr>
              <w:shd w:val="clear" w:color="auto" w:fill="FFFFFF" w:themeFill="background1"/>
              <w:ind w:left="0" w:firstLine="298"/>
              <w:jc w:val="both"/>
              <w:rPr>
                <w:lang w:eastAsia="en-US"/>
              </w:rPr>
            </w:pPr>
            <w:r w:rsidRPr="00624A9B">
              <w:rPr>
                <w:rFonts w:ascii="Times New Roman" w:hAnsi="Times New Roman" w:cs="Times New Roman"/>
                <w:lang w:eastAsia="en-US"/>
              </w:rPr>
              <w:t>Организация и качественное производство буровзрывных работ.</w:t>
            </w:r>
          </w:p>
          <w:p w14:paraId="28EBE447" w14:textId="40C4B305" w:rsidR="005C3E29" w:rsidRPr="00624A9B" w:rsidRDefault="005C3E29" w:rsidP="00725D85">
            <w:pPr>
              <w:pStyle w:val="aff1"/>
              <w:numPr>
                <w:ilvl w:val="0"/>
                <w:numId w:val="33"/>
              </w:numPr>
              <w:shd w:val="clear" w:color="auto" w:fill="FFFFFF" w:themeFill="background1"/>
              <w:ind w:left="0" w:firstLine="298"/>
              <w:jc w:val="both"/>
              <w:rPr>
                <w:lang w:eastAsia="en-US"/>
              </w:rPr>
            </w:pPr>
            <w:r w:rsidRPr="00624A9B">
              <w:rPr>
                <w:rFonts w:ascii="Times New Roman" w:hAnsi="Times New Roman" w:cs="Times New Roman"/>
                <w:lang w:eastAsia="en-US"/>
              </w:rPr>
              <w:t>Поставка, транспортирование, разгрузка, погрузка, хранение и обеспечение сохранности компонентов ВМ для производства ВВ и средств инициирования.</w:t>
            </w:r>
          </w:p>
          <w:p w14:paraId="7CA1493D" w14:textId="6FD96AFD" w:rsidR="005C3E29" w:rsidRPr="00624A9B" w:rsidRDefault="005C3E29" w:rsidP="00725D85">
            <w:pPr>
              <w:pStyle w:val="aff1"/>
              <w:numPr>
                <w:ilvl w:val="0"/>
                <w:numId w:val="33"/>
              </w:numPr>
              <w:shd w:val="clear" w:color="auto" w:fill="FFFFFF" w:themeFill="background1"/>
              <w:ind w:left="0" w:firstLine="298"/>
              <w:jc w:val="both"/>
              <w:rPr>
                <w:lang w:eastAsia="en-US"/>
              </w:rPr>
            </w:pPr>
            <w:r w:rsidRPr="00624A9B">
              <w:rPr>
                <w:rFonts w:ascii="Times New Roman" w:hAnsi="Times New Roman" w:cs="Times New Roman"/>
                <w:lang w:eastAsia="en-US"/>
              </w:rPr>
              <w:t xml:space="preserve">Сопровождение при перевозке ВМ, ВВ и средств инициирования, </w:t>
            </w:r>
            <w:r w:rsidR="00624A9B" w:rsidRPr="00624A9B">
              <w:rPr>
                <w:rFonts w:ascii="Times New Roman" w:hAnsi="Times New Roman" w:cs="Times New Roman"/>
                <w:lang w:eastAsia="en-US"/>
              </w:rPr>
              <w:t>охран</w:t>
            </w:r>
            <w:r w:rsidR="00624A9B">
              <w:rPr>
                <w:rFonts w:ascii="Times New Roman" w:hAnsi="Times New Roman" w:cs="Times New Roman"/>
                <w:lang w:eastAsia="en-US"/>
              </w:rPr>
              <w:t>а</w:t>
            </w:r>
            <w:r w:rsidR="00624A9B" w:rsidRPr="00624A9B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624A9B">
              <w:rPr>
                <w:rFonts w:ascii="Times New Roman" w:hAnsi="Times New Roman" w:cs="Times New Roman"/>
                <w:lang w:eastAsia="en-US"/>
              </w:rPr>
              <w:t>заряжаемых блоков.</w:t>
            </w:r>
          </w:p>
          <w:p w14:paraId="52839402" w14:textId="70BC2D67" w:rsidR="005C3E29" w:rsidRPr="004D2F2B" w:rsidRDefault="005C3E29" w:rsidP="00725D85">
            <w:pPr>
              <w:pStyle w:val="aff1"/>
              <w:numPr>
                <w:ilvl w:val="0"/>
                <w:numId w:val="33"/>
              </w:numPr>
              <w:shd w:val="clear" w:color="auto" w:fill="FFFFFF" w:themeFill="background1"/>
              <w:ind w:left="0" w:firstLine="298"/>
              <w:jc w:val="both"/>
              <w:outlineLvl w:val="1"/>
              <w:rPr>
                <w:lang w:eastAsia="en-US"/>
              </w:rPr>
            </w:pPr>
            <w:bookmarkStart w:id="6" w:name="_Toc109033039"/>
            <w:r w:rsidRPr="00624A9B">
              <w:rPr>
                <w:rFonts w:ascii="Times New Roman" w:hAnsi="Times New Roman" w:cs="Times New Roman"/>
                <w:lang w:eastAsia="en-US"/>
              </w:rPr>
              <w:t>Оцепление опасной зоны взрыва</w:t>
            </w:r>
            <w:r w:rsidR="00624A9B">
              <w:rPr>
                <w:rFonts w:ascii="Times New Roman" w:hAnsi="Times New Roman" w:cs="Times New Roman"/>
                <w:lang w:eastAsia="en-US"/>
              </w:rPr>
              <w:t>,</w:t>
            </w:r>
            <w:r w:rsidRPr="00624A9B">
              <w:rPr>
                <w:rFonts w:ascii="Times New Roman" w:hAnsi="Times New Roman" w:cs="Times New Roman"/>
                <w:lang w:eastAsia="en-US"/>
              </w:rPr>
              <w:t xml:space="preserve"> её </w:t>
            </w:r>
            <w:r w:rsidR="00624A9B" w:rsidRPr="00624A9B">
              <w:rPr>
                <w:rFonts w:ascii="Times New Roman" w:hAnsi="Times New Roman" w:cs="Times New Roman"/>
                <w:lang w:eastAsia="en-US"/>
              </w:rPr>
              <w:t>охран</w:t>
            </w:r>
            <w:r w:rsidR="00624A9B">
              <w:rPr>
                <w:rFonts w:ascii="Times New Roman" w:hAnsi="Times New Roman" w:cs="Times New Roman"/>
                <w:lang w:eastAsia="en-US"/>
              </w:rPr>
              <w:t>а</w:t>
            </w:r>
            <w:r w:rsidR="00624A9B" w:rsidRPr="00624A9B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624A9B">
              <w:rPr>
                <w:rFonts w:ascii="Times New Roman" w:hAnsi="Times New Roman" w:cs="Times New Roman"/>
                <w:lang w:eastAsia="en-US"/>
              </w:rPr>
              <w:t>с привлечением персонала и техники.</w:t>
            </w:r>
            <w:bookmarkEnd w:id="6"/>
          </w:p>
        </w:tc>
      </w:tr>
      <w:tr w:rsidR="005C3E29" w:rsidRPr="004D2F2B" w14:paraId="58CBFCDB" w14:textId="77777777" w:rsidTr="005C577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30CCC" w14:textId="77777777" w:rsidR="005C3E29" w:rsidRPr="004D2F2B" w:rsidRDefault="005C3E29" w:rsidP="008D7FD2">
            <w:pPr>
              <w:pStyle w:val="aff1"/>
              <w:numPr>
                <w:ilvl w:val="0"/>
                <w:numId w:val="7"/>
              </w:numPr>
              <w:shd w:val="clear" w:color="auto" w:fill="FFFFFF" w:themeFill="background1"/>
              <w:autoSpaceDE/>
              <w:autoSpaceDN/>
              <w:adjustRightInd/>
              <w:ind w:left="149"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Исходные данные для планирования работ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EBC68" w14:textId="77777777" w:rsidR="005C3E29" w:rsidRPr="004D2F2B" w:rsidRDefault="005C3E29" w:rsidP="00D422BE">
            <w:pPr>
              <w:widowControl w:val="0"/>
              <w:shd w:val="clear" w:color="auto" w:fill="FFFFFF" w:themeFill="background1"/>
              <w:ind w:firstLine="440"/>
              <w:jc w:val="both"/>
              <w:rPr>
                <w:lang w:eastAsia="en-US"/>
              </w:rPr>
            </w:pPr>
            <w:r w:rsidRPr="004D2F2B">
              <w:rPr>
                <w:lang w:eastAsia="en-US"/>
              </w:rPr>
              <w:t xml:space="preserve">1. Лицензия ЧИТ 12995 БЭ с целевым назначением и видами работ: для геологического изучения, включающего поиски и оценку месторождений полезных ископаемых, разведки и добычи полезных ископаемых, в том числе использования отходов добычи полезных ископаемых и связанных с ней перерабатывающих </w:t>
            </w:r>
            <w:r w:rsidRPr="004D2F2B">
              <w:rPr>
                <w:lang w:eastAsia="en-US"/>
              </w:rPr>
              <w:lastRenderedPageBreak/>
              <w:t xml:space="preserve">производств на </w:t>
            </w:r>
            <w:proofErr w:type="spellStart"/>
            <w:r w:rsidRPr="004D2F2B">
              <w:rPr>
                <w:lang w:eastAsia="en-US"/>
              </w:rPr>
              <w:t>Быстринской</w:t>
            </w:r>
            <w:proofErr w:type="spellEnd"/>
            <w:r w:rsidRPr="004D2F2B">
              <w:rPr>
                <w:lang w:eastAsia="en-US"/>
              </w:rPr>
              <w:t xml:space="preserve"> площади в Забайкальском крае (сроком до 20.02.2030 г.).</w:t>
            </w:r>
          </w:p>
          <w:p w14:paraId="2E9EDADE" w14:textId="77777777" w:rsidR="005C3E29" w:rsidRPr="004D2F2B" w:rsidRDefault="005C3E29" w:rsidP="00D422BE">
            <w:pPr>
              <w:widowControl w:val="0"/>
              <w:shd w:val="clear" w:color="auto" w:fill="FFFFFF" w:themeFill="background1"/>
              <w:ind w:firstLine="440"/>
              <w:jc w:val="both"/>
              <w:rPr>
                <w:lang w:eastAsia="en-US"/>
              </w:rPr>
            </w:pPr>
            <w:r w:rsidRPr="004D2F2B">
              <w:rPr>
                <w:lang w:eastAsia="en-US"/>
              </w:rPr>
              <w:t>2. Лицензия на осуществление деятельности по производству маркшейдерских работ № ПМ-69-000489.</w:t>
            </w:r>
          </w:p>
          <w:p w14:paraId="1F3F3E82" w14:textId="77777777" w:rsidR="005C3E29" w:rsidRPr="004D2F2B" w:rsidRDefault="005C3E29" w:rsidP="00D422BE">
            <w:pPr>
              <w:widowControl w:val="0"/>
              <w:shd w:val="clear" w:color="auto" w:fill="FFFFFF" w:themeFill="background1"/>
              <w:ind w:firstLine="440"/>
              <w:jc w:val="both"/>
              <w:rPr>
                <w:lang w:eastAsia="en-US"/>
              </w:rPr>
            </w:pPr>
            <w:r w:rsidRPr="004D2F2B">
              <w:rPr>
                <w:lang w:eastAsia="en-US"/>
              </w:rPr>
              <w:t>3. Проектная документация и результаты инженерных изысканий «</w:t>
            </w:r>
            <w:proofErr w:type="spellStart"/>
            <w:r w:rsidRPr="004D2F2B">
              <w:rPr>
                <w:lang w:eastAsia="en-US"/>
              </w:rPr>
              <w:t>Быстринский</w:t>
            </w:r>
            <w:proofErr w:type="spellEnd"/>
            <w:r w:rsidRPr="004D2F2B">
              <w:rPr>
                <w:lang w:eastAsia="en-US"/>
              </w:rPr>
              <w:t xml:space="preserve"> горно-обогатительный комбинат (ГОК). Корректировка» получившая положительное заключение ФАУ «</w:t>
            </w:r>
            <w:proofErr w:type="spellStart"/>
            <w:r w:rsidRPr="004D2F2B">
              <w:rPr>
                <w:lang w:eastAsia="en-US"/>
              </w:rPr>
              <w:t>Главгосэкспертиза</w:t>
            </w:r>
            <w:proofErr w:type="spellEnd"/>
            <w:r w:rsidRPr="004D2F2B">
              <w:rPr>
                <w:lang w:eastAsia="en-US"/>
              </w:rPr>
              <w:t xml:space="preserve"> России (№00489-18/ГГЭ-08263/24-1 от 06.09.2018 г.).</w:t>
            </w:r>
          </w:p>
          <w:p w14:paraId="584DBC1E" w14:textId="77777777" w:rsidR="005C3E29" w:rsidRPr="004D2F2B" w:rsidRDefault="005C3E29" w:rsidP="00D422BE">
            <w:pPr>
              <w:widowControl w:val="0"/>
              <w:shd w:val="clear" w:color="auto" w:fill="FFFFFF" w:themeFill="background1"/>
              <w:ind w:firstLine="440"/>
              <w:jc w:val="both"/>
              <w:rPr>
                <w:lang w:eastAsia="en-US"/>
              </w:rPr>
            </w:pPr>
            <w:r w:rsidRPr="004D2F2B">
              <w:rPr>
                <w:lang w:eastAsia="en-US"/>
              </w:rPr>
              <w:t>4. Горноотводный акт от 22.04.2019 № 75-6900-01588 сроком действия до 20.02.2030.</w:t>
            </w:r>
          </w:p>
          <w:p w14:paraId="3936C243" w14:textId="77777777" w:rsidR="005C3E29" w:rsidRPr="004D2F2B" w:rsidRDefault="005C3E29" w:rsidP="00D422BE">
            <w:pPr>
              <w:widowControl w:val="0"/>
              <w:shd w:val="clear" w:color="auto" w:fill="FFFFFF" w:themeFill="background1"/>
              <w:ind w:firstLine="440"/>
              <w:jc w:val="both"/>
              <w:rPr>
                <w:lang w:eastAsia="en-US"/>
              </w:rPr>
            </w:pPr>
            <w:r w:rsidRPr="004D2F2B">
              <w:rPr>
                <w:lang w:eastAsia="en-US"/>
              </w:rPr>
              <w:t xml:space="preserve">5. Свидетельство о регистрации опасных производственных объектов в государственном реестре ОПО Забайкальского управления </w:t>
            </w:r>
            <w:proofErr w:type="spellStart"/>
            <w:r w:rsidRPr="004D2F2B">
              <w:rPr>
                <w:lang w:eastAsia="en-US"/>
              </w:rPr>
              <w:t>Ростехнадзора</w:t>
            </w:r>
            <w:proofErr w:type="spellEnd"/>
            <w:r w:rsidRPr="004D2F2B">
              <w:rPr>
                <w:lang w:eastAsia="en-US"/>
              </w:rPr>
              <w:t xml:space="preserve"> (свидетельство ОПО №А69-00664).</w:t>
            </w:r>
          </w:p>
          <w:p w14:paraId="04C74562" w14:textId="5AC1B947" w:rsidR="005C3E29" w:rsidRPr="004D2F2B" w:rsidRDefault="005C3E29" w:rsidP="00D422BE">
            <w:pPr>
              <w:widowControl w:val="0"/>
              <w:shd w:val="clear" w:color="auto" w:fill="FFFFFF" w:themeFill="background1"/>
              <w:ind w:firstLine="440"/>
              <w:jc w:val="both"/>
              <w:rPr>
                <w:lang w:eastAsia="en-US"/>
              </w:rPr>
            </w:pPr>
            <w:r w:rsidRPr="004D2F2B">
              <w:rPr>
                <w:lang w:eastAsia="en-US"/>
              </w:rPr>
              <w:t>6.</w:t>
            </w:r>
            <w:r w:rsidR="005F365A" w:rsidRPr="004D2F2B">
              <w:rPr>
                <w:lang w:eastAsia="en-US"/>
              </w:rPr>
              <w:t xml:space="preserve"> Технический проект разработки открытым способом </w:t>
            </w:r>
            <w:proofErr w:type="spellStart"/>
            <w:r w:rsidR="005F365A" w:rsidRPr="004D2F2B">
              <w:rPr>
                <w:lang w:eastAsia="en-US"/>
              </w:rPr>
              <w:t>Быстринского</w:t>
            </w:r>
            <w:proofErr w:type="spellEnd"/>
            <w:r w:rsidR="005F365A" w:rsidRPr="004D2F2B">
              <w:rPr>
                <w:lang w:eastAsia="en-US"/>
              </w:rPr>
              <w:t xml:space="preserve"> месторождения (3 очередь).</w:t>
            </w:r>
          </w:p>
          <w:p w14:paraId="5C2C8B2E" w14:textId="77777777" w:rsidR="005C3E29" w:rsidRPr="004D2F2B" w:rsidRDefault="005C3E29" w:rsidP="00D422BE">
            <w:pPr>
              <w:widowControl w:val="0"/>
              <w:shd w:val="clear" w:color="auto" w:fill="FFFFFF" w:themeFill="background1"/>
              <w:ind w:firstLine="440"/>
              <w:jc w:val="both"/>
              <w:rPr>
                <w:lang w:eastAsia="en-US"/>
              </w:rPr>
            </w:pPr>
            <w:r w:rsidRPr="004D2F2B">
              <w:rPr>
                <w:lang w:eastAsia="en-US"/>
              </w:rPr>
              <w:t>8. Проекты «Техническое перевооружение технологических комплексов ООО «ГРК «</w:t>
            </w:r>
            <w:proofErr w:type="spellStart"/>
            <w:r w:rsidRPr="004D2F2B">
              <w:rPr>
                <w:lang w:eastAsia="en-US"/>
              </w:rPr>
              <w:t>Быстринское</w:t>
            </w:r>
            <w:proofErr w:type="spellEnd"/>
            <w:r w:rsidRPr="004D2F2B">
              <w:rPr>
                <w:lang w:eastAsia="en-US"/>
              </w:rPr>
              <w:t>», получившие положительные заключения экспертизы промышленной безопасности за № 04/11-17-ГР/ТП; №21/11-19-ГР/ТП.</w:t>
            </w:r>
          </w:p>
          <w:p w14:paraId="01583ABB" w14:textId="77777777" w:rsidR="005C3E29" w:rsidRPr="004D2F2B" w:rsidRDefault="005C3E29" w:rsidP="00D422BE">
            <w:pPr>
              <w:widowControl w:val="0"/>
              <w:shd w:val="clear" w:color="auto" w:fill="FFFFFF" w:themeFill="background1"/>
              <w:ind w:firstLine="440"/>
              <w:jc w:val="both"/>
              <w:rPr>
                <w:lang w:eastAsia="en-US"/>
              </w:rPr>
            </w:pPr>
            <w:r w:rsidRPr="004D2F2B">
              <w:rPr>
                <w:lang w:eastAsia="en-US"/>
              </w:rPr>
              <w:t xml:space="preserve">9. Лицензия на осуществление эксплуатации взрывопожароопасных и химически опасных производственных объектов </w:t>
            </w:r>
            <w:r w:rsidRPr="004D2F2B">
              <w:rPr>
                <w:lang w:val="en-US" w:eastAsia="en-US"/>
              </w:rPr>
              <w:t>I</w:t>
            </w:r>
            <w:r w:rsidRPr="004D2F2B">
              <w:rPr>
                <w:lang w:eastAsia="en-US"/>
              </w:rPr>
              <w:t xml:space="preserve">, </w:t>
            </w:r>
            <w:r w:rsidRPr="004D2F2B">
              <w:rPr>
                <w:lang w:val="en-US" w:eastAsia="en-US"/>
              </w:rPr>
              <w:t>II</w:t>
            </w:r>
            <w:r w:rsidRPr="004D2F2B">
              <w:rPr>
                <w:lang w:eastAsia="en-US"/>
              </w:rPr>
              <w:t xml:space="preserve">, и </w:t>
            </w:r>
            <w:r w:rsidRPr="004D2F2B">
              <w:rPr>
                <w:lang w:val="en-US" w:eastAsia="en-US"/>
              </w:rPr>
              <w:t>III</w:t>
            </w:r>
            <w:r w:rsidRPr="004D2F2B">
              <w:rPr>
                <w:lang w:eastAsia="en-US"/>
              </w:rPr>
              <w:t xml:space="preserve"> классов опасности №ВХ-69-000609 от 3 сентября 2019 г.</w:t>
            </w:r>
          </w:p>
          <w:p w14:paraId="6B99F38A" w14:textId="31743D11" w:rsidR="005F365A" w:rsidRPr="004D2F2B" w:rsidRDefault="005F365A" w:rsidP="005F365A">
            <w:pPr>
              <w:widowControl w:val="0"/>
              <w:shd w:val="clear" w:color="auto" w:fill="FFFFFF" w:themeFill="background1"/>
              <w:ind w:firstLine="440"/>
              <w:jc w:val="both"/>
              <w:rPr>
                <w:lang w:eastAsia="en-US"/>
              </w:rPr>
            </w:pPr>
            <w:r w:rsidRPr="004D2F2B">
              <w:rPr>
                <w:lang w:eastAsia="en-US"/>
              </w:rPr>
              <w:t xml:space="preserve">10. </w:t>
            </w:r>
            <w:r w:rsidRPr="004D2F2B">
              <w:rPr>
                <w:lang w:eastAsia="en-US"/>
              </w:rPr>
              <w:tab/>
              <w:t>П</w:t>
            </w:r>
            <w:r w:rsidR="007754C2" w:rsidRPr="004D2F2B">
              <w:rPr>
                <w:lang w:eastAsia="en-US"/>
              </w:rPr>
              <w:t>лан развития горных работ</w:t>
            </w:r>
            <w:r w:rsidRPr="004D2F2B">
              <w:rPr>
                <w:lang w:eastAsia="en-US"/>
              </w:rPr>
              <w:t xml:space="preserve"> на год, согласованны</w:t>
            </w:r>
            <w:r w:rsidR="007754C2" w:rsidRPr="004D2F2B">
              <w:rPr>
                <w:lang w:eastAsia="en-US"/>
              </w:rPr>
              <w:t>й</w:t>
            </w:r>
            <w:r w:rsidRPr="004D2F2B">
              <w:rPr>
                <w:lang w:eastAsia="en-US"/>
              </w:rPr>
              <w:t xml:space="preserve"> </w:t>
            </w:r>
            <w:r w:rsidR="007754C2" w:rsidRPr="004D2F2B">
              <w:rPr>
                <w:lang w:eastAsia="en-US"/>
              </w:rPr>
              <w:t xml:space="preserve">в территориальном органе </w:t>
            </w:r>
            <w:proofErr w:type="spellStart"/>
            <w:r w:rsidR="007754C2" w:rsidRPr="004D2F2B">
              <w:rPr>
                <w:lang w:eastAsia="en-US"/>
              </w:rPr>
              <w:t>Ростехнадзора</w:t>
            </w:r>
            <w:proofErr w:type="spellEnd"/>
            <w:r w:rsidRPr="004D2F2B">
              <w:rPr>
                <w:lang w:eastAsia="en-US"/>
              </w:rPr>
              <w:t>.</w:t>
            </w:r>
          </w:p>
          <w:p w14:paraId="33E44F89" w14:textId="5C4FCA8A" w:rsidR="005F365A" w:rsidRPr="004D2F2B" w:rsidRDefault="005F365A" w:rsidP="005F365A">
            <w:pPr>
              <w:widowControl w:val="0"/>
              <w:shd w:val="clear" w:color="auto" w:fill="FFFFFF" w:themeFill="background1"/>
              <w:ind w:firstLine="440"/>
              <w:jc w:val="both"/>
              <w:rPr>
                <w:lang w:eastAsia="en-US"/>
              </w:rPr>
            </w:pPr>
            <w:r w:rsidRPr="004D2F2B">
              <w:rPr>
                <w:lang w:eastAsia="en-US"/>
              </w:rPr>
              <w:t>11.</w:t>
            </w:r>
            <w:r w:rsidRPr="004D2F2B">
              <w:rPr>
                <w:lang w:eastAsia="en-US"/>
              </w:rPr>
              <w:tab/>
              <w:t>Типовой проект буровзрывных (взрывных) работ</w:t>
            </w:r>
            <w:r w:rsidR="007754C2" w:rsidRPr="004D2F2B">
              <w:rPr>
                <w:lang w:eastAsia="en-US"/>
              </w:rPr>
              <w:t>, утвержденный Подрядчиком и согласованный с Заказчиком.</w:t>
            </w:r>
          </w:p>
        </w:tc>
      </w:tr>
      <w:tr w:rsidR="005C3E29" w:rsidRPr="004D2F2B" w14:paraId="07913617" w14:textId="77777777" w:rsidTr="005C577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03F58" w14:textId="77777777" w:rsidR="005C3E29" w:rsidRPr="004D2F2B" w:rsidRDefault="005C3E29" w:rsidP="00C5096D">
            <w:pPr>
              <w:pStyle w:val="aff1"/>
              <w:numPr>
                <w:ilvl w:val="0"/>
                <w:numId w:val="7"/>
              </w:numPr>
              <w:shd w:val="clear" w:color="auto" w:fill="FFFFFF" w:themeFill="background1"/>
              <w:autoSpaceDE/>
              <w:autoSpaceDN/>
              <w:adjustRightInd/>
              <w:ind w:left="7" w:firstLine="141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lastRenderedPageBreak/>
              <w:t>Срок выполнения работ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3BE25" w14:textId="336F00D8" w:rsidR="005C3E29" w:rsidRPr="004D2F2B" w:rsidRDefault="005F365A" w:rsidP="00D422BE">
            <w:pPr>
              <w:widowControl w:val="0"/>
              <w:shd w:val="clear" w:color="auto" w:fill="FFFFFF" w:themeFill="background1"/>
              <w:ind w:firstLine="440"/>
              <w:jc w:val="both"/>
              <w:rPr>
                <w:rFonts w:eastAsia="Calibri"/>
                <w:color w:val="000000"/>
                <w:lang w:eastAsia="en-US"/>
              </w:rPr>
            </w:pPr>
            <w:r w:rsidRPr="004D2F2B">
              <w:rPr>
                <w:rFonts w:eastAsia="Calibri"/>
                <w:color w:val="000000"/>
                <w:lang w:eastAsia="en-US"/>
              </w:rPr>
              <w:t>С 01.01.2026г по 31.12.2028г</w:t>
            </w:r>
            <w:r w:rsidR="009A309E">
              <w:rPr>
                <w:rFonts w:eastAsia="Calibri"/>
                <w:color w:val="000000"/>
                <w:lang w:eastAsia="en-US"/>
              </w:rPr>
              <w:t>.</w:t>
            </w:r>
          </w:p>
          <w:p w14:paraId="3958325F" w14:textId="25512EE1" w:rsidR="00E13535" w:rsidRPr="004D2F2B" w:rsidRDefault="00E13535" w:rsidP="00D422BE">
            <w:pPr>
              <w:widowControl w:val="0"/>
              <w:shd w:val="clear" w:color="auto" w:fill="FFFFFF" w:themeFill="background1"/>
              <w:ind w:firstLine="440"/>
              <w:jc w:val="both"/>
              <w:rPr>
                <w:lang w:eastAsia="en-US"/>
              </w:rPr>
            </w:pPr>
            <w:r w:rsidRPr="004D2F2B">
              <w:rPr>
                <w:lang w:eastAsia="en-US"/>
              </w:rPr>
              <w:t>Работы выполняются по заявкам Заказчика, календарным графикам производства взрывных работ и в соответствии с фактической потребностью.</w:t>
            </w:r>
          </w:p>
        </w:tc>
      </w:tr>
      <w:tr w:rsidR="005C3E29" w:rsidRPr="004D2F2B" w14:paraId="730A3250" w14:textId="77777777" w:rsidTr="005C577F">
        <w:trPr>
          <w:trHeight w:val="14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4C015" w14:textId="77777777" w:rsidR="005C3E29" w:rsidRPr="004D2F2B" w:rsidRDefault="005C3E29" w:rsidP="008D7FD2">
            <w:pPr>
              <w:pStyle w:val="aff1"/>
              <w:numPr>
                <w:ilvl w:val="0"/>
                <w:numId w:val="7"/>
              </w:numPr>
              <w:shd w:val="clear" w:color="auto" w:fill="FFFFFF" w:themeFill="background1"/>
              <w:autoSpaceDE/>
              <w:autoSpaceDN/>
              <w:adjustRightInd/>
              <w:ind w:left="7" w:firstLine="142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Проектирование буровзрывных  работ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9DA84" w14:textId="0FB80DAA" w:rsidR="005C3E29" w:rsidRPr="004D2F2B" w:rsidRDefault="005C3E29" w:rsidP="00D422BE">
            <w:pPr>
              <w:widowControl w:val="0"/>
              <w:shd w:val="clear" w:color="auto" w:fill="FFFFFF" w:themeFill="background1"/>
              <w:ind w:left="12" w:firstLine="427"/>
              <w:jc w:val="both"/>
              <w:rPr>
                <w:lang w:eastAsia="en-US"/>
              </w:rPr>
            </w:pPr>
            <w:r w:rsidRPr="004D2F2B">
              <w:rPr>
                <w:lang w:eastAsia="en-US"/>
              </w:rPr>
              <w:t xml:space="preserve">1. </w:t>
            </w:r>
            <w:r w:rsidR="005F365A" w:rsidRPr="004D2F2B">
              <w:rPr>
                <w:lang w:eastAsia="en-US"/>
              </w:rPr>
              <w:t>Проекты на бурение, на массовый взрыв и схемы монтажа взрывной сети подготавливаются Подрядчиком и согласовываются с Заказчиком.</w:t>
            </w:r>
          </w:p>
          <w:p w14:paraId="74A0E193" w14:textId="21739C41" w:rsidR="005C3E29" w:rsidRPr="004D2F2B" w:rsidRDefault="005C3E29" w:rsidP="00D422BE">
            <w:pPr>
              <w:widowControl w:val="0"/>
              <w:shd w:val="clear" w:color="auto" w:fill="FFFFFF" w:themeFill="background1"/>
              <w:ind w:left="12" w:firstLine="427"/>
              <w:jc w:val="both"/>
              <w:rPr>
                <w:lang w:eastAsia="en-US"/>
              </w:rPr>
            </w:pPr>
            <w:r w:rsidRPr="004D2F2B">
              <w:rPr>
                <w:lang w:eastAsia="en-US"/>
              </w:rPr>
              <w:t>2. Проекты массового взрыва и паспорта на буровые работы должны утверждаться техническим руководителем организации, ведущей взрывные работы и согласовываться техническим руководителем организации – заказчика</w:t>
            </w:r>
            <w:r w:rsidR="0052708E">
              <w:rPr>
                <w:lang w:eastAsia="en-US"/>
              </w:rPr>
              <w:t xml:space="preserve"> (Главный инженер Рудника)</w:t>
            </w:r>
            <w:r w:rsidRPr="004D2F2B">
              <w:rPr>
                <w:lang w:eastAsia="en-US"/>
              </w:rPr>
              <w:t xml:space="preserve">.  </w:t>
            </w:r>
          </w:p>
          <w:p w14:paraId="5AFACC9F" w14:textId="62813BE6" w:rsidR="005C3E29" w:rsidRPr="004D2F2B" w:rsidRDefault="005C3E29" w:rsidP="00D422BE">
            <w:pPr>
              <w:widowControl w:val="0"/>
              <w:shd w:val="clear" w:color="auto" w:fill="FFFFFF" w:themeFill="background1"/>
              <w:ind w:left="12" w:firstLine="427"/>
              <w:jc w:val="both"/>
              <w:rPr>
                <w:lang w:eastAsia="en-US"/>
              </w:rPr>
            </w:pPr>
            <w:r w:rsidRPr="004D2F2B">
              <w:rPr>
                <w:lang w:eastAsia="en-US"/>
              </w:rPr>
              <w:t xml:space="preserve">3. При проектировании соблюдаются следующие параметры: </w:t>
            </w:r>
          </w:p>
          <w:p w14:paraId="6288D24A" w14:textId="77777777" w:rsidR="005C3E29" w:rsidRPr="004D2F2B" w:rsidRDefault="005C3E29" w:rsidP="00D422BE">
            <w:pPr>
              <w:widowControl w:val="0"/>
              <w:shd w:val="clear" w:color="auto" w:fill="FFFFFF" w:themeFill="background1"/>
              <w:ind w:firstLine="427"/>
              <w:jc w:val="both"/>
              <w:rPr>
                <w:lang w:eastAsia="en-US"/>
              </w:rPr>
            </w:pPr>
            <w:r w:rsidRPr="004D2F2B">
              <w:rPr>
                <w:lang w:eastAsia="en-US"/>
              </w:rPr>
              <w:t>На буровые работы:</w:t>
            </w:r>
          </w:p>
          <w:p w14:paraId="35F85B9E" w14:textId="77777777" w:rsidR="005C3E29" w:rsidRPr="004D2F2B" w:rsidRDefault="005C3E29" w:rsidP="004740BA">
            <w:pPr>
              <w:pStyle w:val="aff1"/>
              <w:numPr>
                <w:ilvl w:val="0"/>
                <w:numId w:val="10"/>
              </w:numPr>
              <w:shd w:val="clear" w:color="auto" w:fill="FFFFFF" w:themeFill="background1"/>
              <w:autoSpaceDE/>
              <w:autoSpaceDN/>
              <w:adjustRightInd/>
              <w:ind w:left="15" w:firstLine="425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высота уступа вскрышных блоков 8–16 м;</w:t>
            </w:r>
          </w:p>
          <w:p w14:paraId="13DF841C" w14:textId="77777777" w:rsidR="005C3E29" w:rsidRPr="004D2F2B" w:rsidRDefault="005C3E29" w:rsidP="004740BA">
            <w:pPr>
              <w:pStyle w:val="aff1"/>
              <w:numPr>
                <w:ilvl w:val="0"/>
                <w:numId w:val="10"/>
              </w:numPr>
              <w:shd w:val="clear" w:color="auto" w:fill="FFFFFF" w:themeFill="background1"/>
              <w:autoSpaceDE/>
              <w:autoSpaceDN/>
              <w:adjustRightInd/>
              <w:ind w:left="15" w:firstLine="425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высота уступа рудных блоков 8 м;</w:t>
            </w:r>
          </w:p>
          <w:p w14:paraId="00DBD322" w14:textId="0D210FB8" w:rsidR="005C3E29" w:rsidRPr="004D2F2B" w:rsidRDefault="005C3E29" w:rsidP="004740BA">
            <w:pPr>
              <w:pStyle w:val="aff1"/>
              <w:numPr>
                <w:ilvl w:val="0"/>
                <w:numId w:val="10"/>
              </w:numPr>
              <w:shd w:val="clear" w:color="auto" w:fill="FFFFFF" w:themeFill="background1"/>
              <w:autoSpaceDE/>
              <w:autoSpaceDN/>
              <w:adjustRightInd/>
              <w:ind w:left="15" w:firstLine="425"/>
              <w:jc w:val="both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4D2F2B">
              <w:rPr>
                <w:rFonts w:ascii="Times New Roman" w:hAnsi="Times New Roman" w:cs="Times New Roman"/>
                <w:lang w:eastAsia="en-US"/>
              </w:rPr>
              <w:t>перебур</w:t>
            </w:r>
            <w:proofErr w:type="spellEnd"/>
            <w:r w:rsidRPr="004D2F2B">
              <w:rPr>
                <w:rFonts w:ascii="Times New Roman" w:hAnsi="Times New Roman" w:cs="Times New Roman"/>
                <w:lang w:eastAsia="en-US"/>
              </w:rPr>
              <w:t xml:space="preserve"> вертикальных скважин 0,5–</w:t>
            </w:r>
            <w:r w:rsidRPr="00796A71">
              <w:rPr>
                <w:rFonts w:ascii="Times New Roman" w:hAnsi="Times New Roman" w:cs="Times New Roman"/>
                <w:lang w:eastAsia="en-US"/>
              </w:rPr>
              <w:t>2,</w:t>
            </w:r>
            <w:r w:rsidR="00B4611C" w:rsidRPr="00796A71">
              <w:rPr>
                <w:rFonts w:ascii="Times New Roman" w:hAnsi="Times New Roman" w:cs="Times New Roman"/>
                <w:lang w:eastAsia="en-US"/>
              </w:rPr>
              <w:t>5</w:t>
            </w:r>
            <w:r w:rsidRPr="004D2F2B">
              <w:rPr>
                <w:rFonts w:ascii="Times New Roman" w:hAnsi="Times New Roman" w:cs="Times New Roman"/>
                <w:lang w:eastAsia="en-US"/>
              </w:rPr>
              <w:t xml:space="preserve"> м;</w:t>
            </w:r>
          </w:p>
          <w:p w14:paraId="50662B3F" w14:textId="77777777" w:rsidR="005F365A" w:rsidRPr="004D2F2B" w:rsidRDefault="005C3E29" w:rsidP="004740BA">
            <w:pPr>
              <w:pStyle w:val="aff1"/>
              <w:numPr>
                <w:ilvl w:val="0"/>
                <w:numId w:val="10"/>
              </w:numPr>
              <w:shd w:val="clear" w:color="auto" w:fill="FFFFFF" w:themeFill="background1"/>
              <w:autoSpaceDE/>
              <w:autoSpaceDN/>
              <w:adjustRightInd/>
              <w:ind w:left="15" w:firstLine="425"/>
              <w:jc w:val="both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4D2F2B">
              <w:rPr>
                <w:rFonts w:ascii="Times New Roman" w:hAnsi="Times New Roman" w:cs="Times New Roman"/>
                <w:lang w:eastAsia="en-US"/>
              </w:rPr>
              <w:t>перебур</w:t>
            </w:r>
            <w:proofErr w:type="spellEnd"/>
            <w:r w:rsidRPr="004D2F2B">
              <w:rPr>
                <w:rFonts w:ascii="Times New Roman" w:hAnsi="Times New Roman" w:cs="Times New Roman"/>
                <w:lang w:eastAsia="en-US"/>
              </w:rPr>
              <w:t xml:space="preserve"> наклонных скважин 0,5–2,5 м.;</w:t>
            </w:r>
          </w:p>
          <w:p w14:paraId="47149264" w14:textId="77ECBEF1" w:rsidR="005F365A" w:rsidRPr="004D2F2B" w:rsidRDefault="005C3E29" w:rsidP="004740BA">
            <w:pPr>
              <w:pStyle w:val="aff1"/>
              <w:numPr>
                <w:ilvl w:val="0"/>
                <w:numId w:val="10"/>
              </w:numPr>
              <w:shd w:val="clear" w:color="auto" w:fill="FFFFFF" w:themeFill="background1"/>
              <w:autoSpaceDE/>
              <w:autoSpaceDN/>
              <w:adjustRightInd/>
              <w:ind w:left="15" w:firstLine="425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бурение контурных скважин производиться под углом 65</w:t>
            </w:r>
            <w:r w:rsidRPr="004D2F2B">
              <w:rPr>
                <w:rFonts w:ascii="Times New Roman" w:hAnsi="Times New Roman" w:cs="Times New Roman"/>
                <w:vertAlign w:val="superscript"/>
                <w:lang w:eastAsia="en-US"/>
              </w:rPr>
              <w:t xml:space="preserve">о </w:t>
            </w:r>
            <w:r w:rsidRPr="004D2F2B">
              <w:rPr>
                <w:rFonts w:ascii="Times New Roman" w:hAnsi="Times New Roman" w:cs="Times New Roman"/>
                <w:lang w:eastAsia="en-US"/>
              </w:rPr>
              <w:t>до 75</w:t>
            </w:r>
            <w:r w:rsidRPr="004D2F2B">
              <w:rPr>
                <w:rFonts w:ascii="Times New Roman" w:hAnsi="Times New Roman" w:cs="Times New Roman"/>
                <w:vertAlign w:val="superscript"/>
                <w:lang w:eastAsia="en-US"/>
              </w:rPr>
              <w:t>о</w:t>
            </w:r>
            <w:r w:rsidRPr="004D2F2B">
              <w:rPr>
                <w:rFonts w:ascii="Times New Roman" w:hAnsi="Times New Roman" w:cs="Times New Roman"/>
                <w:lang w:eastAsia="en-US"/>
              </w:rPr>
              <w:t>, расстояние между скважинами от 1,5 до 2,0 м.</w:t>
            </w:r>
          </w:p>
          <w:p w14:paraId="2964F5B4" w14:textId="77777777" w:rsidR="005C3E29" w:rsidRPr="004D2F2B" w:rsidRDefault="005C3E29" w:rsidP="00D422BE">
            <w:pPr>
              <w:widowControl w:val="0"/>
              <w:shd w:val="clear" w:color="auto" w:fill="FFFFFF" w:themeFill="background1"/>
              <w:ind w:firstLine="427"/>
              <w:jc w:val="both"/>
              <w:rPr>
                <w:lang w:eastAsia="en-US"/>
              </w:rPr>
            </w:pPr>
            <w:r w:rsidRPr="004D2F2B">
              <w:rPr>
                <w:lang w:eastAsia="en-US"/>
              </w:rPr>
              <w:t>Расстояние межу скважинами и рядами скважин:</w:t>
            </w:r>
          </w:p>
          <w:p w14:paraId="2132D462" w14:textId="77777777" w:rsidR="005C3E29" w:rsidRPr="004D2F2B" w:rsidRDefault="005C3E29" w:rsidP="004740BA">
            <w:pPr>
              <w:pStyle w:val="aff1"/>
              <w:numPr>
                <w:ilvl w:val="0"/>
                <w:numId w:val="10"/>
              </w:numPr>
              <w:shd w:val="clear" w:color="auto" w:fill="FFFFFF" w:themeFill="background1"/>
              <w:autoSpaceDE/>
              <w:autoSpaceDN/>
              <w:adjustRightInd/>
              <w:ind w:left="15" w:firstLine="425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по комплексным и золотосодержащим рудам от 4,5 м до 6,0 м;</w:t>
            </w:r>
          </w:p>
          <w:p w14:paraId="360A6CD9" w14:textId="71A90F2B" w:rsidR="005C3E29" w:rsidRPr="004D2F2B" w:rsidRDefault="005C3E29" w:rsidP="004740BA">
            <w:pPr>
              <w:pStyle w:val="aff1"/>
              <w:numPr>
                <w:ilvl w:val="0"/>
                <w:numId w:val="10"/>
              </w:numPr>
              <w:shd w:val="clear" w:color="auto" w:fill="FFFFFF" w:themeFill="background1"/>
              <w:autoSpaceDE/>
              <w:autoSpaceDN/>
              <w:adjustRightInd/>
              <w:ind w:left="15" w:firstLine="425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 xml:space="preserve">по вскрышным породам от </w:t>
            </w:r>
            <w:r w:rsidR="005F365A" w:rsidRPr="004D2F2B">
              <w:rPr>
                <w:rFonts w:ascii="Times New Roman" w:hAnsi="Times New Roman" w:cs="Times New Roman"/>
                <w:lang w:eastAsia="en-US"/>
              </w:rPr>
              <w:t>5</w:t>
            </w:r>
            <w:r w:rsidRPr="004D2F2B">
              <w:rPr>
                <w:rFonts w:ascii="Times New Roman" w:hAnsi="Times New Roman" w:cs="Times New Roman"/>
                <w:lang w:eastAsia="en-US"/>
              </w:rPr>
              <w:t>,</w:t>
            </w:r>
            <w:r w:rsidR="005F365A" w:rsidRPr="004D2F2B">
              <w:rPr>
                <w:rFonts w:ascii="Times New Roman" w:hAnsi="Times New Roman" w:cs="Times New Roman"/>
                <w:lang w:eastAsia="en-US"/>
              </w:rPr>
              <w:t>4</w:t>
            </w:r>
            <w:r w:rsidRPr="004D2F2B">
              <w:rPr>
                <w:rFonts w:ascii="Times New Roman" w:hAnsi="Times New Roman" w:cs="Times New Roman"/>
                <w:lang w:eastAsia="en-US"/>
              </w:rPr>
              <w:t xml:space="preserve"> м до 7,</w:t>
            </w:r>
            <w:r w:rsidR="005F365A" w:rsidRPr="004D2F2B">
              <w:rPr>
                <w:rFonts w:ascii="Times New Roman" w:hAnsi="Times New Roman" w:cs="Times New Roman"/>
                <w:lang w:eastAsia="en-US"/>
              </w:rPr>
              <w:t>5</w:t>
            </w:r>
            <w:r w:rsidRPr="004D2F2B">
              <w:rPr>
                <w:rFonts w:ascii="Times New Roman" w:hAnsi="Times New Roman" w:cs="Times New Roman"/>
                <w:lang w:eastAsia="en-US"/>
              </w:rPr>
              <w:t xml:space="preserve"> м.</w:t>
            </w:r>
          </w:p>
          <w:p w14:paraId="48FE91FB" w14:textId="77777777" w:rsidR="005C3E29" w:rsidRPr="004D2F2B" w:rsidRDefault="005C3E29" w:rsidP="004740BA">
            <w:pPr>
              <w:pStyle w:val="aff1"/>
              <w:numPr>
                <w:ilvl w:val="0"/>
                <w:numId w:val="11"/>
              </w:numPr>
              <w:shd w:val="clear" w:color="auto" w:fill="FFFFFF" w:themeFill="background1"/>
              <w:tabs>
                <w:tab w:val="left" w:pos="865"/>
                <w:tab w:val="left" w:pos="1149"/>
              </w:tabs>
              <w:autoSpaceDE/>
              <w:autoSpaceDN/>
              <w:adjustRightInd/>
              <w:ind w:left="0" w:firstLine="44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 xml:space="preserve">Расстояние между скважинами, как по комплексным и золотосодержащим рудам, так и по вскрышным породам, может изменяться в меньшую сторону при бурении технологических съездов, </w:t>
            </w:r>
            <w:proofErr w:type="spellStart"/>
            <w:r w:rsidRPr="004D2F2B">
              <w:rPr>
                <w:rFonts w:ascii="Times New Roman" w:hAnsi="Times New Roman" w:cs="Times New Roman"/>
                <w:lang w:eastAsia="en-US"/>
              </w:rPr>
              <w:t>подуступов</w:t>
            </w:r>
            <w:proofErr w:type="spellEnd"/>
            <w:r w:rsidRPr="004D2F2B">
              <w:rPr>
                <w:rFonts w:ascii="Times New Roman" w:hAnsi="Times New Roman" w:cs="Times New Roman"/>
                <w:lang w:eastAsia="en-US"/>
              </w:rPr>
              <w:t xml:space="preserve"> и рельефных участков, при уменьшении глубин и диаметра скважин. </w:t>
            </w:r>
          </w:p>
          <w:p w14:paraId="69331928" w14:textId="77777777" w:rsidR="005C3E29" w:rsidRPr="004D2F2B" w:rsidRDefault="005C3E29" w:rsidP="004740BA">
            <w:pPr>
              <w:pStyle w:val="aff1"/>
              <w:numPr>
                <w:ilvl w:val="0"/>
                <w:numId w:val="11"/>
              </w:numPr>
              <w:shd w:val="clear" w:color="auto" w:fill="FFFFFF" w:themeFill="background1"/>
              <w:tabs>
                <w:tab w:val="left" w:pos="865"/>
                <w:tab w:val="left" w:pos="1149"/>
              </w:tabs>
              <w:autoSpaceDE/>
              <w:autoSpaceDN/>
              <w:adjustRightInd/>
              <w:ind w:left="0" w:firstLine="44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 xml:space="preserve">Сетка скважин принимается с учетом горно-геологических условий и физико-механических свойств горных </w:t>
            </w:r>
            <w:r w:rsidRPr="004D2F2B">
              <w:rPr>
                <w:rFonts w:ascii="Times New Roman" w:hAnsi="Times New Roman" w:cs="Times New Roman"/>
                <w:lang w:eastAsia="en-US"/>
              </w:rPr>
              <w:lastRenderedPageBreak/>
              <w:t>пород.</w:t>
            </w:r>
          </w:p>
          <w:p w14:paraId="6858FE9A" w14:textId="77777777" w:rsidR="005C3E29" w:rsidRPr="004D2F2B" w:rsidRDefault="005C3E29" w:rsidP="004740BA">
            <w:pPr>
              <w:pStyle w:val="aff1"/>
              <w:numPr>
                <w:ilvl w:val="0"/>
                <w:numId w:val="11"/>
              </w:numPr>
              <w:shd w:val="clear" w:color="auto" w:fill="FFFFFF" w:themeFill="background1"/>
              <w:tabs>
                <w:tab w:val="left" w:pos="865"/>
                <w:tab w:val="left" w:pos="1149"/>
              </w:tabs>
              <w:autoSpaceDE/>
              <w:autoSpaceDN/>
              <w:adjustRightInd/>
              <w:ind w:left="0" w:firstLine="44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 xml:space="preserve">Проектирование паспортов на бурение и проектов массовых взрывов выполняется в соответствии с актуальной горно-геологической характеристикой горных пород по каждому взрывному блоку. </w:t>
            </w:r>
          </w:p>
          <w:p w14:paraId="392C4970" w14:textId="77777777" w:rsidR="005C3E29" w:rsidRPr="004D2F2B" w:rsidRDefault="005C3E29" w:rsidP="004740BA">
            <w:pPr>
              <w:pStyle w:val="aff1"/>
              <w:numPr>
                <w:ilvl w:val="0"/>
                <w:numId w:val="11"/>
              </w:numPr>
              <w:shd w:val="clear" w:color="auto" w:fill="FFFFFF" w:themeFill="background1"/>
              <w:tabs>
                <w:tab w:val="left" w:pos="865"/>
                <w:tab w:val="left" w:pos="1149"/>
              </w:tabs>
              <w:autoSpaceDE/>
              <w:autoSpaceDN/>
              <w:adjustRightInd/>
              <w:ind w:left="0" w:firstLine="44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Проектирование взрывных работ выполняется силами Подрядчика в специализированном ПО с возможностью моделирования развала ГМ.</w:t>
            </w:r>
          </w:p>
        </w:tc>
      </w:tr>
      <w:tr w:rsidR="005C3E29" w:rsidRPr="004D2F2B" w14:paraId="79D87BE8" w14:textId="77777777" w:rsidTr="005C577F">
        <w:trPr>
          <w:trHeight w:val="47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92517" w14:textId="77777777" w:rsidR="005C3E29" w:rsidRPr="004D2F2B" w:rsidRDefault="005C3E29" w:rsidP="00C5096D">
            <w:pPr>
              <w:pStyle w:val="aff1"/>
              <w:numPr>
                <w:ilvl w:val="0"/>
                <w:numId w:val="7"/>
              </w:numPr>
              <w:shd w:val="clear" w:color="auto" w:fill="FFFFFF" w:themeFill="background1"/>
              <w:autoSpaceDE/>
              <w:autoSpaceDN/>
              <w:adjustRightInd/>
              <w:ind w:left="8" w:firstLine="142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lastRenderedPageBreak/>
              <w:t>Требования к производству буровых работ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0D146" w14:textId="3D3A7308" w:rsidR="005C3E29" w:rsidRPr="004D2F2B" w:rsidRDefault="00B15BDC" w:rsidP="004740BA">
            <w:pPr>
              <w:pStyle w:val="aff1"/>
              <w:numPr>
                <w:ilvl w:val="0"/>
                <w:numId w:val="12"/>
              </w:numPr>
              <w:shd w:val="clear" w:color="auto" w:fill="FFFFFF" w:themeFill="background1"/>
              <w:autoSpaceDE/>
              <w:autoSpaceDN/>
              <w:adjustRightInd/>
              <w:ind w:left="0" w:firstLine="44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5C3E29" w:rsidRPr="004D2F2B">
              <w:rPr>
                <w:rFonts w:ascii="Times New Roman" w:hAnsi="Times New Roman" w:cs="Times New Roman"/>
                <w:lang w:eastAsia="en-US"/>
              </w:rPr>
              <w:t xml:space="preserve">Буровые работы выполняются в строгом соответствии с </w:t>
            </w:r>
            <w:r w:rsidR="00DF1A45" w:rsidRPr="004D2F2B">
              <w:rPr>
                <w:rFonts w:ascii="Times New Roman" w:hAnsi="Times New Roman" w:cs="Times New Roman"/>
                <w:lang w:eastAsia="en-US"/>
              </w:rPr>
              <w:t>проектной документацией (паспорт</w:t>
            </w:r>
            <w:r w:rsidR="00624A9B">
              <w:rPr>
                <w:rFonts w:ascii="Times New Roman" w:hAnsi="Times New Roman" w:cs="Times New Roman"/>
                <w:lang w:eastAsia="en-US"/>
              </w:rPr>
              <w:t>ом</w:t>
            </w:r>
            <w:r w:rsidR="00DF1A45" w:rsidRPr="004D2F2B">
              <w:rPr>
                <w:rFonts w:ascii="Times New Roman" w:hAnsi="Times New Roman" w:cs="Times New Roman"/>
                <w:lang w:eastAsia="en-US"/>
              </w:rPr>
              <w:t>) на</w:t>
            </w:r>
            <w:r w:rsidR="005C3E29" w:rsidRPr="004D2F2B">
              <w:rPr>
                <w:rFonts w:ascii="Times New Roman" w:hAnsi="Times New Roman" w:cs="Times New Roman"/>
                <w:lang w:eastAsia="en-US"/>
              </w:rPr>
              <w:t xml:space="preserve"> бурени</w:t>
            </w:r>
            <w:r w:rsidR="00DF1A45" w:rsidRPr="004D2F2B">
              <w:rPr>
                <w:rFonts w:ascii="Times New Roman" w:hAnsi="Times New Roman" w:cs="Times New Roman"/>
                <w:lang w:eastAsia="en-US"/>
              </w:rPr>
              <w:t>е</w:t>
            </w:r>
            <w:r w:rsidR="005C3E29" w:rsidRPr="004D2F2B">
              <w:rPr>
                <w:rFonts w:ascii="Times New Roman" w:hAnsi="Times New Roman" w:cs="Times New Roman"/>
                <w:lang w:eastAsia="en-US"/>
              </w:rPr>
              <w:t xml:space="preserve">. </w:t>
            </w:r>
          </w:p>
          <w:p w14:paraId="4779562D" w14:textId="77777777" w:rsidR="005C3E29" w:rsidRPr="004D2F2B" w:rsidRDefault="00B15BDC" w:rsidP="004740BA">
            <w:pPr>
              <w:pStyle w:val="aff1"/>
              <w:numPr>
                <w:ilvl w:val="0"/>
                <w:numId w:val="12"/>
              </w:numPr>
              <w:shd w:val="clear" w:color="auto" w:fill="FFFFFF" w:themeFill="background1"/>
              <w:autoSpaceDE/>
              <w:autoSpaceDN/>
              <w:adjustRightInd/>
              <w:ind w:left="0" w:firstLine="44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5C3E29" w:rsidRPr="004D2F2B">
              <w:rPr>
                <w:rFonts w:ascii="Times New Roman" w:hAnsi="Times New Roman" w:cs="Times New Roman"/>
                <w:lang w:eastAsia="en-US"/>
              </w:rPr>
              <w:t xml:space="preserve">Буровые работы ведутся в круглосуточном режиме, в две смены. </w:t>
            </w:r>
          </w:p>
          <w:p w14:paraId="14EBDDD5" w14:textId="77777777" w:rsidR="005C3E29" w:rsidRPr="004D2F2B" w:rsidRDefault="00B15BDC" w:rsidP="004740BA">
            <w:pPr>
              <w:pStyle w:val="aff1"/>
              <w:numPr>
                <w:ilvl w:val="0"/>
                <w:numId w:val="12"/>
              </w:numPr>
              <w:shd w:val="clear" w:color="auto" w:fill="FFFFFF" w:themeFill="background1"/>
              <w:autoSpaceDE/>
              <w:autoSpaceDN/>
              <w:adjustRightInd/>
              <w:ind w:left="0" w:firstLine="44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5C3E29" w:rsidRPr="004D2F2B">
              <w:rPr>
                <w:rFonts w:ascii="Times New Roman" w:hAnsi="Times New Roman" w:cs="Times New Roman"/>
                <w:lang w:eastAsia="en-US"/>
              </w:rPr>
              <w:t>Для бурения скважин применяются буровые установки с вращательным и ударно-вращательным способом бурения.</w:t>
            </w:r>
          </w:p>
          <w:p w14:paraId="37A9F3EB" w14:textId="77777777" w:rsidR="005C3E29" w:rsidRPr="004D2F2B" w:rsidRDefault="00B15BDC" w:rsidP="004740BA">
            <w:pPr>
              <w:pStyle w:val="aff1"/>
              <w:numPr>
                <w:ilvl w:val="0"/>
                <w:numId w:val="12"/>
              </w:numPr>
              <w:shd w:val="clear" w:color="auto" w:fill="FFFFFF" w:themeFill="background1"/>
              <w:autoSpaceDE/>
              <w:autoSpaceDN/>
              <w:adjustRightInd/>
              <w:ind w:left="0" w:firstLine="44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5C3E29" w:rsidRPr="004D2F2B">
              <w:rPr>
                <w:rFonts w:ascii="Times New Roman" w:hAnsi="Times New Roman" w:cs="Times New Roman"/>
                <w:lang w:eastAsia="en-US"/>
              </w:rPr>
              <w:t>Буровые станки должны иметь пылесборник, дополнительное оборудование для образования воздушно-водяной смеси (для стабилизации стенок скважин).</w:t>
            </w:r>
          </w:p>
          <w:p w14:paraId="0DFF596A" w14:textId="035A7FC3" w:rsidR="005C3E29" w:rsidRPr="004D2F2B" w:rsidRDefault="00B15BDC" w:rsidP="004740BA">
            <w:pPr>
              <w:pStyle w:val="aff1"/>
              <w:numPr>
                <w:ilvl w:val="0"/>
                <w:numId w:val="12"/>
              </w:numPr>
              <w:shd w:val="clear" w:color="auto" w:fill="FFFFFF" w:themeFill="background1"/>
              <w:autoSpaceDE/>
              <w:autoSpaceDN/>
              <w:adjustRightInd/>
              <w:ind w:left="0" w:firstLine="44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5C3E29" w:rsidRPr="004D2F2B">
              <w:rPr>
                <w:rFonts w:ascii="Times New Roman" w:hAnsi="Times New Roman" w:cs="Times New Roman"/>
                <w:lang w:eastAsia="en-US"/>
              </w:rPr>
              <w:t>Буровые станки на контурном бурении (</w:t>
            </w:r>
            <w:proofErr w:type="spellStart"/>
            <w:r w:rsidR="005C3E29" w:rsidRPr="004D2F2B">
              <w:rPr>
                <w:rFonts w:ascii="Times New Roman" w:hAnsi="Times New Roman" w:cs="Times New Roman"/>
                <w:lang w:eastAsia="en-US"/>
              </w:rPr>
              <w:t>заоткоске</w:t>
            </w:r>
            <w:proofErr w:type="spellEnd"/>
            <w:r w:rsidR="005C3E29" w:rsidRPr="004D2F2B">
              <w:rPr>
                <w:rFonts w:ascii="Times New Roman" w:hAnsi="Times New Roman" w:cs="Times New Roman"/>
                <w:lang w:eastAsia="en-US"/>
              </w:rPr>
              <w:t>) должны обеспечивать проектные углы бурения скважин (от 65</w:t>
            </w:r>
            <w:r w:rsidR="005C3E29" w:rsidRPr="004D2F2B">
              <w:rPr>
                <w:rFonts w:ascii="Times New Roman" w:hAnsi="Times New Roman" w:cs="Times New Roman"/>
                <w:lang w:eastAsia="en-US"/>
              </w:rPr>
              <w:sym w:font="Symbol" w:char="F0B0"/>
            </w:r>
            <w:r w:rsidR="005C3E29" w:rsidRPr="004D2F2B">
              <w:rPr>
                <w:rFonts w:ascii="Times New Roman" w:hAnsi="Times New Roman" w:cs="Times New Roman"/>
                <w:lang w:eastAsia="en-US"/>
              </w:rPr>
              <w:t xml:space="preserve"> до </w:t>
            </w:r>
            <w:r w:rsidR="00DF2DF9">
              <w:rPr>
                <w:rFonts w:ascii="Times New Roman" w:hAnsi="Times New Roman" w:cs="Times New Roman"/>
                <w:lang w:eastAsia="en-US"/>
              </w:rPr>
              <w:t>80</w:t>
            </w:r>
            <w:r w:rsidR="005C3E29" w:rsidRPr="004D2F2B">
              <w:rPr>
                <w:rFonts w:ascii="Times New Roman" w:hAnsi="Times New Roman" w:cs="Times New Roman"/>
                <w:lang w:eastAsia="en-US"/>
              </w:rPr>
              <w:sym w:font="Symbol" w:char="F0B0"/>
            </w:r>
            <w:r w:rsidR="005C3E29" w:rsidRPr="004D2F2B">
              <w:rPr>
                <w:rFonts w:ascii="Times New Roman" w:hAnsi="Times New Roman" w:cs="Times New Roman"/>
                <w:lang w:eastAsia="en-US"/>
              </w:rPr>
              <w:t>) с возможностью бурения «под себя».</w:t>
            </w:r>
          </w:p>
          <w:p w14:paraId="1815DF39" w14:textId="77777777" w:rsidR="005C3E29" w:rsidRPr="004D2F2B" w:rsidRDefault="00B15BDC" w:rsidP="004740BA">
            <w:pPr>
              <w:pStyle w:val="aff1"/>
              <w:numPr>
                <w:ilvl w:val="0"/>
                <w:numId w:val="12"/>
              </w:numPr>
              <w:shd w:val="clear" w:color="auto" w:fill="FFFFFF" w:themeFill="background1"/>
              <w:autoSpaceDE/>
              <w:autoSpaceDN/>
              <w:adjustRightInd/>
              <w:ind w:left="0" w:firstLine="44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5C3E29" w:rsidRPr="004D2F2B">
              <w:rPr>
                <w:rFonts w:ascii="Times New Roman" w:hAnsi="Times New Roman" w:cs="Times New Roman"/>
                <w:lang w:eastAsia="en-US"/>
              </w:rPr>
              <w:t>Буровые станки должны быть допущены к использованию на территории РФ, технически исправны, эксплуатироваться в соответствии с руководством по эксплуатации завода изготовителя и иметь заводское исполнение.</w:t>
            </w:r>
          </w:p>
          <w:p w14:paraId="1A214B87" w14:textId="77777777" w:rsidR="005C3E29" w:rsidRPr="004D2F2B" w:rsidRDefault="00B15BDC" w:rsidP="004740BA">
            <w:pPr>
              <w:pStyle w:val="aff1"/>
              <w:numPr>
                <w:ilvl w:val="0"/>
                <w:numId w:val="12"/>
              </w:numPr>
              <w:shd w:val="clear" w:color="auto" w:fill="FFFFFF" w:themeFill="background1"/>
              <w:autoSpaceDE/>
              <w:autoSpaceDN/>
              <w:adjustRightInd/>
              <w:ind w:left="0" w:firstLine="44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5C3E29" w:rsidRPr="004D2F2B">
              <w:rPr>
                <w:rFonts w:ascii="Times New Roman" w:hAnsi="Times New Roman" w:cs="Times New Roman"/>
                <w:lang w:eastAsia="en-US"/>
              </w:rPr>
              <w:t>Буровые станки должны иметь выбор долот по диаметру и типу, для достижения необходимого эффекта при бурении различных видов горных пород и подбираться согласно коду IADC.</w:t>
            </w:r>
          </w:p>
          <w:p w14:paraId="0A5B27E7" w14:textId="43522644" w:rsidR="005C3E29" w:rsidRPr="004D2F2B" w:rsidRDefault="00B15BDC" w:rsidP="004740BA">
            <w:pPr>
              <w:pStyle w:val="aff1"/>
              <w:numPr>
                <w:ilvl w:val="0"/>
                <w:numId w:val="12"/>
              </w:numPr>
              <w:shd w:val="clear" w:color="auto" w:fill="FFFFFF" w:themeFill="background1"/>
              <w:autoSpaceDE/>
              <w:autoSpaceDN/>
              <w:adjustRightInd/>
              <w:ind w:left="0" w:firstLine="44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5C3E29" w:rsidRPr="004D2F2B">
              <w:rPr>
                <w:rFonts w:ascii="Times New Roman" w:hAnsi="Times New Roman" w:cs="Times New Roman"/>
                <w:lang w:eastAsia="en-US"/>
              </w:rPr>
              <w:t>Буровые станки должны иметь возможность установки системы мониторинга и передачи данных, с возможностью дальнейшей интеграции в единую диспетчерскую сеть АСУ ОГР, предоставляем</w:t>
            </w:r>
            <w:r w:rsidR="002C1017" w:rsidRPr="004D2F2B">
              <w:rPr>
                <w:rFonts w:ascii="Times New Roman" w:hAnsi="Times New Roman" w:cs="Times New Roman"/>
                <w:lang w:eastAsia="en-US"/>
              </w:rPr>
              <w:t>ой</w:t>
            </w:r>
            <w:r w:rsidR="005C3E29" w:rsidRPr="004D2F2B">
              <w:rPr>
                <w:rFonts w:ascii="Times New Roman" w:hAnsi="Times New Roman" w:cs="Times New Roman"/>
                <w:lang w:eastAsia="en-US"/>
              </w:rPr>
              <w:t xml:space="preserve"> Заказчиком.</w:t>
            </w:r>
          </w:p>
          <w:p w14:paraId="661682B0" w14:textId="77777777" w:rsidR="005C3E29" w:rsidRPr="004D2F2B" w:rsidRDefault="005C3E29" w:rsidP="00BD7DD4">
            <w:pPr>
              <w:widowControl w:val="0"/>
              <w:shd w:val="clear" w:color="auto" w:fill="FFFFFF" w:themeFill="background1"/>
              <w:ind w:firstLine="157"/>
              <w:jc w:val="both"/>
              <w:rPr>
                <w:color w:val="000000" w:themeColor="text1"/>
                <w:lang w:eastAsia="en-US"/>
              </w:rPr>
            </w:pPr>
            <w:r w:rsidRPr="004D2F2B">
              <w:rPr>
                <w:color w:val="000000" w:themeColor="text1"/>
                <w:lang w:eastAsia="en-US"/>
              </w:rPr>
              <w:t xml:space="preserve">     </w:t>
            </w:r>
            <w:r w:rsidR="003A1F2B" w:rsidRPr="004D2F2B">
              <w:rPr>
                <w:color w:val="000000" w:themeColor="text1"/>
                <w:lang w:eastAsia="en-US"/>
              </w:rPr>
              <w:t xml:space="preserve">  </w:t>
            </w:r>
            <w:r w:rsidRPr="004D2F2B">
              <w:rPr>
                <w:color w:val="000000" w:themeColor="text1"/>
                <w:lang w:eastAsia="en-US"/>
              </w:rPr>
              <w:t>9. В определённых условиях допустимая погрешность отклонения пространственного положения пробуренных скважин, от заданных проектом параметров, составляет 0,5 метра в плане и по глубине. При наличии оборудования для высокоточного позиционирования на всем парке буровых станков, также при бурении в определённых условиях, требования к точности бурения будет составлять 0,3 метра.</w:t>
            </w:r>
          </w:p>
          <w:p w14:paraId="08A07581" w14:textId="37177A5D" w:rsidR="005C3E29" w:rsidRPr="004D2F2B" w:rsidRDefault="005C3E29" w:rsidP="00BD7DD4">
            <w:pPr>
              <w:widowControl w:val="0"/>
              <w:shd w:val="clear" w:color="auto" w:fill="FFFFFF" w:themeFill="background1"/>
              <w:ind w:firstLine="298"/>
              <w:jc w:val="both"/>
              <w:rPr>
                <w:lang w:eastAsia="en-US"/>
              </w:rPr>
            </w:pPr>
            <w:r w:rsidRPr="004D2F2B">
              <w:rPr>
                <w:lang w:eastAsia="en-US"/>
              </w:rPr>
              <w:t xml:space="preserve">     10. В процессе бурения должна быть обеспечена сохранность бурового шлама в полном объеме по каждой скважине в пределах рудной сетки, для отбора </w:t>
            </w:r>
            <w:r w:rsidR="002C1017" w:rsidRPr="004D2F2B">
              <w:rPr>
                <w:lang w:eastAsia="en-US"/>
              </w:rPr>
              <w:t>С</w:t>
            </w:r>
            <w:r w:rsidRPr="004D2F2B">
              <w:rPr>
                <w:lang w:eastAsia="en-US"/>
              </w:rPr>
              <w:t>лужбой главного геолога Заказчика представительных шламовых проб на определение содержания полезного компонента в руде.</w:t>
            </w:r>
          </w:p>
          <w:p w14:paraId="0EC887FE" w14:textId="77777777" w:rsidR="005C3E29" w:rsidRPr="004D2F2B" w:rsidRDefault="005C3E29" w:rsidP="00BD7DD4">
            <w:pPr>
              <w:widowControl w:val="0"/>
              <w:shd w:val="clear" w:color="auto" w:fill="FFFFFF" w:themeFill="background1"/>
              <w:ind w:firstLine="298"/>
              <w:jc w:val="both"/>
              <w:rPr>
                <w:lang w:eastAsia="en-US"/>
              </w:rPr>
            </w:pPr>
            <w:r w:rsidRPr="004D2F2B">
              <w:rPr>
                <w:lang w:eastAsia="en-US"/>
              </w:rPr>
              <w:t xml:space="preserve">     11. Буровые блоки должны быть огорожены и обозначены аншлагами, устья скважин диаметром более 250 мм перекрыты.</w:t>
            </w:r>
          </w:p>
          <w:p w14:paraId="3E15E29B" w14:textId="77777777" w:rsidR="005C3E29" w:rsidRPr="004D2F2B" w:rsidRDefault="005C3E29" w:rsidP="00BD7DD4">
            <w:pPr>
              <w:widowControl w:val="0"/>
              <w:shd w:val="clear" w:color="auto" w:fill="FFFFFF" w:themeFill="background1"/>
              <w:ind w:firstLine="298"/>
              <w:jc w:val="both"/>
              <w:rPr>
                <w:lang w:eastAsia="en-US"/>
              </w:rPr>
            </w:pPr>
            <w:r w:rsidRPr="004D2F2B">
              <w:rPr>
                <w:lang w:eastAsia="en-US"/>
              </w:rPr>
              <w:t xml:space="preserve">     12. Исключить риски попадания углеводородов (ГСМ и их производные) в буровой шлам на буровых площадях. При выявлении попадания углеводородов на блоках, Подрядчик обязан предоставить объяснение Заказчику для определения степени ответственности и применения штрафных санкций.</w:t>
            </w:r>
          </w:p>
          <w:p w14:paraId="68A32B26" w14:textId="24227B5F" w:rsidR="005C3E29" w:rsidRPr="004D2F2B" w:rsidRDefault="005C3E29" w:rsidP="00BD7DD4">
            <w:pPr>
              <w:widowControl w:val="0"/>
              <w:shd w:val="clear" w:color="auto" w:fill="FFFFFF" w:themeFill="background1"/>
              <w:ind w:firstLine="298"/>
              <w:jc w:val="both"/>
              <w:rPr>
                <w:lang w:eastAsia="en-US"/>
              </w:rPr>
            </w:pPr>
            <w:r w:rsidRPr="004D2F2B">
              <w:rPr>
                <w:lang w:eastAsia="en-US"/>
              </w:rPr>
              <w:t xml:space="preserve">     13. На блоках, в пределах которых предполагается наличие подземных карстовых полостей, производить разведочное бурение с целью уточнения их пространственных границ в соответствии с Регламентом «Взаимодействия структурных подразделений ООО «ГРК «</w:t>
            </w:r>
            <w:proofErr w:type="spellStart"/>
            <w:r w:rsidRPr="004D2F2B">
              <w:rPr>
                <w:lang w:eastAsia="en-US"/>
              </w:rPr>
              <w:t>Быстринское</w:t>
            </w:r>
            <w:proofErr w:type="spellEnd"/>
            <w:r w:rsidRPr="004D2F2B">
              <w:rPr>
                <w:lang w:eastAsia="en-US"/>
              </w:rPr>
              <w:t xml:space="preserve">» при ведении </w:t>
            </w:r>
            <w:r w:rsidR="002C1017" w:rsidRPr="004D2F2B">
              <w:rPr>
                <w:lang w:eastAsia="en-US"/>
              </w:rPr>
              <w:t>открытых горных работ</w:t>
            </w:r>
            <w:r w:rsidRPr="004D2F2B">
              <w:rPr>
                <w:lang w:eastAsia="en-US"/>
              </w:rPr>
              <w:t xml:space="preserve"> в зонах развития подземных карстовых полостей», с предоставлением всей необходимой информации, а также обеспечить полное погашение выявленных полостей при взрывных работах. </w:t>
            </w:r>
          </w:p>
          <w:p w14:paraId="56BB3EA6" w14:textId="77777777" w:rsidR="005C3E29" w:rsidRPr="004D2F2B" w:rsidRDefault="005C3E29" w:rsidP="00BD7DD4">
            <w:pPr>
              <w:widowControl w:val="0"/>
              <w:shd w:val="clear" w:color="auto" w:fill="FFFFFF" w:themeFill="background1"/>
              <w:ind w:firstLine="298"/>
              <w:jc w:val="both"/>
              <w:rPr>
                <w:lang w:eastAsia="en-US"/>
              </w:rPr>
            </w:pPr>
            <w:r w:rsidRPr="004D2F2B">
              <w:rPr>
                <w:lang w:eastAsia="en-US"/>
              </w:rPr>
              <w:t xml:space="preserve">     14. В случае попадания </w:t>
            </w:r>
            <w:proofErr w:type="spellStart"/>
            <w:r w:rsidRPr="004D2F2B">
              <w:rPr>
                <w:lang w:eastAsia="en-US"/>
              </w:rPr>
              <w:t>недробимого</w:t>
            </w:r>
            <w:proofErr w:type="spellEnd"/>
            <w:r w:rsidRPr="004D2F2B">
              <w:rPr>
                <w:lang w:eastAsia="en-US"/>
              </w:rPr>
              <w:t xml:space="preserve"> материала в скважину (обрыва бурового инструмента) выполнять действия в </w:t>
            </w:r>
            <w:r w:rsidRPr="004D2F2B">
              <w:rPr>
                <w:lang w:eastAsia="en-US"/>
              </w:rPr>
              <w:lastRenderedPageBreak/>
              <w:t xml:space="preserve">соответствии с Регламентом «Контроль за </w:t>
            </w:r>
            <w:proofErr w:type="spellStart"/>
            <w:r w:rsidRPr="004D2F2B">
              <w:rPr>
                <w:lang w:eastAsia="en-US"/>
              </w:rPr>
              <w:t>недробимыми</w:t>
            </w:r>
            <w:proofErr w:type="spellEnd"/>
            <w:r w:rsidRPr="004D2F2B">
              <w:rPr>
                <w:lang w:eastAsia="en-US"/>
              </w:rPr>
              <w:t xml:space="preserve"> материалами на объектах горно-технологического комплекса </w:t>
            </w:r>
            <w:proofErr w:type="spellStart"/>
            <w:r w:rsidRPr="004D2F2B">
              <w:rPr>
                <w:lang w:eastAsia="en-US"/>
              </w:rPr>
              <w:t>Быстринского</w:t>
            </w:r>
            <w:proofErr w:type="spellEnd"/>
            <w:r w:rsidRPr="004D2F2B">
              <w:rPr>
                <w:lang w:eastAsia="en-US"/>
              </w:rPr>
              <w:t xml:space="preserve"> горно-обогатительного комбината», а также обеспечить передачу информации представителям Заказчика, с обязательным указанием данных: </w:t>
            </w:r>
          </w:p>
          <w:p w14:paraId="685F4B15" w14:textId="77777777" w:rsidR="005C3E29" w:rsidRPr="004D2F2B" w:rsidRDefault="005C3E29" w:rsidP="00BD7DD4">
            <w:pPr>
              <w:pStyle w:val="aff1"/>
              <w:numPr>
                <w:ilvl w:val="0"/>
                <w:numId w:val="13"/>
              </w:numPr>
              <w:shd w:val="clear" w:color="auto" w:fill="FFFFFF" w:themeFill="background1"/>
              <w:autoSpaceDE/>
              <w:autoSpaceDN/>
              <w:adjustRightInd/>
              <w:ind w:left="0" w:firstLine="44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карьер;</w:t>
            </w:r>
          </w:p>
          <w:p w14:paraId="2AD04A3C" w14:textId="77777777" w:rsidR="005C3E29" w:rsidRPr="004D2F2B" w:rsidRDefault="005C3E29" w:rsidP="00BD7DD4">
            <w:pPr>
              <w:pStyle w:val="aff1"/>
              <w:numPr>
                <w:ilvl w:val="0"/>
                <w:numId w:val="13"/>
              </w:numPr>
              <w:shd w:val="clear" w:color="auto" w:fill="FFFFFF" w:themeFill="background1"/>
              <w:autoSpaceDE/>
              <w:autoSpaceDN/>
              <w:adjustRightInd/>
              <w:ind w:left="0" w:firstLine="44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горизонт;</w:t>
            </w:r>
          </w:p>
          <w:p w14:paraId="13BC9EF7" w14:textId="77777777" w:rsidR="005C3E29" w:rsidRPr="004D2F2B" w:rsidRDefault="005C3E29" w:rsidP="00BD7DD4">
            <w:pPr>
              <w:pStyle w:val="aff1"/>
              <w:numPr>
                <w:ilvl w:val="0"/>
                <w:numId w:val="13"/>
              </w:numPr>
              <w:shd w:val="clear" w:color="auto" w:fill="FFFFFF" w:themeFill="background1"/>
              <w:autoSpaceDE/>
              <w:autoSpaceDN/>
              <w:adjustRightInd/>
              <w:ind w:left="0" w:firstLine="44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 xml:space="preserve">номера блока; </w:t>
            </w:r>
          </w:p>
          <w:p w14:paraId="462B21ED" w14:textId="77777777" w:rsidR="005C3E29" w:rsidRPr="004D2F2B" w:rsidRDefault="005C3E29" w:rsidP="00BD7DD4">
            <w:pPr>
              <w:pStyle w:val="aff1"/>
              <w:numPr>
                <w:ilvl w:val="0"/>
                <w:numId w:val="13"/>
              </w:numPr>
              <w:shd w:val="clear" w:color="auto" w:fill="FFFFFF" w:themeFill="background1"/>
              <w:autoSpaceDE/>
              <w:autoSpaceDN/>
              <w:adjustRightInd/>
              <w:ind w:left="0" w:firstLine="44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номера скважины;</w:t>
            </w:r>
          </w:p>
          <w:p w14:paraId="7FC163C6" w14:textId="77777777" w:rsidR="005C3E29" w:rsidRPr="004D2F2B" w:rsidRDefault="005C3E29" w:rsidP="00BD7DD4">
            <w:pPr>
              <w:pStyle w:val="aff1"/>
              <w:numPr>
                <w:ilvl w:val="0"/>
                <w:numId w:val="13"/>
              </w:numPr>
              <w:shd w:val="clear" w:color="auto" w:fill="FFFFFF" w:themeFill="background1"/>
              <w:autoSpaceDE/>
              <w:autoSpaceDN/>
              <w:adjustRightInd/>
              <w:ind w:left="0" w:firstLine="44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 xml:space="preserve">глубину залегания </w:t>
            </w:r>
            <w:proofErr w:type="spellStart"/>
            <w:r w:rsidRPr="004D2F2B">
              <w:rPr>
                <w:rFonts w:ascii="Times New Roman" w:hAnsi="Times New Roman" w:cs="Times New Roman"/>
                <w:lang w:eastAsia="en-US"/>
              </w:rPr>
              <w:t>недробимого</w:t>
            </w:r>
            <w:proofErr w:type="spellEnd"/>
            <w:r w:rsidRPr="004D2F2B">
              <w:rPr>
                <w:rFonts w:ascii="Times New Roman" w:hAnsi="Times New Roman" w:cs="Times New Roman"/>
                <w:lang w:eastAsia="en-US"/>
              </w:rPr>
              <w:t xml:space="preserve"> материла.</w:t>
            </w:r>
          </w:p>
          <w:p w14:paraId="391DAB9A" w14:textId="33EE94E4" w:rsidR="005C3E29" w:rsidRPr="004D2F2B" w:rsidRDefault="005C3E29" w:rsidP="00BD7DD4">
            <w:pPr>
              <w:widowControl w:val="0"/>
              <w:shd w:val="clear" w:color="auto" w:fill="FFFFFF" w:themeFill="background1"/>
              <w:ind w:firstLine="440"/>
              <w:jc w:val="both"/>
              <w:rPr>
                <w:lang w:eastAsia="en-US"/>
              </w:rPr>
            </w:pPr>
            <w:r w:rsidRPr="004D2F2B">
              <w:rPr>
                <w:lang w:eastAsia="en-US"/>
              </w:rPr>
              <w:t xml:space="preserve">Машинист буровой установки не имеет право съезжать со скважины, в которой находится </w:t>
            </w:r>
            <w:proofErr w:type="spellStart"/>
            <w:r w:rsidRPr="004D2F2B">
              <w:rPr>
                <w:lang w:eastAsia="en-US"/>
              </w:rPr>
              <w:t>недробимый</w:t>
            </w:r>
            <w:proofErr w:type="spellEnd"/>
            <w:r w:rsidRPr="004D2F2B">
              <w:rPr>
                <w:lang w:eastAsia="en-US"/>
              </w:rPr>
              <w:t xml:space="preserve"> материал до особого разрешения </w:t>
            </w:r>
            <w:r w:rsidR="002C1017" w:rsidRPr="004D2F2B">
              <w:rPr>
                <w:lang w:eastAsia="en-US"/>
              </w:rPr>
              <w:t>Главного инженера</w:t>
            </w:r>
            <w:r w:rsidRPr="004D2F2B">
              <w:t xml:space="preserve"> </w:t>
            </w:r>
            <w:r w:rsidR="00963657">
              <w:t xml:space="preserve">рудника </w:t>
            </w:r>
            <w:r w:rsidRPr="004D2F2B">
              <w:rPr>
                <w:lang w:eastAsia="en-US"/>
              </w:rPr>
              <w:t>ООО «ГРК «</w:t>
            </w:r>
            <w:proofErr w:type="spellStart"/>
            <w:r w:rsidRPr="004D2F2B">
              <w:rPr>
                <w:lang w:eastAsia="en-US"/>
              </w:rPr>
              <w:t>Быстринское</w:t>
            </w:r>
            <w:proofErr w:type="spellEnd"/>
            <w:r w:rsidRPr="004D2F2B">
              <w:rPr>
                <w:lang w:eastAsia="en-US"/>
              </w:rPr>
              <w:t>».</w:t>
            </w:r>
          </w:p>
          <w:p w14:paraId="424CF269" w14:textId="77777777" w:rsidR="005C3E29" w:rsidRPr="004D2F2B" w:rsidRDefault="005C3E29" w:rsidP="00BD7DD4">
            <w:pPr>
              <w:widowControl w:val="0"/>
              <w:shd w:val="clear" w:color="auto" w:fill="FFFFFF" w:themeFill="background1"/>
              <w:ind w:firstLine="298"/>
              <w:jc w:val="both"/>
              <w:rPr>
                <w:lang w:eastAsia="en-US"/>
              </w:rPr>
            </w:pPr>
            <w:r w:rsidRPr="004D2F2B">
              <w:rPr>
                <w:lang w:eastAsia="en-US"/>
              </w:rPr>
              <w:t xml:space="preserve">     15. Порядок подготовки блоков к сдаче в процессе бурения скважин:</w:t>
            </w:r>
          </w:p>
          <w:p w14:paraId="1CFC7A37" w14:textId="77777777" w:rsidR="005C3E29" w:rsidRPr="004D2F2B" w:rsidRDefault="005C3E29" w:rsidP="00BD7DD4">
            <w:pPr>
              <w:pStyle w:val="aff1"/>
              <w:numPr>
                <w:ilvl w:val="0"/>
                <w:numId w:val="14"/>
              </w:numPr>
              <w:shd w:val="clear" w:color="auto" w:fill="FFFFFF" w:themeFill="background1"/>
              <w:autoSpaceDE/>
              <w:autoSpaceDN/>
              <w:adjustRightInd/>
              <w:ind w:left="0" w:firstLine="44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обуренный блок (часть обуренного блока) промеряется и готовится Подрядчиком к сдаче маркшейдерской службе Заказчика для контрольной съемки и промера глубин скважин;</w:t>
            </w:r>
          </w:p>
          <w:p w14:paraId="1CE9622E" w14:textId="77777777" w:rsidR="005C3E29" w:rsidRPr="004D2F2B" w:rsidRDefault="005C3E29" w:rsidP="00BD7DD4">
            <w:pPr>
              <w:pStyle w:val="aff1"/>
              <w:numPr>
                <w:ilvl w:val="0"/>
                <w:numId w:val="14"/>
              </w:numPr>
              <w:shd w:val="clear" w:color="auto" w:fill="FFFFFF" w:themeFill="background1"/>
              <w:autoSpaceDE/>
              <w:autoSpaceDN/>
              <w:adjustRightInd/>
              <w:ind w:left="0" w:firstLine="44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на принятый участок блока составляется Акт готовности к заряжанию и подписывается с двух сторон представителем Подрядчика и Заказчика;</w:t>
            </w:r>
          </w:p>
          <w:p w14:paraId="40683C27" w14:textId="77777777" w:rsidR="005C3E29" w:rsidRPr="004D2F2B" w:rsidRDefault="005C3E29" w:rsidP="00BD7DD4">
            <w:pPr>
              <w:pStyle w:val="aff1"/>
              <w:numPr>
                <w:ilvl w:val="0"/>
                <w:numId w:val="14"/>
              </w:numPr>
              <w:shd w:val="clear" w:color="auto" w:fill="FFFFFF" w:themeFill="background1"/>
              <w:autoSpaceDE/>
              <w:autoSpaceDN/>
              <w:adjustRightInd/>
              <w:ind w:left="0" w:firstLine="44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в случае выявления маркшейдерской службой Заказчика скважин, отбуренных с отклонением от паспортных значений с допуском по глубине и в плане в соответствии с п.</w:t>
            </w:r>
            <w:r w:rsidR="001C00EF" w:rsidRPr="004D2F2B">
              <w:rPr>
                <w:rFonts w:ascii="Times New Roman" w:hAnsi="Times New Roman" w:cs="Times New Roman"/>
                <w:lang w:eastAsia="en-US"/>
              </w:rPr>
              <w:t>9</w:t>
            </w:r>
            <w:r w:rsidRPr="004D2F2B">
              <w:rPr>
                <w:rFonts w:ascii="Times New Roman" w:hAnsi="Times New Roman" w:cs="Times New Roman"/>
                <w:lang w:eastAsia="en-US"/>
              </w:rPr>
              <w:t>, то эти скважины считаются не принятыми, все отклонения подлежат устранению Подрядчиком и повторной сдаче маркшейдерской службе Заказчика.</w:t>
            </w:r>
          </w:p>
        </w:tc>
      </w:tr>
      <w:tr w:rsidR="00671EAF" w:rsidRPr="004D2F2B" w14:paraId="1FE01539" w14:textId="77777777" w:rsidTr="005C577F">
        <w:trPr>
          <w:trHeight w:val="11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FA2C" w14:textId="68AFB659" w:rsidR="00671EAF" w:rsidRPr="004D2F2B" w:rsidRDefault="00671EAF" w:rsidP="00C5096D">
            <w:pPr>
              <w:pStyle w:val="aff1"/>
              <w:numPr>
                <w:ilvl w:val="0"/>
                <w:numId w:val="7"/>
              </w:numPr>
              <w:shd w:val="clear" w:color="auto" w:fill="FFFFFF" w:themeFill="background1"/>
              <w:autoSpaceDE/>
              <w:autoSpaceDN/>
              <w:adjustRightInd/>
              <w:ind w:left="8" w:firstLine="142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lastRenderedPageBreak/>
              <w:t>Порядок приемки и оплаты работ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3C9B" w14:textId="61BA8ECA" w:rsidR="00671EAF" w:rsidRPr="004D2F2B" w:rsidRDefault="003A5B81" w:rsidP="004740BA">
            <w:pPr>
              <w:pStyle w:val="aff1"/>
              <w:numPr>
                <w:ilvl w:val="0"/>
                <w:numId w:val="15"/>
              </w:numPr>
              <w:shd w:val="clear" w:color="auto" w:fill="FFFFFF" w:themeFill="background1"/>
              <w:autoSpaceDE/>
              <w:autoSpaceDN/>
              <w:adjustRightInd/>
              <w:ind w:left="0" w:firstLine="439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</w:rPr>
              <w:t>Объем фактической взорванной горной массы и контурного взрывания определяется маркшейдерским замером и оформляется в виде справки</w:t>
            </w:r>
            <w:r w:rsidR="009A309E">
              <w:rPr>
                <w:rFonts w:ascii="Times New Roman" w:hAnsi="Times New Roman" w:cs="Times New Roman"/>
              </w:rPr>
              <w:t xml:space="preserve"> о выполненных горных работах</w:t>
            </w:r>
            <w:r w:rsidRPr="004D2F2B">
              <w:rPr>
                <w:rFonts w:ascii="Times New Roman" w:hAnsi="Times New Roman" w:cs="Times New Roman"/>
              </w:rPr>
              <w:t>, которая подписывается представителями Заказчика и Подрядчика.</w:t>
            </w:r>
          </w:p>
          <w:p w14:paraId="0EA660E6" w14:textId="370FD1DF" w:rsidR="003A5B81" w:rsidRPr="004D2F2B" w:rsidRDefault="003A5B81" w:rsidP="004740BA">
            <w:pPr>
              <w:pStyle w:val="aff1"/>
              <w:numPr>
                <w:ilvl w:val="0"/>
                <w:numId w:val="15"/>
              </w:numPr>
              <w:shd w:val="clear" w:color="auto" w:fill="FFFFFF" w:themeFill="background1"/>
              <w:autoSpaceDE/>
              <w:autoSpaceDN/>
              <w:adjustRightInd/>
              <w:ind w:left="0" w:firstLine="439"/>
              <w:jc w:val="both"/>
              <w:rPr>
                <w:rFonts w:ascii="Times New Roman" w:hAnsi="Times New Roman" w:cs="Times New Roman"/>
              </w:rPr>
            </w:pPr>
            <w:r w:rsidRPr="004D2F2B">
              <w:rPr>
                <w:rFonts w:ascii="Times New Roman" w:hAnsi="Times New Roman" w:cs="Times New Roman"/>
              </w:rPr>
              <w:t>Оплата выполненных работ производится на основании подписанного с двух сторон акта сдачи-приемки работ.</w:t>
            </w:r>
          </w:p>
        </w:tc>
      </w:tr>
      <w:tr w:rsidR="00730E15" w:rsidRPr="004D2F2B" w14:paraId="5A54D419" w14:textId="77777777" w:rsidTr="005C577F">
        <w:trPr>
          <w:trHeight w:val="11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1685" w14:textId="2C231B31" w:rsidR="00730E15" w:rsidRPr="004D2F2B" w:rsidRDefault="00730E15" w:rsidP="008D7FD2">
            <w:pPr>
              <w:pStyle w:val="aff1"/>
              <w:numPr>
                <w:ilvl w:val="0"/>
                <w:numId w:val="7"/>
              </w:numPr>
              <w:shd w:val="clear" w:color="auto" w:fill="FFFFFF" w:themeFill="background1"/>
              <w:autoSpaceDE/>
              <w:autoSpaceDN/>
              <w:adjustRightInd/>
              <w:ind w:left="8" w:firstLine="142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 xml:space="preserve">Требования к </w:t>
            </w:r>
            <w:r w:rsidR="00F16644" w:rsidRPr="004D2F2B">
              <w:rPr>
                <w:rFonts w:ascii="Times New Roman" w:hAnsi="Times New Roman" w:cs="Times New Roman"/>
                <w:lang w:eastAsia="en-US"/>
              </w:rPr>
              <w:t>результатам выполненных работ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1440" w14:textId="77777777" w:rsidR="00F16644" w:rsidRPr="004D2F2B" w:rsidRDefault="00F16644" w:rsidP="004740BA">
            <w:pPr>
              <w:pStyle w:val="aff1"/>
              <w:numPr>
                <w:ilvl w:val="0"/>
                <w:numId w:val="32"/>
              </w:numPr>
              <w:shd w:val="clear" w:color="auto" w:fill="FFFFFF" w:themeFill="background1"/>
              <w:autoSpaceDE/>
              <w:autoSpaceDN/>
              <w:adjustRightInd/>
              <w:ind w:left="15" w:firstLine="425"/>
              <w:jc w:val="both"/>
              <w:rPr>
                <w:rFonts w:ascii="Times New Roman" w:hAnsi="Times New Roman" w:cs="Times New Roman"/>
              </w:rPr>
            </w:pPr>
            <w:r w:rsidRPr="004D2F2B">
              <w:rPr>
                <w:rFonts w:ascii="Times New Roman" w:hAnsi="Times New Roman" w:cs="Times New Roman"/>
              </w:rPr>
              <w:t>Соблюдение запланированных объемов работ по месячному/декадному календарному графику горных работ.</w:t>
            </w:r>
          </w:p>
          <w:p w14:paraId="7CDF7772" w14:textId="77777777" w:rsidR="00F16644" w:rsidRPr="004D2F2B" w:rsidRDefault="00F16644" w:rsidP="004740BA">
            <w:pPr>
              <w:pStyle w:val="aff1"/>
              <w:numPr>
                <w:ilvl w:val="0"/>
                <w:numId w:val="32"/>
              </w:numPr>
              <w:shd w:val="clear" w:color="auto" w:fill="FFFFFF" w:themeFill="background1"/>
              <w:autoSpaceDE/>
              <w:autoSpaceDN/>
              <w:adjustRightInd/>
              <w:ind w:left="15" w:firstLine="425"/>
              <w:jc w:val="both"/>
              <w:rPr>
                <w:rFonts w:ascii="Times New Roman" w:hAnsi="Times New Roman" w:cs="Times New Roman"/>
              </w:rPr>
            </w:pPr>
            <w:r w:rsidRPr="004D2F2B">
              <w:rPr>
                <w:rFonts w:ascii="Times New Roman" w:hAnsi="Times New Roman" w:cs="Times New Roman"/>
              </w:rPr>
              <w:t>Выход негабарита согласно Технического задания.</w:t>
            </w:r>
          </w:p>
          <w:p w14:paraId="254B3524" w14:textId="77777777" w:rsidR="00F16644" w:rsidRPr="004D2F2B" w:rsidRDefault="00F16644" w:rsidP="004740BA">
            <w:pPr>
              <w:pStyle w:val="aff1"/>
              <w:numPr>
                <w:ilvl w:val="0"/>
                <w:numId w:val="32"/>
              </w:numPr>
              <w:shd w:val="clear" w:color="auto" w:fill="FFFFFF" w:themeFill="background1"/>
              <w:autoSpaceDE/>
              <w:autoSpaceDN/>
              <w:adjustRightInd/>
              <w:ind w:left="15" w:firstLine="425"/>
              <w:jc w:val="both"/>
              <w:rPr>
                <w:rFonts w:ascii="Times New Roman" w:hAnsi="Times New Roman" w:cs="Times New Roman"/>
              </w:rPr>
            </w:pPr>
            <w:r w:rsidRPr="004D2F2B">
              <w:rPr>
                <w:rFonts w:ascii="Times New Roman" w:hAnsi="Times New Roman" w:cs="Times New Roman"/>
              </w:rPr>
              <w:t>Объём и качество взорванной горной массы на уступе должны обеспечивать бесперебойную работу выемочно-погрузочной техники.</w:t>
            </w:r>
          </w:p>
          <w:p w14:paraId="3C4F4B75" w14:textId="77777777" w:rsidR="00F16644" w:rsidRPr="004D2F2B" w:rsidRDefault="00F16644" w:rsidP="004740BA">
            <w:pPr>
              <w:pStyle w:val="aff1"/>
              <w:numPr>
                <w:ilvl w:val="0"/>
                <w:numId w:val="32"/>
              </w:numPr>
              <w:shd w:val="clear" w:color="auto" w:fill="FFFFFF" w:themeFill="background1"/>
              <w:autoSpaceDE/>
              <w:autoSpaceDN/>
              <w:adjustRightInd/>
              <w:ind w:left="15" w:firstLine="425"/>
              <w:jc w:val="both"/>
              <w:rPr>
                <w:rFonts w:ascii="Times New Roman" w:hAnsi="Times New Roman" w:cs="Times New Roman"/>
              </w:rPr>
            </w:pPr>
            <w:r w:rsidRPr="004D2F2B">
              <w:rPr>
                <w:rFonts w:ascii="Times New Roman" w:hAnsi="Times New Roman" w:cs="Times New Roman"/>
              </w:rPr>
              <w:t>Развал горной массы после БВР должен быть минимальным.</w:t>
            </w:r>
          </w:p>
          <w:p w14:paraId="2753F117" w14:textId="1B17377B" w:rsidR="00F16644" w:rsidRPr="004D2F2B" w:rsidRDefault="00F16644" w:rsidP="004740BA">
            <w:pPr>
              <w:pStyle w:val="aff1"/>
              <w:numPr>
                <w:ilvl w:val="0"/>
                <w:numId w:val="32"/>
              </w:numPr>
              <w:shd w:val="clear" w:color="auto" w:fill="FFFFFF" w:themeFill="background1"/>
              <w:autoSpaceDE/>
              <w:autoSpaceDN/>
              <w:adjustRightInd/>
              <w:ind w:left="15" w:firstLine="425"/>
              <w:jc w:val="both"/>
              <w:rPr>
                <w:rFonts w:ascii="Times New Roman" w:hAnsi="Times New Roman" w:cs="Times New Roman"/>
              </w:rPr>
            </w:pPr>
            <w:r w:rsidRPr="004D2F2B">
              <w:rPr>
                <w:rFonts w:ascii="Times New Roman" w:hAnsi="Times New Roman" w:cs="Times New Roman"/>
              </w:rPr>
              <w:t>При производстве взрывных работ обеспечивать гарантированные безопасные величины разлетов кусков горной массы, сейсмических колебаний и ударно-воздушных волн.</w:t>
            </w:r>
          </w:p>
        </w:tc>
      </w:tr>
      <w:tr w:rsidR="00671EAF" w:rsidRPr="004D2F2B" w14:paraId="2445E962" w14:textId="77777777" w:rsidTr="005C577F">
        <w:trPr>
          <w:trHeight w:val="11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5B928" w14:textId="2406E243" w:rsidR="00671EAF" w:rsidRPr="004D2F2B" w:rsidRDefault="00671EAF" w:rsidP="008D7FD2">
            <w:pPr>
              <w:pStyle w:val="aff1"/>
              <w:numPr>
                <w:ilvl w:val="0"/>
                <w:numId w:val="7"/>
              </w:numPr>
              <w:shd w:val="clear" w:color="auto" w:fill="FFFFFF" w:themeFill="background1"/>
              <w:autoSpaceDE/>
              <w:autoSpaceDN/>
              <w:adjustRightInd/>
              <w:ind w:left="8" w:firstLine="142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 xml:space="preserve"> Требования к гарантийным обязательствам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EC73" w14:textId="4864BA85" w:rsidR="00671EAF" w:rsidRPr="004D2F2B" w:rsidRDefault="00671EAF" w:rsidP="00671EAF">
            <w:pPr>
              <w:shd w:val="clear" w:color="auto" w:fill="FFFFFF" w:themeFill="background1"/>
              <w:ind w:firstLine="440"/>
              <w:jc w:val="both"/>
            </w:pPr>
            <w:r w:rsidRPr="004D2F2B">
              <w:t xml:space="preserve">1. Выявленные отклонения и брак устраняются за счет и силами Подрядчика. </w:t>
            </w:r>
          </w:p>
          <w:p w14:paraId="572D8E4D" w14:textId="77777777" w:rsidR="00671EAF" w:rsidRPr="004D2F2B" w:rsidRDefault="00671EAF" w:rsidP="00671EAF">
            <w:pPr>
              <w:shd w:val="clear" w:color="auto" w:fill="FFFFFF" w:themeFill="background1"/>
              <w:ind w:firstLine="440"/>
              <w:jc w:val="both"/>
            </w:pPr>
            <w:r w:rsidRPr="004D2F2B">
              <w:t>2. Гарантийный срок на выполненные работы устанавливается до момента полной отгрузки горной массы по каждому взрывному блоку (даже после подписания Заказчиком акта сдачи-приемки выполненных работ).</w:t>
            </w:r>
          </w:p>
          <w:p w14:paraId="3C7D0C19" w14:textId="38072B30" w:rsidR="009E7581" w:rsidRPr="004D2F2B" w:rsidRDefault="009E7581" w:rsidP="00671EAF">
            <w:pPr>
              <w:shd w:val="clear" w:color="auto" w:fill="FFFFFF" w:themeFill="background1"/>
              <w:ind w:firstLine="440"/>
              <w:jc w:val="both"/>
              <w:rPr>
                <w:lang w:eastAsia="en-US"/>
              </w:rPr>
            </w:pPr>
            <w:r w:rsidRPr="004D2F2B">
              <w:rPr>
                <w:lang w:eastAsia="en-US"/>
              </w:rPr>
              <w:t>3. Подрядчик гарантирует соответствие качества ВВ требовани</w:t>
            </w:r>
            <w:r w:rsidR="0035584A">
              <w:rPr>
                <w:lang w:eastAsia="en-US"/>
              </w:rPr>
              <w:t>ю</w:t>
            </w:r>
            <w:r w:rsidR="0035584A">
              <w:t xml:space="preserve"> </w:t>
            </w:r>
            <w:r w:rsidR="0035584A" w:rsidRPr="0035584A">
              <w:rPr>
                <w:lang w:eastAsia="en-US"/>
              </w:rPr>
              <w:t>ТР ТС 028/2012</w:t>
            </w:r>
            <w:r w:rsidRPr="004D2F2B">
              <w:rPr>
                <w:lang w:eastAsia="en-US"/>
              </w:rPr>
              <w:t>.</w:t>
            </w:r>
          </w:p>
        </w:tc>
      </w:tr>
      <w:tr w:rsidR="005C3E29" w:rsidRPr="004D2F2B" w14:paraId="6E3C8764" w14:textId="77777777" w:rsidTr="005C577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6806" w14:textId="77777777" w:rsidR="005C3E29" w:rsidRPr="004D2F2B" w:rsidRDefault="005C3E29" w:rsidP="00C5096D">
            <w:pPr>
              <w:pStyle w:val="aff1"/>
              <w:numPr>
                <w:ilvl w:val="0"/>
                <w:numId w:val="7"/>
              </w:numPr>
              <w:shd w:val="clear" w:color="auto" w:fill="FFFFFF" w:themeFill="background1"/>
              <w:autoSpaceDE/>
              <w:autoSpaceDN/>
              <w:adjustRightInd/>
              <w:ind w:left="17" w:firstLine="142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 xml:space="preserve">Требования к взрывчатым веществам и материалам </w:t>
            </w:r>
          </w:p>
          <w:p w14:paraId="53A161A8" w14:textId="77777777" w:rsidR="005C3E29" w:rsidRPr="004D2F2B" w:rsidRDefault="005C3E29" w:rsidP="00D422BE">
            <w:pPr>
              <w:widowControl w:val="0"/>
              <w:shd w:val="clear" w:color="auto" w:fill="FFFFFF" w:themeFill="background1"/>
              <w:jc w:val="both"/>
              <w:rPr>
                <w:lang w:eastAsia="en-US"/>
              </w:rPr>
            </w:pP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C3BB4" w14:textId="77777777" w:rsidR="005C3E29" w:rsidRPr="009D3E2A" w:rsidRDefault="005C3E29" w:rsidP="004740BA">
            <w:pPr>
              <w:pStyle w:val="aff1"/>
              <w:numPr>
                <w:ilvl w:val="0"/>
                <w:numId w:val="31"/>
              </w:numPr>
              <w:shd w:val="clear" w:color="auto" w:fill="FFFFFF" w:themeFill="background1"/>
              <w:autoSpaceDE/>
              <w:autoSpaceDN/>
              <w:adjustRightInd/>
              <w:ind w:left="0" w:firstLine="439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9D3E2A">
              <w:rPr>
                <w:rFonts w:ascii="Times New Roman" w:hAnsi="Times New Roman" w:cs="Times New Roman"/>
                <w:lang w:eastAsia="en-US"/>
              </w:rPr>
              <w:t xml:space="preserve">Промышленные взрывчатые вещества и взрывчатые материалы должны соответствовать требованиям действующих в Российской Федерации на данные виды продукции государственных стандартов, технических условий или иных </w:t>
            </w:r>
            <w:r w:rsidRPr="009D3E2A">
              <w:rPr>
                <w:rFonts w:ascii="Times New Roman" w:hAnsi="Times New Roman" w:cs="Times New Roman"/>
                <w:lang w:eastAsia="en-US"/>
              </w:rPr>
              <w:lastRenderedPageBreak/>
              <w:t xml:space="preserve">нормативных документов по стандартизации. </w:t>
            </w:r>
          </w:p>
          <w:p w14:paraId="48FB4D3E" w14:textId="77777777" w:rsidR="005C3E29" w:rsidRPr="009D3E2A" w:rsidRDefault="005C3E29" w:rsidP="004740BA">
            <w:pPr>
              <w:pStyle w:val="aff1"/>
              <w:numPr>
                <w:ilvl w:val="0"/>
                <w:numId w:val="31"/>
              </w:numPr>
              <w:shd w:val="clear" w:color="auto" w:fill="FFFFFF" w:themeFill="background1"/>
              <w:autoSpaceDE/>
              <w:autoSpaceDN/>
              <w:adjustRightInd/>
              <w:ind w:left="0" w:firstLine="44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9D3E2A">
              <w:rPr>
                <w:rFonts w:ascii="Times New Roman" w:hAnsi="Times New Roman" w:cs="Times New Roman"/>
                <w:lang w:eastAsia="en-US"/>
              </w:rPr>
              <w:t>Промышленные ВВ и ВМ должны обладать пониженной чувствительностью к внешним воздействиям, быть безопасными в обращении, при транспортировании и хранении.</w:t>
            </w:r>
          </w:p>
          <w:p w14:paraId="6BCF303E" w14:textId="423DC927" w:rsidR="005C3E29" w:rsidRPr="009D3E2A" w:rsidRDefault="005C3E29" w:rsidP="004740BA">
            <w:pPr>
              <w:pStyle w:val="aff1"/>
              <w:numPr>
                <w:ilvl w:val="0"/>
                <w:numId w:val="31"/>
              </w:numPr>
              <w:shd w:val="clear" w:color="auto" w:fill="FFFFFF" w:themeFill="background1"/>
              <w:autoSpaceDE/>
              <w:autoSpaceDN/>
              <w:adjustRightInd/>
              <w:ind w:left="0" w:firstLine="44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9D3E2A">
              <w:rPr>
                <w:rFonts w:ascii="Times New Roman" w:hAnsi="Times New Roman" w:cs="Times New Roman"/>
                <w:lang w:eastAsia="en-US"/>
              </w:rPr>
              <w:t>Промышленные ВВ и ВМ должны обладать достаточной мощностью, безотказно детонировать от современных средств инициирования или промежуточных детонаторов соответствующей мощности, обеспечивать устойчивую детонацию по всей массе ВВ, сохранять свои свойства в течение всего периода гарантийного срока хранения и иметь длительн</w:t>
            </w:r>
            <w:r w:rsidR="0035584A" w:rsidRPr="009D3E2A">
              <w:rPr>
                <w:rFonts w:ascii="Times New Roman" w:hAnsi="Times New Roman" w:cs="Times New Roman"/>
                <w:lang w:eastAsia="en-US"/>
              </w:rPr>
              <w:t xml:space="preserve">ость хранения </w:t>
            </w:r>
            <w:r w:rsidRPr="009D3E2A">
              <w:rPr>
                <w:rFonts w:ascii="Times New Roman" w:hAnsi="Times New Roman" w:cs="Times New Roman"/>
                <w:lang w:eastAsia="en-US"/>
              </w:rPr>
              <w:t xml:space="preserve">в </w:t>
            </w:r>
            <w:r w:rsidR="0035584A" w:rsidRPr="009D3E2A">
              <w:rPr>
                <w:rFonts w:ascii="Times New Roman" w:hAnsi="Times New Roman" w:cs="Times New Roman"/>
                <w:lang w:eastAsia="en-US"/>
              </w:rPr>
              <w:t>заряженной</w:t>
            </w:r>
            <w:r w:rsidRPr="009D3E2A">
              <w:rPr>
                <w:rFonts w:ascii="Times New Roman" w:hAnsi="Times New Roman" w:cs="Times New Roman"/>
                <w:lang w:eastAsia="en-US"/>
              </w:rPr>
              <w:t xml:space="preserve"> скважине</w:t>
            </w:r>
            <w:r w:rsidR="0035584A" w:rsidRPr="009D3E2A">
              <w:rPr>
                <w:rFonts w:ascii="Times New Roman" w:hAnsi="Times New Roman" w:cs="Times New Roman"/>
                <w:lang w:eastAsia="en-US"/>
              </w:rPr>
              <w:t xml:space="preserve"> не менее 14 суток</w:t>
            </w:r>
            <w:r w:rsidRPr="009D3E2A">
              <w:rPr>
                <w:rFonts w:ascii="Times New Roman" w:hAnsi="Times New Roman" w:cs="Times New Roman"/>
                <w:lang w:eastAsia="en-US"/>
              </w:rPr>
              <w:t>.</w:t>
            </w:r>
          </w:p>
          <w:p w14:paraId="067AA9DF" w14:textId="1ECDDAEA" w:rsidR="005C3E29" w:rsidRPr="009D3E2A" w:rsidRDefault="005C3E29" w:rsidP="004740BA">
            <w:pPr>
              <w:pStyle w:val="aff1"/>
              <w:numPr>
                <w:ilvl w:val="0"/>
                <w:numId w:val="31"/>
              </w:numPr>
              <w:shd w:val="clear" w:color="auto" w:fill="FFFFFF" w:themeFill="background1"/>
              <w:autoSpaceDE/>
              <w:autoSpaceDN/>
              <w:adjustRightInd/>
              <w:ind w:left="0" w:firstLine="44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9D3E2A">
              <w:rPr>
                <w:rFonts w:ascii="Times New Roman" w:hAnsi="Times New Roman" w:cs="Times New Roman"/>
                <w:lang w:eastAsia="en-US"/>
              </w:rPr>
              <w:t xml:space="preserve">Для заряжания скважин применять водоустойчивые </w:t>
            </w:r>
            <w:r w:rsidR="002C1017" w:rsidRPr="009D3E2A">
              <w:rPr>
                <w:rFonts w:ascii="Times New Roman" w:hAnsi="Times New Roman" w:cs="Times New Roman"/>
                <w:lang w:eastAsia="en-US"/>
              </w:rPr>
              <w:t>взрывчатые вещества</w:t>
            </w:r>
            <w:r w:rsidRPr="009D3E2A">
              <w:rPr>
                <w:rFonts w:ascii="Times New Roman" w:hAnsi="Times New Roman" w:cs="Times New Roman"/>
                <w:lang w:eastAsia="en-US"/>
              </w:rPr>
              <w:t xml:space="preserve"> (обеспечить водоустойчивость ВВ до 14 суток и иметь плотность </w:t>
            </w:r>
            <w:r w:rsidR="002C1017" w:rsidRPr="009D3E2A">
              <w:rPr>
                <w:rFonts w:ascii="Times New Roman" w:hAnsi="Times New Roman" w:cs="Times New Roman"/>
                <w:lang w:eastAsia="en-US"/>
              </w:rPr>
              <w:t>не менее</w:t>
            </w:r>
            <w:r w:rsidRPr="009D3E2A">
              <w:rPr>
                <w:rFonts w:ascii="Times New Roman" w:hAnsi="Times New Roman" w:cs="Times New Roman"/>
                <w:lang w:eastAsia="en-US"/>
              </w:rPr>
              <w:t xml:space="preserve"> 1</w:t>
            </w:r>
            <w:r w:rsidR="00FE568B" w:rsidRPr="009D3E2A">
              <w:rPr>
                <w:rFonts w:ascii="Times New Roman" w:hAnsi="Times New Roman" w:cs="Times New Roman"/>
                <w:lang w:eastAsia="en-US"/>
              </w:rPr>
              <w:t>,</w:t>
            </w:r>
            <w:r w:rsidR="00B032F2" w:rsidRPr="009D3E2A">
              <w:rPr>
                <w:rFonts w:ascii="Times New Roman" w:hAnsi="Times New Roman" w:cs="Times New Roman"/>
                <w:lang w:eastAsia="en-US"/>
              </w:rPr>
              <w:t>0</w:t>
            </w:r>
            <w:r w:rsidR="00FE568B" w:rsidRPr="009D3E2A">
              <w:rPr>
                <w:rFonts w:ascii="Times New Roman" w:hAnsi="Times New Roman" w:cs="Times New Roman"/>
                <w:lang w:eastAsia="en-US"/>
              </w:rPr>
              <w:t>5</w:t>
            </w:r>
            <w:r w:rsidRPr="009D3E2A">
              <w:rPr>
                <w:rFonts w:ascii="Times New Roman" w:hAnsi="Times New Roman" w:cs="Times New Roman"/>
                <w:lang w:eastAsia="en-US"/>
              </w:rPr>
              <w:t xml:space="preserve"> т/м</w:t>
            </w:r>
            <w:r w:rsidRPr="009D3E2A">
              <w:rPr>
                <w:rFonts w:ascii="Times New Roman" w:hAnsi="Times New Roman" w:cs="Times New Roman"/>
                <w:vertAlign w:val="superscript"/>
                <w:lang w:eastAsia="en-US"/>
              </w:rPr>
              <w:t>3</w:t>
            </w:r>
            <w:r w:rsidRPr="009D3E2A">
              <w:rPr>
                <w:rFonts w:ascii="Times New Roman" w:hAnsi="Times New Roman" w:cs="Times New Roman"/>
                <w:lang w:eastAsia="en-US"/>
              </w:rPr>
              <w:t>).</w:t>
            </w:r>
          </w:p>
          <w:p w14:paraId="43F191F1" w14:textId="41E416CF" w:rsidR="005C3E29" w:rsidRPr="00DF2DF9" w:rsidRDefault="005C3E29" w:rsidP="004740BA">
            <w:pPr>
              <w:pStyle w:val="aff1"/>
              <w:numPr>
                <w:ilvl w:val="0"/>
                <w:numId w:val="31"/>
              </w:numPr>
              <w:shd w:val="clear" w:color="auto" w:fill="FFFFFF" w:themeFill="background1"/>
              <w:autoSpaceDE/>
              <w:autoSpaceDN/>
              <w:adjustRightInd/>
              <w:ind w:left="0" w:firstLine="44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F2DF9">
              <w:rPr>
                <w:rFonts w:ascii="Times New Roman" w:hAnsi="Times New Roman" w:cs="Times New Roman"/>
                <w:lang w:eastAsia="en-US"/>
              </w:rPr>
              <w:t>Заказчик вправе по собственной инициативе контролировать качество используемых ВВ</w:t>
            </w:r>
            <w:r w:rsidR="00822697" w:rsidRPr="00DF2DF9">
              <w:rPr>
                <w:rFonts w:ascii="Times New Roman" w:hAnsi="Times New Roman" w:cs="Times New Roman"/>
                <w:lang w:eastAsia="en-US"/>
              </w:rPr>
              <w:t>.</w:t>
            </w:r>
            <w:r w:rsidR="00087AF4" w:rsidRPr="00DF2DF9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822697" w:rsidRPr="00796A71">
              <w:rPr>
                <w:rFonts w:ascii="Times New Roman" w:hAnsi="Times New Roman" w:cs="Times New Roman"/>
                <w:lang w:eastAsia="en-US"/>
              </w:rPr>
              <w:t>П</w:t>
            </w:r>
            <w:r w:rsidR="00087AF4" w:rsidRPr="00796A71">
              <w:rPr>
                <w:rFonts w:ascii="Times New Roman" w:hAnsi="Times New Roman" w:cs="Times New Roman"/>
                <w:lang w:eastAsia="en-US"/>
              </w:rPr>
              <w:t>роводить</w:t>
            </w:r>
            <w:r w:rsidR="00087AF4" w:rsidRPr="00796A71">
              <w:t xml:space="preserve"> </w:t>
            </w:r>
            <w:r w:rsidR="00087AF4" w:rsidRPr="00796A71">
              <w:rPr>
                <w:rFonts w:ascii="Times New Roman" w:hAnsi="Times New Roman" w:cs="Times New Roman"/>
                <w:lang w:eastAsia="en-US"/>
              </w:rPr>
              <w:t>выборочную проверку ВВ и компонентов (селитра аммиачная)</w:t>
            </w:r>
            <w:r w:rsidR="00822697" w:rsidRPr="00796A71">
              <w:rPr>
                <w:rFonts w:ascii="Times New Roman" w:hAnsi="Times New Roman" w:cs="Times New Roman"/>
                <w:lang w:eastAsia="en-US"/>
              </w:rPr>
              <w:t>, измерять плотность ВВ</w:t>
            </w:r>
            <w:r w:rsidR="00087AF4" w:rsidRPr="00796A71">
              <w:rPr>
                <w:rFonts w:ascii="Times New Roman" w:hAnsi="Times New Roman" w:cs="Times New Roman"/>
                <w:lang w:eastAsia="en-US"/>
              </w:rPr>
              <w:t>. Подрядчик обязан предоставлять образцы ВВ и компонент</w:t>
            </w:r>
            <w:r w:rsidR="004C5CE6" w:rsidRPr="00796A71">
              <w:rPr>
                <w:rFonts w:ascii="Times New Roman" w:hAnsi="Times New Roman" w:cs="Times New Roman"/>
                <w:lang w:eastAsia="en-US"/>
              </w:rPr>
              <w:t>ы</w:t>
            </w:r>
            <w:r w:rsidR="00087AF4" w:rsidRPr="00796A71">
              <w:rPr>
                <w:rFonts w:ascii="Times New Roman" w:hAnsi="Times New Roman" w:cs="Times New Roman"/>
                <w:lang w:eastAsia="en-US"/>
              </w:rPr>
              <w:t xml:space="preserve"> (селитру) для </w:t>
            </w:r>
            <w:r w:rsidR="004C5CE6" w:rsidRPr="00796A71">
              <w:rPr>
                <w:rFonts w:ascii="Times New Roman" w:hAnsi="Times New Roman" w:cs="Times New Roman"/>
                <w:lang w:eastAsia="en-US"/>
              </w:rPr>
              <w:t xml:space="preserve">проведения </w:t>
            </w:r>
            <w:r w:rsidR="00087AF4" w:rsidRPr="00796A71">
              <w:rPr>
                <w:rFonts w:ascii="Times New Roman" w:hAnsi="Times New Roman" w:cs="Times New Roman"/>
                <w:lang w:eastAsia="en-US"/>
              </w:rPr>
              <w:t>анализа</w:t>
            </w:r>
            <w:r w:rsidR="004C5CE6" w:rsidRPr="00796A71">
              <w:rPr>
                <w:rFonts w:ascii="Times New Roman" w:hAnsi="Times New Roman" w:cs="Times New Roman"/>
                <w:lang w:eastAsia="en-US"/>
              </w:rPr>
              <w:t xml:space="preserve"> на месте производства работ</w:t>
            </w:r>
            <w:r w:rsidRPr="00796A71">
              <w:rPr>
                <w:rFonts w:ascii="Times New Roman" w:hAnsi="Times New Roman" w:cs="Times New Roman"/>
                <w:lang w:eastAsia="en-US"/>
              </w:rPr>
              <w:t>.</w:t>
            </w:r>
            <w:r w:rsidR="00B4611C" w:rsidRPr="00796A71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DF2DF9">
              <w:rPr>
                <w:rFonts w:ascii="Times New Roman" w:hAnsi="Times New Roman" w:cs="Times New Roman"/>
                <w:lang w:eastAsia="en-US"/>
              </w:rPr>
              <w:t>Сертификаты соответствия, лабораторные исследования</w:t>
            </w:r>
            <w:r w:rsidR="00310E29" w:rsidRPr="00DF2DF9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DF2DF9">
              <w:rPr>
                <w:rFonts w:ascii="Times New Roman" w:hAnsi="Times New Roman" w:cs="Times New Roman"/>
                <w:lang w:eastAsia="en-US"/>
              </w:rPr>
              <w:t>и иные документы, подтверждающие качество применяемых ВВ предоставля</w:t>
            </w:r>
            <w:r w:rsidR="00CE381A" w:rsidRPr="00DF2DF9">
              <w:rPr>
                <w:rFonts w:ascii="Times New Roman" w:hAnsi="Times New Roman" w:cs="Times New Roman"/>
                <w:lang w:eastAsia="en-US"/>
              </w:rPr>
              <w:t>ю</w:t>
            </w:r>
            <w:r w:rsidRPr="00DF2DF9">
              <w:rPr>
                <w:rFonts w:ascii="Times New Roman" w:hAnsi="Times New Roman" w:cs="Times New Roman"/>
                <w:lang w:eastAsia="en-US"/>
              </w:rPr>
              <w:t>тся по требованию Заказчика.</w:t>
            </w:r>
            <w:r w:rsidR="00A94468" w:rsidRPr="00DF2DF9">
              <w:rPr>
                <w:rFonts w:ascii="Times New Roman" w:hAnsi="Times New Roman" w:cs="Times New Roman"/>
                <w:lang w:val="en-US" w:eastAsia="en-US"/>
              </w:rPr>
              <w:t xml:space="preserve"> </w:t>
            </w:r>
          </w:p>
          <w:p w14:paraId="0EF52942" w14:textId="05061916" w:rsidR="00F72319" w:rsidRPr="00DF2DF9" w:rsidRDefault="00F72319" w:rsidP="004740BA">
            <w:pPr>
              <w:pStyle w:val="aff1"/>
              <w:numPr>
                <w:ilvl w:val="0"/>
                <w:numId w:val="31"/>
              </w:numPr>
              <w:shd w:val="clear" w:color="auto" w:fill="FFFFFF" w:themeFill="background1"/>
              <w:autoSpaceDE/>
              <w:autoSpaceDN/>
              <w:adjustRightInd/>
              <w:ind w:left="0" w:firstLine="44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96A71">
              <w:rPr>
                <w:rFonts w:ascii="Times New Roman" w:hAnsi="Times New Roman" w:cs="Times New Roman"/>
                <w:lang w:eastAsia="en-US"/>
              </w:rPr>
              <w:t>Подрядчик предоставляет паспорт эмульсионного взрывчатого вещества на каждую партию с указанием содержания нитрата аммония и плотности ЭВВ. Паспорт предоставляется на каждую партию после приготовления не позднее 2-х часов.</w:t>
            </w:r>
          </w:p>
        </w:tc>
      </w:tr>
      <w:tr w:rsidR="005C3E29" w:rsidRPr="004D2F2B" w14:paraId="5AB31AD3" w14:textId="77777777" w:rsidTr="005C577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2ECEF" w14:textId="77777777" w:rsidR="005C3E29" w:rsidRPr="004D2F2B" w:rsidRDefault="005C3E29" w:rsidP="00C5096D">
            <w:pPr>
              <w:pStyle w:val="aff1"/>
              <w:numPr>
                <w:ilvl w:val="0"/>
                <w:numId w:val="7"/>
              </w:numPr>
              <w:shd w:val="clear" w:color="auto" w:fill="FFFFFF" w:themeFill="background1"/>
              <w:autoSpaceDE/>
              <w:autoSpaceDN/>
              <w:adjustRightInd/>
              <w:ind w:left="7" w:firstLine="141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lastRenderedPageBreak/>
              <w:t>Требования предъявляемые к заряжанию скважин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84BFE" w14:textId="77777777" w:rsidR="005C3E29" w:rsidRPr="004D2F2B" w:rsidRDefault="005C3E29" w:rsidP="004740BA">
            <w:pPr>
              <w:pStyle w:val="aff1"/>
              <w:numPr>
                <w:ilvl w:val="0"/>
                <w:numId w:val="16"/>
              </w:numPr>
              <w:shd w:val="clear" w:color="auto" w:fill="FFFFFF" w:themeFill="background1"/>
              <w:autoSpaceDE/>
              <w:autoSpaceDN/>
              <w:adjustRightInd/>
              <w:ind w:left="15" w:firstLine="425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Заряжание скважин производится в дневную смену, в односменном режиме (в случаях производственной необходимости и по согласованию с Заказчиком, организуется круглосуточный режим работы, в две смены).</w:t>
            </w:r>
          </w:p>
          <w:p w14:paraId="23B80779" w14:textId="77777777" w:rsidR="005C3E29" w:rsidRPr="004D2F2B" w:rsidRDefault="005C3E29" w:rsidP="004740BA">
            <w:pPr>
              <w:pStyle w:val="aff1"/>
              <w:numPr>
                <w:ilvl w:val="0"/>
                <w:numId w:val="16"/>
              </w:numPr>
              <w:shd w:val="clear" w:color="auto" w:fill="FFFFFF" w:themeFill="background1"/>
              <w:autoSpaceDE/>
              <w:autoSpaceDN/>
              <w:adjustRightInd/>
              <w:ind w:left="15" w:firstLine="425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 xml:space="preserve">Заряжание взрывных скважин и монтаж поверхностной сети производится в строгом соответствии с Проектом на массовый взрыв и схемой монтажа. </w:t>
            </w:r>
          </w:p>
          <w:p w14:paraId="66036946" w14:textId="77777777" w:rsidR="005C3E29" w:rsidRPr="004D2F2B" w:rsidRDefault="005C3E29" w:rsidP="004740BA">
            <w:pPr>
              <w:pStyle w:val="aff1"/>
              <w:numPr>
                <w:ilvl w:val="0"/>
                <w:numId w:val="16"/>
              </w:numPr>
              <w:shd w:val="clear" w:color="auto" w:fill="FFFFFF" w:themeFill="background1"/>
              <w:autoSpaceDE/>
              <w:autoSpaceDN/>
              <w:adjustRightInd/>
              <w:ind w:left="15" w:firstLine="425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Заряжание обуренных блоков не принятых маркшейдерской службой Заказчика запрещается.</w:t>
            </w:r>
          </w:p>
          <w:p w14:paraId="2BEA84BD" w14:textId="77777777" w:rsidR="005C3E29" w:rsidRPr="004D2F2B" w:rsidRDefault="005C3E29" w:rsidP="004740BA">
            <w:pPr>
              <w:pStyle w:val="aff1"/>
              <w:numPr>
                <w:ilvl w:val="0"/>
                <w:numId w:val="16"/>
              </w:numPr>
              <w:shd w:val="clear" w:color="auto" w:fill="FFFFFF" w:themeFill="background1"/>
              <w:autoSpaceDE/>
              <w:autoSpaceDN/>
              <w:adjustRightInd/>
              <w:ind w:left="15" w:firstLine="425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 xml:space="preserve">Заряжание взрывных скважин производится силами Подрядчика, необходимым и достаточным парком смесительно-зарядных машин (СЗМ) и расходными материалами, согласно проекту на производство массового взрыва и карты заряда. </w:t>
            </w:r>
          </w:p>
          <w:p w14:paraId="5EF3061F" w14:textId="53F50442" w:rsidR="005C3E29" w:rsidRPr="004D2F2B" w:rsidRDefault="005C3E29" w:rsidP="004740BA">
            <w:pPr>
              <w:pStyle w:val="aff1"/>
              <w:numPr>
                <w:ilvl w:val="0"/>
                <w:numId w:val="16"/>
              </w:numPr>
              <w:shd w:val="clear" w:color="auto" w:fill="FFFFFF" w:themeFill="background1"/>
              <w:autoSpaceDE/>
              <w:autoSpaceDN/>
              <w:adjustRightInd/>
              <w:ind w:left="15" w:firstLine="425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 xml:space="preserve">Смесительно-зарядные машины должны </w:t>
            </w:r>
            <w:r w:rsidR="00BF2505" w:rsidRPr="004D2F2B">
              <w:rPr>
                <w:rFonts w:ascii="Times New Roman" w:hAnsi="Times New Roman" w:cs="Times New Roman"/>
                <w:lang w:eastAsia="en-US"/>
              </w:rPr>
              <w:t xml:space="preserve">быть оборудованы автоматизированной </w:t>
            </w:r>
            <w:r w:rsidRPr="004D2F2B">
              <w:rPr>
                <w:rFonts w:ascii="Times New Roman" w:hAnsi="Times New Roman" w:cs="Times New Roman"/>
                <w:lang w:eastAsia="en-US"/>
              </w:rPr>
              <w:t>систем</w:t>
            </w:r>
            <w:r w:rsidR="00BF2505" w:rsidRPr="004D2F2B">
              <w:rPr>
                <w:rFonts w:ascii="Times New Roman" w:hAnsi="Times New Roman" w:cs="Times New Roman"/>
                <w:lang w:eastAsia="en-US"/>
              </w:rPr>
              <w:t>ой</w:t>
            </w:r>
            <w:r w:rsidRPr="004D2F2B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BF2505" w:rsidRPr="004D2F2B">
              <w:rPr>
                <w:rFonts w:ascii="Times New Roman" w:hAnsi="Times New Roman" w:cs="Times New Roman"/>
                <w:lang w:eastAsia="en-US"/>
              </w:rPr>
              <w:t xml:space="preserve">управления, </w:t>
            </w:r>
            <w:r w:rsidRPr="004D2F2B">
              <w:rPr>
                <w:rFonts w:ascii="Times New Roman" w:hAnsi="Times New Roman" w:cs="Times New Roman"/>
                <w:lang w:eastAsia="en-US"/>
              </w:rPr>
              <w:t>мониторинга и передачи данных</w:t>
            </w:r>
            <w:r w:rsidR="00BF2505" w:rsidRPr="004D2F2B">
              <w:rPr>
                <w:rFonts w:ascii="Times New Roman" w:hAnsi="Times New Roman" w:cs="Times New Roman"/>
                <w:lang w:eastAsia="en-US"/>
              </w:rPr>
              <w:t xml:space="preserve"> (номер, координаты местоположение и фактический вес ВВ каждой заряженной скважины) </w:t>
            </w:r>
            <w:r w:rsidRPr="004D2F2B">
              <w:rPr>
                <w:rFonts w:ascii="Times New Roman" w:hAnsi="Times New Roman" w:cs="Times New Roman"/>
                <w:lang w:eastAsia="en-US"/>
              </w:rPr>
              <w:t>с дальнейшей интеграци</w:t>
            </w:r>
            <w:r w:rsidR="00E47B07">
              <w:rPr>
                <w:rFonts w:ascii="Times New Roman" w:hAnsi="Times New Roman" w:cs="Times New Roman"/>
                <w:lang w:eastAsia="en-US"/>
              </w:rPr>
              <w:t>ей</w:t>
            </w:r>
            <w:r w:rsidRPr="004D2F2B">
              <w:rPr>
                <w:rFonts w:ascii="Times New Roman" w:hAnsi="Times New Roman" w:cs="Times New Roman"/>
                <w:lang w:eastAsia="en-US"/>
              </w:rPr>
              <w:t xml:space="preserve"> в единую диспетчерскую сеть АСУ ОГР</w:t>
            </w:r>
            <w:r w:rsidR="00BF2505" w:rsidRPr="004D2F2B">
              <w:rPr>
                <w:rFonts w:ascii="Times New Roman" w:hAnsi="Times New Roman" w:cs="Times New Roman"/>
                <w:lang w:eastAsia="en-US"/>
              </w:rPr>
              <w:t xml:space="preserve"> Зака</w:t>
            </w:r>
            <w:r w:rsidR="00E47B07">
              <w:rPr>
                <w:rFonts w:ascii="Times New Roman" w:hAnsi="Times New Roman" w:cs="Times New Roman"/>
                <w:lang w:eastAsia="en-US"/>
              </w:rPr>
              <w:t>з</w:t>
            </w:r>
            <w:r w:rsidR="00BF2505" w:rsidRPr="004D2F2B">
              <w:rPr>
                <w:rFonts w:ascii="Times New Roman" w:hAnsi="Times New Roman" w:cs="Times New Roman"/>
                <w:lang w:eastAsia="en-US"/>
              </w:rPr>
              <w:t>чика</w:t>
            </w:r>
            <w:r w:rsidRPr="004D2F2B">
              <w:rPr>
                <w:rFonts w:ascii="Times New Roman" w:hAnsi="Times New Roman" w:cs="Times New Roman"/>
                <w:lang w:eastAsia="en-US"/>
              </w:rPr>
              <w:t>.</w:t>
            </w:r>
            <w:r w:rsidR="00BF2505" w:rsidRPr="004D2F2B">
              <w:rPr>
                <w:rFonts w:ascii="Times New Roman" w:hAnsi="Times New Roman" w:cs="Times New Roman"/>
                <w:lang w:eastAsia="en-US"/>
              </w:rPr>
              <w:t xml:space="preserve"> Калибровка СЗМ должна проводиться не реже 1 раз в месяц, или по требованию Заказчика, при условии выявления каких-либо отклонений, с предоставлением акта калибровки заказчику. СЗМ не оборудованные системой мониторинга и передачи данных или с неисправной системой мониторинга не допускаются к работе.</w:t>
            </w:r>
          </w:p>
          <w:p w14:paraId="2C3ECDB2" w14:textId="742E97F6" w:rsidR="005C3E29" w:rsidRPr="004D2F2B" w:rsidRDefault="00BF2505" w:rsidP="004740BA">
            <w:pPr>
              <w:pStyle w:val="aff1"/>
              <w:numPr>
                <w:ilvl w:val="0"/>
                <w:numId w:val="16"/>
              </w:numPr>
              <w:shd w:val="clear" w:color="auto" w:fill="FFFFFF" w:themeFill="background1"/>
              <w:autoSpaceDE/>
              <w:autoSpaceDN/>
              <w:adjustRightInd/>
              <w:ind w:left="15" w:firstLine="425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 xml:space="preserve">При зарядке скважин водоустойчивыми ВВ соблюдать технологию заряжания. </w:t>
            </w:r>
          </w:p>
          <w:p w14:paraId="0065F7DD" w14:textId="77777777" w:rsidR="005C3E29" w:rsidRPr="004D2F2B" w:rsidRDefault="005C3E29" w:rsidP="004740BA">
            <w:pPr>
              <w:pStyle w:val="aff1"/>
              <w:numPr>
                <w:ilvl w:val="0"/>
                <w:numId w:val="16"/>
              </w:numPr>
              <w:shd w:val="clear" w:color="auto" w:fill="FFFFFF" w:themeFill="background1"/>
              <w:autoSpaceDE/>
              <w:autoSpaceDN/>
              <w:adjustRightInd/>
              <w:ind w:left="15" w:firstLine="425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Охрана ВМ на блоке и охрана заряженного блока, осуществляется силами Подрядчика (в соответствии с действующими нормативными и регламентирующими документами Российский Федерации).</w:t>
            </w:r>
          </w:p>
          <w:p w14:paraId="62E296B9" w14:textId="77777777" w:rsidR="005C3E29" w:rsidRPr="004D2F2B" w:rsidRDefault="005C3E29" w:rsidP="004740BA">
            <w:pPr>
              <w:pStyle w:val="aff1"/>
              <w:numPr>
                <w:ilvl w:val="0"/>
                <w:numId w:val="16"/>
              </w:numPr>
              <w:shd w:val="clear" w:color="auto" w:fill="FFFFFF" w:themeFill="background1"/>
              <w:autoSpaceDE/>
              <w:autoSpaceDN/>
              <w:adjustRightInd/>
              <w:ind w:left="15" w:firstLine="425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Освещение заряжаемого (заряженного) блока осуществляется силами Подрядчика.</w:t>
            </w:r>
          </w:p>
          <w:p w14:paraId="29BD3551" w14:textId="355485DD" w:rsidR="005C3E29" w:rsidRPr="004D2F2B" w:rsidRDefault="005C3E29" w:rsidP="004740BA">
            <w:pPr>
              <w:pStyle w:val="aff1"/>
              <w:numPr>
                <w:ilvl w:val="0"/>
                <w:numId w:val="16"/>
              </w:numPr>
              <w:shd w:val="clear" w:color="auto" w:fill="FFFFFF" w:themeFill="background1"/>
              <w:autoSpaceDE/>
              <w:autoSpaceDN/>
              <w:adjustRightInd/>
              <w:ind w:left="15" w:firstLine="425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 xml:space="preserve">Фиксация фактически заряженного количества ВВ, высоты </w:t>
            </w:r>
            <w:proofErr w:type="spellStart"/>
            <w:r w:rsidRPr="004D2F2B">
              <w:rPr>
                <w:rFonts w:ascii="Times New Roman" w:hAnsi="Times New Roman" w:cs="Times New Roman"/>
                <w:lang w:eastAsia="en-US"/>
              </w:rPr>
              <w:t>недозаряда</w:t>
            </w:r>
            <w:proofErr w:type="spellEnd"/>
            <w:r w:rsidRPr="004D2F2B">
              <w:rPr>
                <w:rFonts w:ascii="Times New Roman" w:hAnsi="Times New Roman" w:cs="Times New Roman"/>
                <w:lang w:eastAsia="en-US"/>
              </w:rPr>
              <w:t xml:space="preserve"> по каждой скважине взрываемых блоков </w:t>
            </w:r>
            <w:r w:rsidRPr="004D2F2B">
              <w:rPr>
                <w:rFonts w:ascii="Times New Roman" w:hAnsi="Times New Roman" w:cs="Times New Roman"/>
                <w:lang w:eastAsia="en-US"/>
              </w:rPr>
              <w:lastRenderedPageBreak/>
              <w:t xml:space="preserve">осуществляется Подрядчиком и </w:t>
            </w:r>
            <w:r w:rsidRPr="00DF2DF9">
              <w:rPr>
                <w:rFonts w:ascii="Times New Roman" w:hAnsi="Times New Roman" w:cs="Times New Roman"/>
                <w:lang w:eastAsia="en-US"/>
              </w:rPr>
              <w:t xml:space="preserve">передаются </w:t>
            </w:r>
            <w:r w:rsidRPr="00796A71">
              <w:rPr>
                <w:rFonts w:ascii="Times New Roman" w:hAnsi="Times New Roman" w:cs="Times New Roman"/>
                <w:lang w:eastAsia="en-US"/>
              </w:rPr>
              <w:t>Заказчику</w:t>
            </w:r>
            <w:r w:rsidR="0063158A" w:rsidRPr="00DF2DF9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63158A" w:rsidRPr="00796A71">
              <w:rPr>
                <w:rFonts w:ascii="Times New Roman" w:hAnsi="Times New Roman" w:cs="Times New Roman"/>
                <w:lang w:eastAsia="en-US"/>
              </w:rPr>
              <w:t xml:space="preserve">формате </w:t>
            </w:r>
            <w:r w:rsidR="0063158A" w:rsidRPr="00796A71">
              <w:rPr>
                <w:rFonts w:ascii="Times New Roman" w:hAnsi="Times New Roman" w:cs="Times New Roman"/>
                <w:lang w:val="en-US" w:eastAsia="en-US"/>
              </w:rPr>
              <w:t>Excel</w:t>
            </w:r>
            <w:r w:rsidR="0063158A" w:rsidRPr="00796A71">
              <w:rPr>
                <w:rFonts w:ascii="Times New Roman" w:hAnsi="Times New Roman" w:cs="Times New Roman"/>
                <w:lang w:eastAsia="en-US"/>
              </w:rPr>
              <w:t xml:space="preserve"> (</w:t>
            </w:r>
            <w:r w:rsidR="0063158A" w:rsidRPr="00796A71">
              <w:rPr>
                <w:rFonts w:ascii="Times New Roman" w:hAnsi="Times New Roman" w:cs="Times New Roman"/>
                <w:lang w:val="en-US" w:eastAsia="en-US"/>
              </w:rPr>
              <w:t>CSV</w:t>
            </w:r>
            <w:r w:rsidR="0063158A" w:rsidRPr="00796A71">
              <w:rPr>
                <w:rFonts w:ascii="Times New Roman" w:hAnsi="Times New Roman" w:cs="Times New Roman"/>
                <w:lang w:eastAsia="en-US"/>
              </w:rPr>
              <w:t>)</w:t>
            </w:r>
            <w:r w:rsidRPr="00796A71">
              <w:rPr>
                <w:rFonts w:ascii="Times New Roman" w:hAnsi="Times New Roman" w:cs="Times New Roman"/>
                <w:lang w:eastAsia="en-US"/>
              </w:rPr>
              <w:t>.</w:t>
            </w:r>
            <w:r w:rsidRPr="00DF2DF9">
              <w:rPr>
                <w:rFonts w:ascii="Times New Roman" w:hAnsi="Times New Roman" w:cs="Times New Roman"/>
                <w:lang w:eastAsia="en-US"/>
              </w:rPr>
              <w:t xml:space="preserve"> Проекты</w:t>
            </w:r>
            <w:r w:rsidRPr="004D2F2B">
              <w:rPr>
                <w:rFonts w:ascii="Times New Roman" w:hAnsi="Times New Roman" w:cs="Times New Roman"/>
                <w:lang w:eastAsia="en-US"/>
              </w:rPr>
              <w:t xml:space="preserve"> на массовый взрыв передаются Заказчику</w:t>
            </w:r>
            <w:r w:rsidR="007754C2" w:rsidRPr="004D2F2B">
              <w:rPr>
                <w:rFonts w:ascii="Times New Roman" w:hAnsi="Times New Roman" w:cs="Times New Roman"/>
                <w:lang w:eastAsia="en-US"/>
              </w:rPr>
              <w:t xml:space="preserve"> в формате </w:t>
            </w:r>
            <w:r w:rsidR="007754C2" w:rsidRPr="004D2F2B">
              <w:rPr>
                <w:rFonts w:ascii="Times New Roman" w:hAnsi="Times New Roman" w:cs="Times New Roman"/>
                <w:lang w:val="en-US" w:eastAsia="en-US"/>
              </w:rPr>
              <w:t>Excel</w:t>
            </w:r>
            <w:r w:rsidR="007754C2" w:rsidRPr="004D2F2B">
              <w:rPr>
                <w:rFonts w:ascii="Times New Roman" w:hAnsi="Times New Roman" w:cs="Times New Roman"/>
                <w:lang w:eastAsia="en-US"/>
              </w:rPr>
              <w:t xml:space="preserve"> (</w:t>
            </w:r>
            <w:r w:rsidR="007754C2" w:rsidRPr="004D2F2B">
              <w:rPr>
                <w:rFonts w:ascii="Times New Roman" w:hAnsi="Times New Roman" w:cs="Times New Roman"/>
                <w:lang w:val="en-US" w:eastAsia="en-US"/>
              </w:rPr>
              <w:t>CSV</w:t>
            </w:r>
            <w:r w:rsidR="007754C2" w:rsidRPr="004D2F2B">
              <w:rPr>
                <w:rFonts w:ascii="Times New Roman" w:hAnsi="Times New Roman" w:cs="Times New Roman"/>
                <w:lang w:eastAsia="en-US"/>
              </w:rPr>
              <w:t>).</w:t>
            </w:r>
          </w:p>
        </w:tc>
      </w:tr>
      <w:tr w:rsidR="005C3E29" w:rsidRPr="004D2F2B" w14:paraId="49E853D4" w14:textId="77777777" w:rsidTr="005C577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8E58C" w14:textId="77777777" w:rsidR="005C3E29" w:rsidRPr="004D2F2B" w:rsidRDefault="005C3E29" w:rsidP="00C5096D">
            <w:pPr>
              <w:pStyle w:val="aff1"/>
              <w:numPr>
                <w:ilvl w:val="0"/>
                <w:numId w:val="7"/>
              </w:numPr>
              <w:shd w:val="clear" w:color="auto" w:fill="FFFFFF" w:themeFill="background1"/>
              <w:autoSpaceDE/>
              <w:autoSpaceDN/>
              <w:adjustRightInd/>
              <w:ind w:left="7" w:firstLine="141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lastRenderedPageBreak/>
              <w:t>Требования к забойке скважин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AFDFB" w14:textId="77777777" w:rsidR="005C3E29" w:rsidRPr="004D2F2B" w:rsidRDefault="005C3E29" w:rsidP="004740BA">
            <w:pPr>
              <w:pStyle w:val="aff1"/>
              <w:numPr>
                <w:ilvl w:val="0"/>
                <w:numId w:val="17"/>
              </w:numPr>
              <w:shd w:val="clear" w:color="auto" w:fill="FFFFFF" w:themeFill="background1"/>
              <w:autoSpaceDE/>
              <w:autoSpaceDN/>
              <w:adjustRightInd/>
              <w:ind w:left="0" w:firstLine="44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Забойка скважин осуществляется Подрядчиком, с использованием механизированного способа, либо вручную.</w:t>
            </w:r>
          </w:p>
          <w:p w14:paraId="0E5E6306" w14:textId="77777777" w:rsidR="005C3E29" w:rsidRPr="004D2F2B" w:rsidRDefault="005C3E29" w:rsidP="004740BA">
            <w:pPr>
              <w:pStyle w:val="aff1"/>
              <w:numPr>
                <w:ilvl w:val="0"/>
                <w:numId w:val="17"/>
              </w:numPr>
              <w:shd w:val="clear" w:color="auto" w:fill="FFFFFF" w:themeFill="background1"/>
              <w:autoSpaceDE/>
              <w:autoSpaceDN/>
              <w:adjustRightInd/>
              <w:ind w:left="0" w:firstLine="44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Забойка скважин производится с учетом проекта на массовый взрыв и разработанного Типового проекта производства БВР.</w:t>
            </w:r>
          </w:p>
          <w:p w14:paraId="560992AD" w14:textId="77777777" w:rsidR="005C3E29" w:rsidRPr="004D2F2B" w:rsidRDefault="005C3E29" w:rsidP="004740BA">
            <w:pPr>
              <w:pStyle w:val="aff1"/>
              <w:numPr>
                <w:ilvl w:val="0"/>
                <w:numId w:val="17"/>
              </w:numPr>
              <w:shd w:val="clear" w:color="auto" w:fill="FFFFFF" w:themeFill="background1"/>
              <w:autoSpaceDE/>
              <w:autoSpaceDN/>
              <w:adjustRightInd/>
              <w:ind w:left="0" w:firstLine="44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В качестве забоечного материала используется буровая мелочь, либо щебень различных фракций (в зависимости от проекта на массовый взрыв).</w:t>
            </w:r>
          </w:p>
          <w:p w14:paraId="484CEB36" w14:textId="77777777" w:rsidR="005C3E29" w:rsidRPr="004D2F2B" w:rsidRDefault="005C3E29" w:rsidP="004740BA">
            <w:pPr>
              <w:pStyle w:val="aff1"/>
              <w:numPr>
                <w:ilvl w:val="0"/>
                <w:numId w:val="17"/>
              </w:numPr>
              <w:shd w:val="clear" w:color="auto" w:fill="FFFFFF" w:themeFill="background1"/>
              <w:autoSpaceDE/>
              <w:autoSpaceDN/>
              <w:adjustRightInd/>
              <w:ind w:left="0" w:firstLine="44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 xml:space="preserve">Забоечный материал в виде щебня приобретается и завозится на взрываемый блок силами Подрядчика за свой счет. При возможности, используются производственные мощности Заказчика на договорной основе. </w:t>
            </w:r>
          </w:p>
        </w:tc>
      </w:tr>
      <w:tr w:rsidR="005C3E29" w:rsidRPr="004D2F2B" w14:paraId="419C290F" w14:textId="77777777" w:rsidTr="005C577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C45A" w14:textId="77777777" w:rsidR="005C3E29" w:rsidRPr="004D2F2B" w:rsidRDefault="005C3E29" w:rsidP="00C5096D">
            <w:pPr>
              <w:pStyle w:val="aff1"/>
              <w:numPr>
                <w:ilvl w:val="0"/>
                <w:numId w:val="7"/>
              </w:numPr>
              <w:shd w:val="clear" w:color="auto" w:fill="FFFFFF" w:themeFill="background1"/>
              <w:autoSpaceDE/>
              <w:autoSpaceDN/>
              <w:adjustRightInd/>
              <w:ind w:left="7" w:firstLine="141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Требования к крупности дробления горной массы</w:t>
            </w:r>
          </w:p>
          <w:p w14:paraId="134DB6D2" w14:textId="77777777" w:rsidR="005C3E29" w:rsidRPr="004D2F2B" w:rsidRDefault="005C3E29" w:rsidP="00D422BE">
            <w:pPr>
              <w:widowControl w:val="0"/>
              <w:shd w:val="clear" w:color="auto" w:fill="FFFFFF" w:themeFill="background1"/>
              <w:ind w:left="7"/>
              <w:jc w:val="both"/>
              <w:rPr>
                <w:lang w:eastAsia="en-US"/>
              </w:rPr>
            </w:pP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4F29" w14:textId="77777777" w:rsidR="005C3E29" w:rsidRPr="004D2F2B" w:rsidRDefault="005C3E29" w:rsidP="00BD7DD4">
            <w:pPr>
              <w:pStyle w:val="aff1"/>
              <w:shd w:val="clear" w:color="auto" w:fill="FFFFFF" w:themeFill="background1"/>
              <w:ind w:left="0" w:firstLine="44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Допустимый максимальный размер (мм) кусков:</w:t>
            </w:r>
          </w:p>
          <w:p w14:paraId="5AC8AC90" w14:textId="77777777" w:rsidR="005C3E29" w:rsidRPr="004D2F2B" w:rsidRDefault="005C3E29" w:rsidP="00BD7DD4">
            <w:pPr>
              <w:widowControl w:val="0"/>
              <w:shd w:val="clear" w:color="auto" w:fill="FFFFFF" w:themeFill="background1"/>
              <w:ind w:firstLine="440"/>
              <w:jc w:val="both"/>
              <w:rPr>
                <w:lang w:eastAsia="en-US"/>
              </w:rPr>
            </w:pPr>
            <w:r w:rsidRPr="004D2F2B">
              <w:rPr>
                <w:lang w:eastAsia="en-US"/>
              </w:rPr>
              <w:t xml:space="preserve">     - для вскрышных пород – куски породы, не превышающие 1200мм (по результатам измерения расстояния между максимально удаленными друг от друга точками);</w:t>
            </w:r>
          </w:p>
          <w:p w14:paraId="5F90F3E4" w14:textId="77777777" w:rsidR="005C3E29" w:rsidRPr="004D2F2B" w:rsidRDefault="005C3E29" w:rsidP="00BD7DD4">
            <w:pPr>
              <w:widowControl w:val="0"/>
              <w:shd w:val="clear" w:color="auto" w:fill="FFFFFF" w:themeFill="background1"/>
              <w:ind w:firstLine="440"/>
              <w:jc w:val="both"/>
              <w:rPr>
                <w:lang w:eastAsia="en-US"/>
              </w:rPr>
            </w:pPr>
            <w:r w:rsidRPr="004D2F2B">
              <w:rPr>
                <w:lang w:eastAsia="en-US"/>
              </w:rPr>
              <w:t xml:space="preserve">     - для руды – куски породы, не превышающие 700мм (по результатам измерения расстояния между максимально удаленными друг от друга точками).</w:t>
            </w:r>
          </w:p>
          <w:p w14:paraId="56E95B07" w14:textId="77777777" w:rsidR="005C3E29" w:rsidRPr="004D2F2B" w:rsidRDefault="005C3E29" w:rsidP="00BD7DD4">
            <w:pPr>
              <w:widowControl w:val="0"/>
              <w:shd w:val="clear" w:color="auto" w:fill="FFFFFF" w:themeFill="background1"/>
              <w:ind w:firstLine="440"/>
              <w:jc w:val="both"/>
              <w:rPr>
                <w:lang w:eastAsia="en-US"/>
              </w:rPr>
            </w:pPr>
            <w:r w:rsidRPr="004D2F2B">
              <w:rPr>
                <w:lang w:eastAsia="en-US"/>
              </w:rPr>
              <w:t>Оптимальный гранулометрический состав для минерализованных пород, определенный Заказчиком:</w:t>
            </w:r>
          </w:p>
          <w:p w14:paraId="5155F648" w14:textId="77777777" w:rsidR="005C3E29" w:rsidRPr="004D2F2B" w:rsidRDefault="005C3E29" w:rsidP="00D422BE">
            <w:pPr>
              <w:widowControl w:val="0"/>
              <w:shd w:val="clear" w:color="auto" w:fill="FFFFFF" w:themeFill="background1"/>
              <w:jc w:val="both"/>
              <w:rPr>
                <w:lang w:eastAsia="en-US"/>
              </w:rPr>
            </w:pPr>
          </w:p>
          <w:tbl>
            <w:tblPr>
              <w:tblStyle w:val="af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60"/>
              <w:gridCol w:w="1418"/>
              <w:gridCol w:w="2266"/>
            </w:tblGrid>
            <w:tr w:rsidR="005C3E29" w:rsidRPr="004D2F2B" w14:paraId="4A1E6069" w14:textId="77777777">
              <w:tc>
                <w:tcPr>
                  <w:tcW w:w="25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D600B8" w14:textId="77777777" w:rsidR="005C3E29" w:rsidRPr="004D2F2B" w:rsidRDefault="005C3E29" w:rsidP="00D422BE">
                  <w:pPr>
                    <w:widowControl w:val="0"/>
                    <w:shd w:val="clear" w:color="auto" w:fill="FFFFFF" w:themeFill="background1"/>
                    <w:jc w:val="center"/>
                    <w:rPr>
                      <w:lang w:eastAsia="en-US"/>
                    </w:rPr>
                  </w:pPr>
                </w:p>
                <w:p w14:paraId="51E68782" w14:textId="77777777" w:rsidR="005C3E29" w:rsidRPr="004D2F2B" w:rsidRDefault="005C3E29" w:rsidP="00D422BE">
                  <w:pPr>
                    <w:widowControl w:val="0"/>
                    <w:shd w:val="clear" w:color="auto" w:fill="FFFFFF" w:themeFill="background1"/>
                    <w:jc w:val="center"/>
                    <w:rPr>
                      <w:lang w:eastAsia="en-US"/>
                    </w:rPr>
                  </w:pPr>
                </w:p>
                <w:p w14:paraId="13E958F3" w14:textId="77777777" w:rsidR="005C3E29" w:rsidRPr="004D2F2B" w:rsidRDefault="005C3E29" w:rsidP="00D422BE">
                  <w:pPr>
                    <w:widowControl w:val="0"/>
                    <w:shd w:val="clear" w:color="auto" w:fill="FFFFFF" w:themeFill="background1"/>
                    <w:jc w:val="center"/>
                    <w:rPr>
                      <w:lang w:eastAsia="en-US"/>
                    </w:rPr>
                  </w:pPr>
                </w:p>
                <w:p w14:paraId="7A062A21" w14:textId="77777777" w:rsidR="005C3E29" w:rsidRPr="004D2F2B" w:rsidRDefault="005C3E29" w:rsidP="00D422BE">
                  <w:pPr>
                    <w:widowControl w:val="0"/>
                    <w:shd w:val="clear" w:color="auto" w:fill="FFFFFF" w:themeFill="background1"/>
                    <w:jc w:val="center"/>
                    <w:rPr>
                      <w:lang w:eastAsia="en-US"/>
                    </w:rPr>
                  </w:pPr>
                </w:p>
                <w:p w14:paraId="598B3B9B" w14:textId="77777777" w:rsidR="005C3E29" w:rsidRPr="004D2F2B" w:rsidRDefault="005C3E29" w:rsidP="00D422BE">
                  <w:pPr>
                    <w:widowControl w:val="0"/>
                    <w:shd w:val="clear" w:color="auto" w:fill="FFFFFF" w:themeFill="background1"/>
                    <w:jc w:val="center"/>
                    <w:rPr>
                      <w:lang w:eastAsia="en-US"/>
                    </w:rPr>
                  </w:pPr>
                  <w:r w:rsidRPr="004D2F2B">
                    <w:rPr>
                      <w:lang w:eastAsia="en-US"/>
                    </w:rPr>
                    <w:t>Гранулометрический состав, мм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7AA0D2" w14:textId="77777777" w:rsidR="005C3E29" w:rsidRPr="004D2F2B" w:rsidRDefault="005C3E29" w:rsidP="00D422BE">
                  <w:pPr>
                    <w:widowControl w:val="0"/>
                    <w:shd w:val="clear" w:color="auto" w:fill="FFFFFF" w:themeFill="background1"/>
                    <w:jc w:val="center"/>
                    <w:rPr>
                      <w:lang w:eastAsia="en-US"/>
                    </w:rPr>
                  </w:pPr>
                  <w:r w:rsidRPr="004D2F2B">
                    <w:rPr>
                      <w:lang w:eastAsia="en-US"/>
                    </w:rPr>
                    <w:t>Класс</w:t>
                  </w:r>
                </w:p>
              </w:tc>
              <w:tc>
                <w:tcPr>
                  <w:tcW w:w="2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786743" w14:textId="77777777" w:rsidR="005C3E29" w:rsidRPr="004D2F2B" w:rsidRDefault="005C3E29" w:rsidP="00D422BE">
                  <w:pPr>
                    <w:widowControl w:val="0"/>
                    <w:shd w:val="clear" w:color="auto" w:fill="FFFFFF" w:themeFill="background1"/>
                    <w:jc w:val="center"/>
                    <w:rPr>
                      <w:lang w:eastAsia="en-US"/>
                    </w:rPr>
                  </w:pPr>
                  <w:r w:rsidRPr="004D2F2B">
                    <w:rPr>
                      <w:lang w:eastAsia="en-US"/>
                    </w:rPr>
                    <w:t>Массовая доля, %</w:t>
                  </w:r>
                </w:p>
              </w:tc>
            </w:tr>
            <w:tr w:rsidR="005C3E29" w:rsidRPr="004D2F2B" w14:paraId="197C4467" w14:textId="77777777">
              <w:tc>
                <w:tcPr>
                  <w:tcW w:w="2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658BB7" w14:textId="77777777" w:rsidR="005C3E29" w:rsidRPr="004D2F2B" w:rsidRDefault="005C3E29" w:rsidP="00D422BE">
                  <w:pPr>
                    <w:widowControl w:val="0"/>
                    <w:rPr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ADB0B6" w14:textId="77777777" w:rsidR="005C3E29" w:rsidRPr="004D2F2B" w:rsidRDefault="005C3E29" w:rsidP="00D422BE">
                  <w:pPr>
                    <w:widowControl w:val="0"/>
                    <w:shd w:val="clear" w:color="auto" w:fill="FFFFFF" w:themeFill="background1"/>
                    <w:jc w:val="center"/>
                    <w:rPr>
                      <w:lang w:eastAsia="en-US"/>
                    </w:rPr>
                  </w:pPr>
                  <w:r w:rsidRPr="004D2F2B">
                    <w:rPr>
                      <w:lang w:eastAsia="en-US"/>
                    </w:rPr>
                    <w:t>500-700</w:t>
                  </w:r>
                </w:p>
              </w:tc>
              <w:tc>
                <w:tcPr>
                  <w:tcW w:w="2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613007" w14:textId="77777777" w:rsidR="005C3E29" w:rsidRPr="004D2F2B" w:rsidRDefault="005C3E29" w:rsidP="00D422BE">
                  <w:pPr>
                    <w:widowControl w:val="0"/>
                    <w:shd w:val="clear" w:color="auto" w:fill="FFFFFF" w:themeFill="background1"/>
                    <w:jc w:val="center"/>
                    <w:rPr>
                      <w:lang w:eastAsia="en-US"/>
                    </w:rPr>
                  </w:pPr>
                  <w:r w:rsidRPr="004D2F2B">
                    <w:rPr>
                      <w:lang w:eastAsia="en-US"/>
                    </w:rPr>
                    <w:t>5</w:t>
                  </w:r>
                </w:p>
              </w:tc>
            </w:tr>
            <w:tr w:rsidR="005C3E29" w:rsidRPr="004D2F2B" w14:paraId="6C0E5A25" w14:textId="77777777">
              <w:tc>
                <w:tcPr>
                  <w:tcW w:w="2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58DE50" w14:textId="77777777" w:rsidR="005C3E29" w:rsidRPr="004D2F2B" w:rsidRDefault="005C3E29" w:rsidP="00D422BE">
                  <w:pPr>
                    <w:widowControl w:val="0"/>
                    <w:rPr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557410" w14:textId="77777777" w:rsidR="005C3E29" w:rsidRPr="004D2F2B" w:rsidRDefault="005C3E29" w:rsidP="00D422BE">
                  <w:pPr>
                    <w:widowControl w:val="0"/>
                    <w:shd w:val="clear" w:color="auto" w:fill="FFFFFF" w:themeFill="background1"/>
                    <w:jc w:val="center"/>
                    <w:rPr>
                      <w:lang w:eastAsia="en-US"/>
                    </w:rPr>
                  </w:pPr>
                  <w:r w:rsidRPr="004D2F2B">
                    <w:rPr>
                      <w:lang w:eastAsia="en-US"/>
                    </w:rPr>
                    <w:t>400-500</w:t>
                  </w:r>
                </w:p>
              </w:tc>
              <w:tc>
                <w:tcPr>
                  <w:tcW w:w="2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524ADA" w14:textId="77777777" w:rsidR="005C3E29" w:rsidRPr="004D2F2B" w:rsidRDefault="005C3E29" w:rsidP="00D422BE">
                  <w:pPr>
                    <w:widowControl w:val="0"/>
                    <w:shd w:val="clear" w:color="auto" w:fill="FFFFFF" w:themeFill="background1"/>
                    <w:jc w:val="center"/>
                    <w:rPr>
                      <w:lang w:eastAsia="en-US"/>
                    </w:rPr>
                  </w:pPr>
                  <w:r w:rsidRPr="004D2F2B">
                    <w:rPr>
                      <w:lang w:eastAsia="en-US"/>
                    </w:rPr>
                    <w:t>10</w:t>
                  </w:r>
                </w:p>
              </w:tc>
            </w:tr>
            <w:tr w:rsidR="005C3E29" w:rsidRPr="004D2F2B" w14:paraId="49AA0C3B" w14:textId="77777777">
              <w:tc>
                <w:tcPr>
                  <w:tcW w:w="2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A52C2F" w14:textId="77777777" w:rsidR="005C3E29" w:rsidRPr="004D2F2B" w:rsidRDefault="005C3E29" w:rsidP="00D422BE">
                  <w:pPr>
                    <w:widowControl w:val="0"/>
                    <w:rPr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9CF2E5" w14:textId="77777777" w:rsidR="005C3E29" w:rsidRPr="004D2F2B" w:rsidRDefault="005C3E29" w:rsidP="00D422BE">
                  <w:pPr>
                    <w:widowControl w:val="0"/>
                    <w:shd w:val="clear" w:color="auto" w:fill="FFFFFF" w:themeFill="background1"/>
                    <w:jc w:val="center"/>
                    <w:rPr>
                      <w:lang w:eastAsia="en-US"/>
                    </w:rPr>
                  </w:pPr>
                  <w:r w:rsidRPr="004D2F2B">
                    <w:rPr>
                      <w:lang w:eastAsia="en-US"/>
                    </w:rPr>
                    <w:t>300-400</w:t>
                  </w:r>
                </w:p>
              </w:tc>
              <w:tc>
                <w:tcPr>
                  <w:tcW w:w="2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1F23B7" w14:textId="77777777" w:rsidR="005C3E29" w:rsidRPr="004D2F2B" w:rsidRDefault="005C3E29" w:rsidP="00D422BE">
                  <w:pPr>
                    <w:widowControl w:val="0"/>
                    <w:shd w:val="clear" w:color="auto" w:fill="FFFFFF" w:themeFill="background1"/>
                    <w:jc w:val="center"/>
                    <w:rPr>
                      <w:lang w:eastAsia="en-US"/>
                    </w:rPr>
                  </w:pPr>
                  <w:r w:rsidRPr="004D2F2B">
                    <w:rPr>
                      <w:lang w:eastAsia="en-US"/>
                    </w:rPr>
                    <w:t>10</w:t>
                  </w:r>
                </w:p>
              </w:tc>
            </w:tr>
            <w:tr w:rsidR="005C3E29" w:rsidRPr="004D2F2B" w14:paraId="534F8726" w14:textId="77777777">
              <w:tc>
                <w:tcPr>
                  <w:tcW w:w="2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A40ABA" w14:textId="77777777" w:rsidR="005C3E29" w:rsidRPr="004D2F2B" w:rsidRDefault="005C3E29" w:rsidP="00D422BE">
                  <w:pPr>
                    <w:widowControl w:val="0"/>
                    <w:rPr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3C4C7F" w14:textId="77777777" w:rsidR="005C3E29" w:rsidRPr="004D2F2B" w:rsidRDefault="005C3E29" w:rsidP="00D422BE">
                  <w:pPr>
                    <w:widowControl w:val="0"/>
                    <w:shd w:val="clear" w:color="auto" w:fill="FFFFFF" w:themeFill="background1"/>
                    <w:jc w:val="center"/>
                    <w:rPr>
                      <w:lang w:eastAsia="en-US"/>
                    </w:rPr>
                  </w:pPr>
                  <w:r w:rsidRPr="004D2F2B">
                    <w:rPr>
                      <w:lang w:eastAsia="en-US"/>
                    </w:rPr>
                    <w:t>200-300</w:t>
                  </w:r>
                </w:p>
              </w:tc>
              <w:tc>
                <w:tcPr>
                  <w:tcW w:w="2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4F968D" w14:textId="77777777" w:rsidR="005C3E29" w:rsidRPr="004D2F2B" w:rsidRDefault="005C3E29" w:rsidP="00D422BE">
                  <w:pPr>
                    <w:widowControl w:val="0"/>
                    <w:shd w:val="clear" w:color="auto" w:fill="FFFFFF" w:themeFill="background1"/>
                    <w:jc w:val="center"/>
                    <w:rPr>
                      <w:lang w:eastAsia="en-US"/>
                    </w:rPr>
                  </w:pPr>
                  <w:r w:rsidRPr="004D2F2B">
                    <w:rPr>
                      <w:lang w:eastAsia="en-US"/>
                    </w:rPr>
                    <w:t>30</w:t>
                  </w:r>
                </w:p>
              </w:tc>
            </w:tr>
            <w:tr w:rsidR="005C3E29" w:rsidRPr="004D2F2B" w14:paraId="2609BE22" w14:textId="77777777">
              <w:tc>
                <w:tcPr>
                  <w:tcW w:w="2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00942C" w14:textId="77777777" w:rsidR="005C3E29" w:rsidRPr="004D2F2B" w:rsidRDefault="005C3E29" w:rsidP="00D422BE">
                  <w:pPr>
                    <w:widowControl w:val="0"/>
                    <w:rPr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412DE2" w14:textId="77777777" w:rsidR="005C3E29" w:rsidRPr="004D2F2B" w:rsidRDefault="005C3E29" w:rsidP="00D422BE">
                  <w:pPr>
                    <w:widowControl w:val="0"/>
                    <w:shd w:val="clear" w:color="auto" w:fill="FFFFFF" w:themeFill="background1"/>
                    <w:jc w:val="center"/>
                    <w:rPr>
                      <w:lang w:eastAsia="en-US"/>
                    </w:rPr>
                  </w:pPr>
                  <w:r w:rsidRPr="004D2F2B">
                    <w:rPr>
                      <w:lang w:eastAsia="en-US"/>
                    </w:rPr>
                    <w:t>100-200</w:t>
                  </w:r>
                </w:p>
              </w:tc>
              <w:tc>
                <w:tcPr>
                  <w:tcW w:w="2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89FF09" w14:textId="77777777" w:rsidR="005C3E29" w:rsidRPr="004D2F2B" w:rsidRDefault="005C3E29" w:rsidP="00D422BE">
                  <w:pPr>
                    <w:widowControl w:val="0"/>
                    <w:shd w:val="clear" w:color="auto" w:fill="FFFFFF" w:themeFill="background1"/>
                    <w:jc w:val="center"/>
                    <w:rPr>
                      <w:lang w:eastAsia="en-US"/>
                    </w:rPr>
                  </w:pPr>
                  <w:r w:rsidRPr="004D2F2B">
                    <w:rPr>
                      <w:lang w:eastAsia="en-US"/>
                    </w:rPr>
                    <w:t>25</w:t>
                  </w:r>
                </w:p>
              </w:tc>
            </w:tr>
            <w:tr w:rsidR="005C3E29" w:rsidRPr="004D2F2B" w14:paraId="6B2E17A1" w14:textId="77777777">
              <w:tc>
                <w:tcPr>
                  <w:tcW w:w="2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CFEB3A" w14:textId="77777777" w:rsidR="005C3E29" w:rsidRPr="004D2F2B" w:rsidRDefault="005C3E29" w:rsidP="00D422BE">
                  <w:pPr>
                    <w:widowControl w:val="0"/>
                    <w:rPr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800358" w14:textId="77777777" w:rsidR="005C3E29" w:rsidRPr="004D2F2B" w:rsidRDefault="005C3E29" w:rsidP="00D422BE">
                  <w:pPr>
                    <w:widowControl w:val="0"/>
                    <w:shd w:val="clear" w:color="auto" w:fill="FFFFFF" w:themeFill="background1"/>
                    <w:jc w:val="center"/>
                    <w:rPr>
                      <w:lang w:eastAsia="en-US"/>
                    </w:rPr>
                  </w:pPr>
                  <w:r w:rsidRPr="004D2F2B">
                    <w:rPr>
                      <w:lang w:eastAsia="en-US"/>
                    </w:rPr>
                    <w:t>0-100</w:t>
                  </w:r>
                </w:p>
              </w:tc>
              <w:tc>
                <w:tcPr>
                  <w:tcW w:w="2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0D4572" w14:textId="77777777" w:rsidR="005C3E29" w:rsidRPr="004D2F2B" w:rsidRDefault="005C3E29" w:rsidP="00D422BE">
                  <w:pPr>
                    <w:widowControl w:val="0"/>
                    <w:shd w:val="clear" w:color="auto" w:fill="FFFFFF" w:themeFill="background1"/>
                    <w:jc w:val="center"/>
                    <w:rPr>
                      <w:lang w:eastAsia="en-US"/>
                    </w:rPr>
                  </w:pPr>
                  <w:r w:rsidRPr="004D2F2B">
                    <w:rPr>
                      <w:lang w:eastAsia="en-US"/>
                    </w:rPr>
                    <w:t>20</w:t>
                  </w:r>
                </w:p>
              </w:tc>
            </w:tr>
            <w:tr w:rsidR="005C3E29" w:rsidRPr="004D2F2B" w14:paraId="6935DFFB" w14:textId="77777777">
              <w:tc>
                <w:tcPr>
                  <w:tcW w:w="2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4D6702" w14:textId="77777777" w:rsidR="005C3E29" w:rsidRPr="004D2F2B" w:rsidRDefault="005C3E29" w:rsidP="00D422BE">
                  <w:pPr>
                    <w:widowControl w:val="0"/>
                    <w:rPr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5AABE" w14:textId="77777777" w:rsidR="005C3E29" w:rsidRPr="004D2F2B" w:rsidRDefault="005C3E29" w:rsidP="00D422BE">
                  <w:pPr>
                    <w:widowControl w:val="0"/>
                    <w:shd w:val="clear" w:color="auto" w:fill="FFFFFF" w:themeFill="background1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240DE6" w14:textId="77777777" w:rsidR="005C3E29" w:rsidRPr="004D2F2B" w:rsidRDefault="005C3E29" w:rsidP="00D422BE">
                  <w:pPr>
                    <w:widowControl w:val="0"/>
                    <w:shd w:val="clear" w:color="auto" w:fill="FFFFFF" w:themeFill="background1"/>
                    <w:jc w:val="center"/>
                    <w:rPr>
                      <w:lang w:eastAsia="en-US"/>
                    </w:rPr>
                  </w:pPr>
                  <w:r w:rsidRPr="004D2F2B">
                    <w:rPr>
                      <w:lang w:eastAsia="en-US"/>
                    </w:rPr>
                    <w:t>Максимальный размер куска 700 мм.</w:t>
                  </w:r>
                </w:p>
              </w:tc>
            </w:tr>
          </w:tbl>
          <w:p w14:paraId="52DE9F90" w14:textId="77777777" w:rsidR="005C3E29" w:rsidRPr="004D2F2B" w:rsidRDefault="005C3E29" w:rsidP="00D422BE">
            <w:pPr>
              <w:widowControl w:val="0"/>
              <w:shd w:val="clear" w:color="auto" w:fill="FFFFFF" w:themeFill="background1"/>
              <w:ind w:firstLine="440"/>
              <w:jc w:val="both"/>
              <w:rPr>
                <w:lang w:eastAsia="en-US"/>
              </w:rPr>
            </w:pPr>
            <w:r w:rsidRPr="004D2F2B">
              <w:rPr>
                <w:lang w:eastAsia="en-US"/>
              </w:rPr>
              <w:t>В последующем гранулометрический состав может подвергаться корректировке Заказчиком.</w:t>
            </w:r>
          </w:p>
        </w:tc>
      </w:tr>
      <w:tr w:rsidR="005C3E29" w:rsidRPr="004D2F2B" w14:paraId="7CC4395F" w14:textId="77777777" w:rsidTr="005C577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004CF" w14:textId="77777777" w:rsidR="005C3E29" w:rsidRPr="004D2F2B" w:rsidRDefault="005C3E29" w:rsidP="00C5096D">
            <w:pPr>
              <w:pStyle w:val="aff1"/>
              <w:numPr>
                <w:ilvl w:val="0"/>
                <w:numId w:val="7"/>
              </w:numPr>
              <w:shd w:val="clear" w:color="auto" w:fill="FFFFFF" w:themeFill="background1"/>
              <w:autoSpaceDE/>
              <w:autoSpaceDN/>
              <w:adjustRightInd/>
              <w:ind w:left="7" w:firstLine="141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Требования к качеству производства работ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5434E" w14:textId="77777777" w:rsidR="005C3E29" w:rsidRPr="004D2F2B" w:rsidRDefault="005C3E29" w:rsidP="00D422BE">
            <w:pPr>
              <w:pStyle w:val="aff1"/>
              <w:shd w:val="clear" w:color="auto" w:fill="FFFFFF" w:themeFill="background1"/>
              <w:ind w:left="0" w:firstLine="44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Основные требования к качеству производства работ:</w:t>
            </w:r>
          </w:p>
          <w:p w14:paraId="1793D377" w14:textId="033A99FE" w:rsidR="005C3E29" w:rsidRPr="004D2F2B" w:rsidRDefault="00B15880" w:rsidP="00B15880">
            <w:pPr>
              <w:pStyle w:val="aff1"/>
              <w:numPr>
                <w:ilvl w:val="0"/>
                <w:numId w:val="18"/>
              </w:numPr>
              <w:shd w:val="clear" w:color="auto" w:fill="FFFFFF" w:themeFill="background1"/>
              <w:autoSpaceDE/>
              <w:adjustRightInd/>
              <w:ind w:left="0" w:firstLine="298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15880">
              <w:rPr>
                <w:rFonts w:ascii="Times New Roman" w:hAnsi="Times New Roman" w:cs="Times New Roman"/>
                <w:lang w:eastAsia="en-US"/>
              </w:rPr>
              <w:t xml:space="preserve">Массив горной массы </w:t>
            </w:r>
            <w:r>
              <w:rPr>
                <w:rFonts w:ascii="Times New Roman" w:hAnsi="Times New Roman" w:cs="Times New Roman"/>
                <w:lang w:eastAsia="en-US"/>
              </w:rPr>
              <w:t xml:space="preserve">должен быть </w:t>
            </w:r>
            <w:r w:rsidRPr="00B15880">
              <w:rPr>
                <w:rFonts w:ascii="Times New Roman" w:hAnsi="Times New Roman" w:cs="Times New Roman"/>
                <w:lang w:eastAsia="en-US"/>
              </w:rPr>
              <w:t xml:space="preserve">проработан, </w:t>
            </w:r>
            <w:r>
              <w:rPr>
                <w:rFonts w:ascii="Times New Roman" w:hAnsi="Times New Roman" w:cs="Times New Roman"/>
                <w:lang w:eastAsia="en-US"/>
              </w:rPr>
              <w:t xml:space="preserve">отклонение </w:t>
            </w:r>
            <w:r w:rsidRPr="00B15880">
              <w:rPr>
                <w:rFonts w:ascii="Times New Roman" w:hAnsi="Times New Roman" w:cs="Times New Roman"/>
                <w:lang w:eastAsia="en-US"/>
              </w:rPr>
              <w:t xml:space="preserve">по подошве </w:t>
            </w:r>
            <w:r>
              <w:rPr>
                <w:rFonts w:ascii="Times New Roman" w:hAnsi="Times New Roman" w:cs="Times New Roman"/>
                <w:lang w:eastAsia="en-US"/>
              </w:rPr>
              <w:t xml:space="preserve">должно быть не более </w:t>
            </w:r>
            <w:r w:rsidRPr="004D2F2B">
              <w:rPr>
                <w:rFonts w:ascii="Times New Roman" w:hAnsi="Times New Roman" w:cs="Times New Roman"/>
              </w:rPr>
              <w:t>±</w:t>
            </w:r>
            <w:r w:rsidRPr="00B15880">
              <w:rPr>
                <w:rFonts w:ascii="Times New Roman" w:hAnsi="Times New Roman" w:cs="Times New Roman"/>
                <w:lang w:eastAsia="en-US"/>
              </w:rPr>
              <w:t xml:space="preserve"> 0.2 метров </w:t>
            </w:r>
            <w:r>
              <w:rPr>
                <w:rFonts w:ascii="Times New Roman" w:hAnsi="Times New Roman" w:cs="Times New Roman"/>
                <w:lang w:eastAsia="en-US"/>
              </w:rPr>
              <w:t>от проектной отметки</w:t>
            </w:r>
            <w:r w:rsidR="001305BF">
              <w:rPr>
                <w:rFonts w:ascii="Times New Roman" w:hAnsi="Times New Roman" w:cs="Times New Roman"/>
                <w:lang w:eastAsia="en-US"/>
              </w:rPr>
              <w:t xml:space="preserve">; </w:t>
            </w:r>
            <w:r w:rsidRPr="00B15880">
              <w:rPr>
                <w:rFonts w:ascii="Times New Roman" w:hAnsi="Times New Roman" w:cs="Times New Roman"/>
                <w:lang w:eastAsia="en-US"/>
              </w:rPr>
              <w:t xml:space="preserve">участок взрывного блока </w:t>
            </w:r>
            <w:r>
              <w:rPr>
                <w:rFonts w:ascii="Times New Roman" w:hAnsi="Times New Roman" w:cs="Times New Roman"/>
                <w:lang w:eastAsia="en-US"/>
              </w:rPr>
              <w:t xml:space="preserve">должен быть проработан </w:t>
            </w:r>
            <w:r w:rsidRPr="00B15880">
              <w:rPr>
                <w:rFonts w:ascii="Times New Roman" w:hAnsi="Times New Roman" w:cs="Times New Roman"/>
                <w:lang w:eastAsia="en-US"/>
              </w:rPr>
              <w:t xml:space="preserve">до проектного контура </w:t>
            </w:r>
            <w:r>
              <w:rPr>
                <w:rFonts w:ascii="Times New Roman" w:hAnsi="Times New Roman" w:cs="Times New Roman"/>
                <w:lang w:eastAsia="en-US"/>
              </w:rPr>
              <w:t xml:space="preserve">c </w:t>
            </w:r>
            <w:r w:rsidRPr="00B15880">
              <w:rPr>
                <w:rFonts w:ascii="Times New Roman" w:hAnsi="Times New Roman" w:cs="Times New Roman"/>
                <w:lang w:eastAsia="en-US"/>
              </w:rPr>
              <w:t>отклонение</w:t>
            </w:r>
            <w:r>
              <w:rPr>
                <w:rFonts w:ascii="Times New Roman" w:hAnsi="Times New Roman" w:cs="Times New Roman"/>
                <w:lang w:eastAsia="en-US"/>
              </w:rPr>
              <w:t>м не</w:t>
            </w:r>
            <w:r w:rsidRPr="00B15880">
              <w:rPr>
                <w:rFonts w:ascii="Times New Roman" w:hAnsi="Times New Roman" w:cs="Times New Roman"/>
                <w:lang w:eastAsia="en-US"/>
              </w:rPr>
              <w:t xml:space="preserve"> более 1 метра.</w:t>
            </w:r>
            <w:r w:rsidR="005C3E29" w:rsidRPr="004D2F2B">
              <w:rPr>
                <w:rFonts w:ascii="Times New Roman" w:hAnsi="Times New Roman" w:cs="Times New Roman"/>
                <w:lang w:eastAsia="en-US"/>
              </w:rPr>
              <w:t>;</w:t>
            </w:r>
          </w:p>
          <w:p w14:paraId="1D2444B0" w14:textId="77777777" w:rsidR="005C3E29" w:rsidRPr="004D2F2B" w:rsidRDefault="005C3E29" w:rsidP="004740BA">
            <w:pPr>
              <w:pStyle w:val="aff1"/>
              <w:numPr>
                <w:ilvl w:val="0"/>
                <w:numId w:val="18"/>
              </w:numPr>
              <w:shd w:val="clear" w:color="auto" w:fill="FFFFFF" w:themeFill="background1"/>
              <w:autoSpaceDE/>
              <w:adjustRightInd/>
              <w:ind w:left="0" w:firstLine="44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 xml:space="preserve">качество взорванной горной массы при отгрузке не должно снижать производительность выемочного оборудования Заказчика. В случае выявления непроработанных участков взорванного блока, не поддающиеся экскавации или увеличивающие её трудоемкость, </w:t>
            </w:r>
            <w:proofErr w:type="spellStart"/>
            <w:r w:rsidRPr="004D2F2B">
              <w:rPr>
                <w:rFonts w:ascii="Times New Roman" w:hAnsi="Times New Roman" w:cs="Times New Roman"/>
                <w:lang w:eastAsia="en-US"/>
              </w:rPr>
              <w:t>комиссионно</w:t>
            </w:r>
            <w:proofErr w:type="spellEnd"/>
            <w:r w:rsidRPr="004D2F2B">
              <w:rPr>
                <w:rFonts w:ascii="Times New Roman" w:hAnsi="Times New Roman" w:cs="Times New Roman"/>
                <w:lang w:eastAsia="en-US"/>
              </w:rPr>
              <w:t xml:space="preserve"> с представителями Подрядчика составляется Акт о признании данных участков браком;</w:t>
            </w:r>
          </w:p>
          <w:p w14:paraId="136BE038" w14:textId="77777777" w:rsidR="005C3E29" w:rsidRPr="004D2F2B" w:rsidRDefault="005C3E29" w:rsidP="004740BA">
            <w:pPr>
              <w:pStyle w:val="aff1"/>
              <w:numPr>
                <w:ilvl w:val="0"/>
                <w:numId w:val="18"/>
              </w:numPr>
              <w:shd w:val="clear" w:color="auto" w:fill="FFFFFF" w:themeFill="background1"/>
              <w:autoSpaceDE/>
              <w:adjustRightInd/>
              <w:ind w:left="0" w:firstLine="44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развал горной массы после взрыва, должен соответствовать расчетным параметрам проекта массового взрыва;</w:t>
            </w:r>
          </w:p>
          <w:p w14:paraId="2C857460" w14:textId="14781DD1" w:rsidR="005C3E29" w:rsidRPr="004D2F2B" w:rsidRDefault="005C3E29" w:rsidP="004740BA">
            <w:pPr>
              <w:pStyle w:val="aff1"/>
              <w:numPr>
                <w:ilvl w:val="0"/>
                <w:numId w:val="18"/>
              </w:numPr>
              <w:shd w:val="clear" w:color="auto" w:fill="FFFFFF" w:themeFill="background1"/>
              <w:autoSpaceDE/>
              <w:adjustRightInd/>
              <w:ind w:left="15" w:firstLine="44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4D2F2B">
              <w:rPr>
                <w:rFonts w:ascii="Times New Roman" w:hAnsi="Times New Roman" w:cs="Times New Roman"/>
                <w:color w:val="000000" w:themeColor="text1"/>
                <w:lang w:eastAsia="en-US"/>
              </w:rPr>
              <w:t>при постановке бортов карьеров (</w:t>
            </w:r>
            <w:proofErr w:type="spellStart"/>
            <w:r w:rsidRPr="004D2F2B">
              <w:rPr>
                <w:rFonts w:ascii="Times New Roman" w:hAnsi="Times New Roman" w:cs="Times New Roman"/>
                <w:color w:val="000000" w:themeColor="text1"/>
                <w:lang w:eastAsia="en-US"/>
              </w:rPr>
              <w:t>заоткоске</w:t>
            </w:r>
            <w:proofErr w:type="spellEnd"/>
            <w:r w:rsidRPr="004D2F2B">
              <w:rPr>
                <w:rFonts w:ascii="Times New Roman" w:hAnsi="Times New Roman" w:cs="Times New Roman"/>
                <w:color w:val="000000" w:themeColor="text1"/>
                <w:lang w:eastAsia="en-US"/>
              </w:rPr>
              <w:t>) на временный контур или в предельное положение (срок отработки уступа более 3-х лет) не допускается подбой бермы и откосов уступов борта карьера или недоработка, выразившиеся в несоответствие углов откоса уступа и ширины бермы после взрыва проектным значениям. Допустимые отклонения пространственного положения фактической плоскости откоса уступа от проектной после экскавации должны составлять не более 0,</w:t>
            </w:r>
            <w:r w:rsidR="00E13535" w:rsidRPr="004D2F2B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3 </w:t>
            </w:r>
            <w:r w:rsidRPr="004D2F2B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м. В границах </w:t>
            </w:r>
            <w:r w:rsidRPr="004D2F2B">
              <w:rPr>
                <w:rFonts w:ascii="Times New Roman" w:hAnsi="Times New Roman" w:cs="Times New Roman"/>
                <w:color w:val="000000" w:themeColor="text1"/>
                <w:lang w:eastAsia="en-US"/>
              </w:rPr>
              <w:lastRenderedPageBreak/>
              <w:t xml:space="preserve">взорванного контурного блока суммарная длина следов скважин контурного ряда на откосе уступа после экскавации должна составлять не менее 60 % от общей длины контурных скважин блока. Оценка качества произведенных работ, и участков уступа не соответствующих проектных параметрам (брак) производится </w:t>
            </w:r>
            <w:proofErr w:type="spellStart"/>
            <w:r w:rsidRPr="004D2F2B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комиссионно</w:t>
            </w:r>
            <w:proofErr w:type="spellEnd"/>
            <w:r w:rsidRPr="004D2F2B">
              <w:rPr>
                <w:rFonts w:ascii="Times New Roman" w:hAnsi="Times New Roman" w:cs="Times New Roman"/>
                <w:color w:val="000000" w:themeColor="text1"/>
                <w:lang w:eastAsia="en-US"/>
              </w:rPr>
              <w:t>, с участием представителей Подрядчика и Заказчика;</w:t>
            </w:r>
          </w:p>
          <w:p w14:paraId="16CE4AEA" w14:textId="77777777" w:rsidR="005C3E29" w:rsidRPr="004D2F2B" w:rsidRDefault="005C3E29" w:rsidP="004740BA">
            <w:pPr>
              <w:pStyle w:val="aff1"/>
              <w:numPr>
                <w:ilvl w:val="0"/>
                <w:numId w:val="18"/>
              </w:numPr>
              <w:shd w:val="clear" w:color="auto" w:fill="FFFFFF" w:themeFill="background1"/>
              <w:autoSpaceDE/>
              <w:adjustRightInd/>
              <w:ind w:left="0" w:firstLine="44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выход негабарита должен составлять не более 1%, от общего объема взорванного блока;</w:t>
            </w:r>
          </w:p>
          <w:p w14:paraId="031CA3CA" w14:textId="35854000" w:rsidR="005C3E29" w:rsidRPr="004D2F2B" w:rsidRDefault="005C3E29" w:rsidP="004740BA">
            <w:pPr>
              <w:pStyle w:val="aff1"/>
              <w:numPr>
                <w:ilvl w:val="0"/>
                <w:numId w:val="18"/>
              </w:numPr>
              <w:shd w:val="clear" w:color="auto" w:fill="FFFFFF" w:themeFill="background1"/>
              <w:autoSpaceDE/>
              <w:adjustRightInd/>
              <w:ind w:left="15" w:firstLine="44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 xml:space="preserve">выявленные отклонения и брак устраняется за счет и силами Подрядчика. </w:t>
            </w:r>
          </w:p>
        </w:tc>
      </w:tr>
      <w:tr w:rsidR="005C3E29" w:rsidRPr="004D2F2B" w14:paraId="715AEE92" w14:textId="77777777" w:rsidTr="005C577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9EC2D" w14:textId="77777777" w:rsidR="005C3E29" w:rsidRPr="004D2F2B" w:rsidRDefault="005C3E29" w:rsidP="00C5096D">
            <w:pPr>
              <w:pStyle w:val="aff1"/>
              <w:numPr>
                <w:ilvl w:val="0"/>
                <w:numId w:val="7"/>
              </w:numPr>
              <w:shd w:val="clear" w:color="auto" w:fill="FFFFFF" w:themeFill="background1"/>
              <w:autoSpaceDE/>
              <w:autoSpaceDN/>
              <w:adjustRightInd/>
              <w:ind w:left="7" w:firstLine="141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lastRenderedPageBreak/>
              <w:t>Дробление негабаритов, устранение несоответствий и брака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62BB9" w14:textId="77777777" w:rsidR="005C3E29" w:rsidRPr="004D2F2B" w:rsidRDefault="005C3E29" w:rsidP="004740BA">
            <w:pPr>
              <w:pStyle w:val="aff1"/>
              <w:numPr>
                <w:ilvl w:val="0"/>
                <w:numId w:val="19"/>
              </w:numPr>
              <w:shd w:val="clear" w:color="auto" w:fill="FFFFFF" w:themeFill="background1"/>
              <w:tabs>
                <w:tab w:val="left" w:pos="724"/>
              </w:tabs>
              <w:autoSpaceDE/>
              <w:autoSpaceDN/>
              <w:adjustRightInd/>
              <w:ind w:left="15" w:firstLine="425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Негабарит - кусок горной массы, полученный в </w:t>
            </w:r>
            <w:r w:rsidR="00A32276" w:rsidRPr="004D2F2B">
              <w:rPr>
                <w:rFonts w:ascii="Times New Roman" w:hAnsi="Times New Roman" w:cs="Times New Roman"/>
                <w:lang w:eastAsia="en-US"/>
              </w:rPr>
              <w:t xml:space="preserve">забое </w:t>
            </w:r>
            <w:r w:rsidRPr="004D2F2B">
              <w:rPr>
                <w:rFonts w:ascii="Times New Roman" w:hAnsi="Times New Roman" w:cs="Times New Roman"/>
                <w:lang w:eastAsia="en-US"/>
              </w:rPr>
              <w:t>при ведении буровзрывных работ, имеющий расстояние между наиболее удаленными друг от друга точками для вскрышных пород более 1200мм, для руды более 700мм.</w:t>
            </w:r>
          </w:p>
          <w:p w14:paraId="74084CF1" w14:textId="4E74B70A" w:rsidR="005C3E29" w:rsidRPr="004D2F2B" w:rsidRDefault="005C3E29" w:rsidP="004740BA">
            <w:pPr>
              <w:pStyle w:val="aff1"/>
              <w:numPr>
                <w:ilvl w:val="0"/>
                <w:numId w:val="19"/>
              </w:numPr>
              <w:shd w:val="clear" w:color="auto" w:fill="FFFFFF" w:themeFill="background1"/>
              <w:tabs>
                <w:tab w:val="left" w:pos="724"/>
              </w:tabs>
              <w:autoSpaceDE/>
              <w:autoSpaceDN/>
              <w:adjustRightInd/>
              <w:ind w:left="15" w:firstLine="425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При выходе негабаритов при производстве взрывных работ, Подрядчик устраняет их в сроки, согласованные с Заказчиком, с помощью гусеничного дизельного гидравлического экскаватора с навесным оборудованием типа «</w:t>
            </w:r>
            <w:proofErr w:type="spellStart"/>
            <w:r w:rsidRPr="004D2F2B">
              <w:rPr>
                <w:rFonts w:ascii="Times New Roman" w:hAnsi="Times New Roman" w:cs="Times New Roman"/>
                <w:lang w:eastAsia="en-US"/>
              </w:rPr>
              <w:t>гидромолот</w:t>
            </w:r>
            <w:proofErr w:type="spellEnd"/>
            <w:r w:rsidRPr="004D2F2B">
              <w:rPr>
                <w:rFonts w:ascii="Times New Roman" w:hAnsi="Times New Roman" w:cs="Times New Roman"/>
                <w:lang w:eastAsia="en-US"/>
              </w:rPr>
              <w:t xml:space="preserve">», с энергией удара не менее </w:t>
            </w:r>
            <w:r w:rsidR="00E13535" w:rsidRPr="004D2F2B">
              <w:rPr>
                <w:rFonts w:ascii="Times New Roman" w:hAnsi="Times New Roman" w:cs="Times New Roman"/>
                <w:lang w:eastAsia="en-US"/>
              </w:rPr>
              <w:t>90</w:t>
            </w:r>
            <w:r w:rsidRPr="004D2F2B">
              <w:rPr>
                <w:rFonts w:ascii="Times New Roman" w:hAnsi="Times New Roman" w:cs="Times New Roman"/>
                <w:lang w:eastAsia="en-US"/>
              </w:rPr>
              <w:t>00 Дж, либо производит дробление путем взрывания, по согласованию с Заказчиком.</w:t>
            </w:r>
          </w:p>
          <w:p w14:paraId="7D7CB99A" w14:textId="63FDF179" w:rsidR="005C3E29" w:rsidRPr="004D2F2B" w:rsidRDefault="005C3E29" w:rsidP="004740BA">
            <w:pPr>
              <w:pStyle w:val="aff1"/>
              <w:numPr>
                <w:ilvl w:val="0"/>
                <w:numId w:val="19"/>
              </w:numPr>
              <w:shd w:val="clear" w:color="auto" w:fill="FFFFFF" w:themeFill="background1"/>
              <w:tabs>
                <w:tab w:val="left" w:pos="724"/>
              </w:tabs>
              <w:autoSpaceDE/>
              <w:autoSpaceDN/>
              <w:adjustRightInd/>
              <w:ind w:left="15" w:firstLine="425"/>
              <w:jc w:val="both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4D2F2B">
              <w:rPr>
                <w:rFonts w:ascii="Times New Roman" w:hAnsi="Times New Roman" w:cs="Times New Roman"/>
                <w:lang w:eastAsia="en-US"/>
              </w:rPr>
              <w:t>Гидромолот</w:t>
            </w:r>
            <w:proofErr w:type="spellEnd"/>
            <w:r w:rsidRPr="004D2F2B">
              <w:rPr>
                <w:rFonts w:ascii="Times New Roman" w:hAnsi="Times New Roman" w:cs="Times New Roman"/>
                <w:lang w:eastAsia="en-US"/>
              </w:rPr>
              <w:t xml:space="preserve"> применяется после контурного взрывания в случае, если качество контурного взывания не позволило поставить борт в конечное положение и имеются непроработанные участки массива.</w:t>
            </w:r>
          </w:p>
          <w:p w14:paraId="20259CCE" w14:textId="4C02797A" w:rsidR="00E13535" w:rsidRPr="004D2F2B" w:rsidRDefault="00E13535" w:rsidP="004740BA">
            <w:pPr>
              <w:pStyle w:val="aff1"/>
              <w:numPr>
                <w:ilvl w:val="0"/>
                <w:numId w:val="19"/>
              </w:numPr>
              <w:shd w:val="clear" w:color="auto" w:fill="FFFFFF" w:themeFill="background1"/>
              <w:tabs>
                <w:tab w:val="left" w:pos="724"/>
              </w:tabs>
              <w:autoSpaceDE/>
              <w:autoSpaceDN/>
              <w:adjustRightInd/>
              <w:ind w:left="15" w:firstLine="425"/>
              <w:jc w:val="both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4D2F2B">
              <w:rPr>
                <w:rFonts w:ascii="Times New Roman" w:hAnsi="Times New Roman" w:cs="Times New Roman"/>
                <w:lang w:eastAsia="en-US"/>
              </w:rPr>
              <w:t>Гидромолот</w:t>
            </w:r>
            <w:proofErr w:type="spellEnd"/>
            <w:r w:rsidRPr="004D2F2B">
              <w:rPr>
                <w:rFonts w:ascii="Times New Roman" w:hAnsi="Times New Roman" w:cs="Times New Roman"/>
                <w:lang w:eastAsia="en-US"/>
              </w:rPr>
              <w:t xml:space="preserve"> производит работы по дроблению негабаритного куска руды в карьере и на рудных складах.</w:t>
            </w:r>
          </w:p>
          <w:p w14:paraId="34E9331F" w14:textId="77777777" w:rsidR="005C3E29" w:rsidRPr="004D2F2B" w:rsidRDefault="005C3E29" w:rsidP="004740BA">
            <w:pPr>
              <w:pStyle w:val="aff1"/>
              <w:numPr>
                <w:ilvl w:val="0"/>
                <w:numId w:val="19"/>
              </w:numPr>
              <w:shd w:val="clear" w:color="auto" w:fill="FFFFFF" w:themeFill="background1"/>
              <w:tabs>
                <w:tab w:val="left" w:pos="724"/>
              </w:tabs>
              <w:autoSpaceDE/>
              <w:autoSpaceDN/>
              <w:adjustRightInd/>
              <w:ind w:left="15" w:firstLine="425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 xml:space="preserve">Режим работы </w:t>
            </w:r>
            <w:proofErr w:type="spellStart"/>
            <w:r w:rsidRPr="004D2F2B">
              <w:rPr>
                <w:rFonts w:ascii="Times New Roman" w:hAnsi="Times New Roman" w:cs="Times New Roman"/>
                <w:lang w:eastAsia="en-US"/>
              </w:rPr>
              <w:t>гидромолота</w:t>
            </w:r>
            <w:proofErr w:type="spellEnd"/>
            <w:r w:rsidRPr="004D2F2B">
              <w:rPr>
                <w:rFonts w:ascii="Times New Roman" w:hAnsi="Times New Roman" w:cs="Times New Roman"/>
                <w:lang w:eastAsia="en-US"/>
              </w:rPr>
              <w:t xml:space="preserve"> определяется исходя из качества взрывных работ. Заказчик определяет приоритетность использования и фронт работы самостоятельно.</w:t>
            </w:r>
          </w:p>
        </w:tc>
      </w:tr>
      <w:tr w:rsidR="005C3E29" w:rsidRPr="004D2F2B" w14:paraId="5D8C4A70" w14:textId="77777777" w:rsidTr="005C577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F4DBA" w14:textId="77777777" w:rsidR="005C3E29" w:rsidRPr="004D2F2B" w:rsidRDefault="005C3E29" w:rsidP="00C5096D">
            <w:pPr>
              <w:pStyle w:val="aff1"/>
              <w:numPr>
                <w:ilvl w:val="0"/>
                <w:numId w:val="7"/>
              </w:numPr>
              <w:shd w:val="clear" w:color="auto" w:fill="FFFFFF" w:themeFill="background1"/>
              <w:autoSpaceDE/>
              <w:autoSpaceDN/>
              <w:adjustRightInd/>
              <w:ind w:left="0" w:firstLine="149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Производство взрывных работ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5A79E" w14:textId="77777777" w:rsidR="005C3E29" w:rsidRPr="004D2F2B" w:rsidRDefault="005C3E29" w:rsidP="00D422BE">
            <w:pPr>
              <w:widowControl w:val="0"/>
              <w:shd w:val="clear" w:color="auto" w:fill="FFFFFF" w:themeFill="background1"/>
              <w:ind w:firstLine="297"/>
              <w:jc w:val="both"/>
              <w:rPr>
                <w:lang w:eastAsia="en-US"/>
              </w:rPr>
            </w:pPr>
            <w:r w:rsidRPr="004D2F2B">
              <w:rPr>
                <w:lang w:eastAsia="en-US"/>
              </w:rPr>
              <w:t>Взрывные работы производятся в светлое время суток (11</w:t>
            </w:r>
            <w:r w:rsidRPr="004D2F2B">
              <w:rPr>
                <w:vertAlign w:val="superscript"/>
                <w:lang w:eastAsia="en-US"/>
              </w:rPr>
              <w:t>00</w:t>
            </w:r>
            <w:r w:rsidRPr="004D2F2B">
              <w:rPr>
                <w:lang w:eastAsia="en-US"/>
              </w:rPr>
              <w:t>-17</w:t>
            </w:r>
            <w:r w:rsidRPr="004D2F2B">
              <w:rPr>
                <w:vertAlign w:val="superscript"/>
                <w:lang w:eastAsia="en-US"/>
              </w:rPr>
              <w:t>00</w:t>
            </w:r>
            <w:r w:rsidRPr="004D2F2B">
              <w:rPr>
                <w:lang w:eastAsia="en-US"/>
              </w:rPr>
              <w:t>, время местное).</w:t>
            </w:r>
          </w:p>
        </w:tc>
      </w:tr>
      <w:tr w:rsidR="005C3E29" w:rsidRPr="004D2F2B" w14:paraId="5760CD84" w14:textId="77777777" w:rsidTr="005C577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0960F" w14:textId="77777777" w:rsidR="005C3E29" w:rsidRPr="004D2F2B" w:rsidRDefault="005C3E29" w:rsidP="00C5096D">
            <w:pPr>
              <w:pStyle w:val="aff1"/>
              <w:numPr>
                <w:ilvl w:val="0"/>
                <w:numId w:val="7"/>
              </w:numPr>
              <w:shd w:val="clear" w:color="auto" w:fill="FFFFFF" w:themeFill="background1"/>
              <w:autoSpaceDE/>
              <w:autoSpaceDN/>
              <w:adjustRightInd/>
              <w:ind w:left="7" w:firstLine="141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Состав работ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9A275" w14:textId="77777777" w:rsidR="005C3E29" w:rsidRPr="004D2F2B" w:rsidRDefault="005C3E29" w:rsidP="00D422BE">
            <w:pPr>
              <w:widowControl w:val="0"/>
              <w:shd w:val="clear" w:color="auto" w:fill="FFFFFF" w:themeFill="background1"/>
              <w:tabs>
                <w:tab w:val="left" w:pos="575"/>
                <w:tab w:val="left" w:pos="724"/>
              </w:tabs>
              <w:autoSpaceDE w:val="0"/>
              <w:autoSpaceDN w:val="0"/>
              <w:adjustRightInd w:val="0"/>
              <w:ind w:firstLine="440"/>
              <w:jc w:val="both"/>
              <w:rPr>
                <w:lang w:eastAsia="en-US"/>
              </w:rPr>
            </w:pPr>
            <w:r w:rsidRPr="004D2F2B">
              <w:rPr>
                <w:lang w:eastAsia="en-US"/>
              </w:rPr>
              <w:t>Буровзрывные работы включают в себя:</w:t>
            </w:r>
          </w:p>
          <w:p w14:paraId="1EBA104A" w14:textId="77777777" w:rsidR="005C3E29" w:rsidRPr="004D2F2B" w:rsidRDefault="005C3E29" w:rsidP="004740BA">
            <w:pPr>
              <w:pStyle w:val="aff1"/>
              <w:numPr>
                <w:ilvl w:val="0"/>
                <w:numId w:val="20"/>
              </w:numPr>
              <w:shd w:val="clear" w:color="auto" w:fill="FFFFFF" w:themeFill="background1"/>
              <w:tabs>
                <w:tab w:val="left" w:pos="360"/>
                <w:tab w:val="left" w:pos="724"/>
              </w:tabs>
              <w:ind w:left="15" w:firstLine="44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Бурение технологических и контурных скважин согласно паспорту бурения;</w:t>
            </w:r>
          </w:p>
          <w:p w14:paraId="630F99AF" w14:textId="77777777" w:rsidR="005C3E29" w:rsidRPr="004D2F2B" w:rsidRDefault="005C3E29" w:rsidP="004740BA">
            <w:pPr>
              <w:pStyle w:val="aff1"/>
              <w:numPr>
                <w:ilvl w:val="0"/>
                <w:numId w:val="20"/>
              </w:numPr>
              <w:shd w:val="clear" w:color="auto" w:fill="FFFFFF" w:themeFill="background1"/>
              <w:tabs>
                <w:tab w:val="left" w:pos="360"/>
                <w:tab w:val="left" w:pos="724"/>
              </w:tabs>
              <w:ind w:left="15" w:firstLine="44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 xml:space="preserve"> Доставку (изготовление) ВМ и ВВ;</w:t>
            </w:r>
          </w:p>
          <w:p w14:paraId="6887AE41" w14:textId="77777777" w:rsidR="005C3E29" w:rsidRPr="004D2F2B" w:rsidRDefault="005C3E29" w:rsidP="004740BA">
            <w:pPr>
              <w:pStyle w:val="aff1"/>
              <w:numPr>
                <w:ilvl w:val="0"/>
                <w:numId w:val="20"/>
              </w:numPr>
              <w:shd w:val="clear" w:color="auto" w:fill="FFFFFF" w:themeFill="background1"/>
              <w:tabs>
                <w:tab w:val="left" w:pos="360"/>
                <w:tab w:val="left" w:pos="724"/>
              </w:tabs>
              <w:ind w:left="15" w:firstLine="44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 xml:space="preserve"> Заряжание технологических и контурных скважин согласно проекта на массовый взрыв;</w:t>
            </w:r>
          </w:p>
          <w:p w14:paraId="3834F218" w14:textId="77777777" w:rsidR="005C3E29" w:rsidRPr="004D2F2B" w:rsidRDefault="005C3E29" w:rsidP="004740BA">
            <w:pPr>
              <w:pStyle w:val="aff1"/>
              <w:numPr>
                <w:ilvl w:val="0"/>
                <w:numId w:val="20"/>
              </w:numPr>
              <w:shd w:val="clear" w:color="auto" w:fill="FFFFFF" w:themeFill="background1"/>
              <w:tabs>
                <w:tab w:val="left" w:pos="360"/>
                <w:tab w:val="left" w:pos="724"/>
              </w:tabs>
              <w:ind w:left="15" w:firstLine="44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 xml:space="preserve"> Фиксация в формате </w:t>
            </w:r>
            <w:r w:rsidRPr="004D2F2B">
              <w:rPr>
                <w:rFonts w:ascii="Times New Roman" w:hAnsi="Times New Roman" w:cs="Times New Roman"/>
                <w:lang w:val="en-US" w:eastAsia="en-US"/>
              </w:rPr>
              <w:t>excel</w:t>
            </w:r>
            <w:r w:rsidRPr="004D2F2B">
              <w:rPr>
                <w:rFonts w:ascii="Times New Roman" w:hAnsi="Times New Roman" w:cs="Times New Roman"/>
                <w:lang w:eastAsia="en-US"/>
              </w:rPr>
              <w:t xml:space="preserve"> информации по каждой скважине в части: тип ВВ, кол-во ВВ, величина </w:t>
            </w:r>
            <w:proofErr w:type="spellStart"/>
            <w:r w:rsidRPr="004D2F2B">
              <w:rPr>
                <w:rFonts w:ascii="Times New Roman" w:hAnsi="Times New Roman" w:cs="Times New Roman"/>
                <w:lang w:eastAsia="en-US"/>
              </w:rPr>
              <w:t>недозаряда</w:t>
            </w:r>
            <w:proofErr w:type="spellEnd"/>
            <w:r w:rsidRPr="004D2F2B">
              <w:rPr>
                <w:rFonts w:ascii="Times New Roman" w:hAnsi="Times New Roman" w:cs="Times New Roman"/>
                <w:lang w:eastAsia="en-US"/>
              </w:rPr>
              <w:t>, величина забойки, глубина перед заряжанием;</w:t>
            </w:r>
          </w:p>
          <w:p w14:paraId="62384D92" w14:textId="77777777" w:rsidR="005C3E29" w:rsidRPr="004D2F2B" w:rsidRDefault="005C3E29" w:rsidP="004740BA">
            <w:pPr>
              <w:pStyle w:val="aff1"/>
              <w:numPr>
                <w:ilvl w:val="0"/>
                <w:numId w:val="20"/>
              </w:numPr>
              <w:shd w:val="clear" w:color="auto" w:fill="FFFFFF" w:themeFill="background1"/>
              <w:tabs>
                <w:tab w:val="left" w:pos="360"/>
                <w:tab w:val="left" w:pos="724"/>
              </w:tabs>
              <w:ind w:left="15" w:firstLine="44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 xml:space="preserve"> Забойку скважин;</w:t>
            </w:r>
          </w:p>
          <w:p w14:paraId="2504C57D" w14:textId="77777777" w:rsidR="005C3E29" w:rsidRPr="004D2F2B" w:rsidRDefault="005C3E29" w:rsidP="004740BA">
            <w:pPr>
              <w:pStyle w:val="aff1"/>
              <w:numPr>
                <w:ilvl w:val="0"/>
                <w:numId w:val="20"/>
              </w:numPr>
              <w:shd w:val="clear" w:color="auto" w:fill="FFFFFF" w:themeFill="background1"/>
              <w:tabs>
                <w:tab w:val="left" w:pos="360"/>
                <w:tab w:val="left" w:pos="724"/>
              </w:tabs>
              <w:ind w:left="15" w:firstLine="44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 xml:space="preserve"> Охрана опасной и запретной зоны;</w:t>
            </w:r>
          </w:p>
          <w:p w14:paraId="43191205" w14:textId="77777777" w:rsidR="005C3E29" w:rsidRPr="004D2F2B" w:rsidRDefault="005C3E29" w:rsidP="004740BA">
            <w:pPr>
              <w:pStyle w:val="aff1"/>
              <w:numPr>
                <w:ilvl w:val="0"/>
                <w:numId w:val="20"/>
              </w:numPr>
              <w:shd w:val="clear" w:color="auto" w:fill="FFFFFF" w:themeFill="background1"/>
              <w:tabs>
                <w:tab w:val="left" w:pos="360"/>
                <w:tab w:val="left" w:pos="724"/>
              </w:tabs>
              <w:ind w:left="15" w:firstLine="44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 xml:space="preserve"> Монтаж взрывной сети, согласно схеме монтажа, согласованной с Заказчиком; </w:t>
            </w:r>
          </w:p>
          <w:p w14:paraId="33D519D7" w14:textId="77777777" w:rsidR="005C3E29" w:rsidRPr="004D2F2B" w:rsidRDefault="005C3E29" w:rsidP="004740BA">
            <w:pPr>
              <w:pStyle w:val="aff1"/>
              <w:numPr>
                <w:ilvl w:val="0"/>
                <w:numId w:val="20"/>
              </w:numPr>
              <w:shd w:val="clear" w:color="auto" w:fill="FFFFFF" w:themeFill="background1"/>
              <w:tabs>
                <w:tab w:val="left" w:pos="360"/>
                <w:tab w:val="left" w:pos="724"/>
              </w:tabs>
              <w:ind w:left="15" w:firstLine="44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4D2F2B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Непосредственное проведение взрывных работ (взрыв);</w:t>
            </w:r>
          </w:p>
          <w:p w14:paraId="00D699BC" w14:textId="77777777" w:rsidR="00E13535" w:rsidRPr="004D2F2B" w:rsidRDefault="00E13535" w:rsidP="004740BA">
            <w:pPr>
              <w:pStyle w:val="aff1"/>
              <w:numPr>
                <w:ilvl w:val="0"/>
                <w:numId w:val="20"/>
              </w:numPr>
              <w:shd w:val="clear" w:color="auto" w:fill="FFFFFF" w:themeFill="background1"/>
              <w:tabs>
                <w:tab w:val="left" w:pos="360"/>
                <w:tab w:val="left" w:pos="724"/>
              </w:tabs>
              <w:ind w:left="15" w:firstLine="44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4D2F2B">
              <w:rPr>
                <w:rFonts w:ascii="Times New Roman" w:hAnsi="Times New Roman" w:cs="Times New Roman"/>
                <w:color w:val="000000" w:themeColor="text1"/>
                <w:lang w:eastAsia="en-US"/>
              </w:rPr>
              <w:t>Устранение негабарита;</w:t>
            </w:r>
          </w:p>
          <w:p w14:paraId="43D478BE" w14:textId="77777777" w:rsidR="00E13535" w:rsidRPr="004D2F2B" w:rsidRDefault="00E13535" w:rsidP="004740BA">
            <w:pPr>
              <w:pStyle w:val="aff1"/>
              <w:numPr>
                <w:ilvl w:val="0"/>
                <w:numId w:val="20"/>
              </w:numPr>
              <w:shd w:val="clear" w:color="auto" w:fill="FFFFFF" w:themeFill="background1"/>
              <w:tabs>
                <w:tab w:val="left" w:pos="360"/>
                <w:tab w:val="left" w:pos="724"/>
              </w:tabs>
              <w:ind w:left="15" w:firstLine="44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4D2F2B">
              <w:rPr>
                <w:rFonts w:ascii="Times New Roman" w:hAnsi="Times New Roman" w:cs="Times New Roman"/>
                <w:color w:val="000000" w:themeColor="text1"/>
                <w:lang w:eastAsia="en-US"/>
              </w:rPr>
              <w:t>Устранение непроработанных участков во взорванных блоках (брака).</w:t>
            </w:r>
          </w:p>
          <w:p w14:paraId="1A413FA6" w14:textId="77777777" w:rsidR="005C3E29" w:rsidRPr="004D2F2B" w:rsidRDefault="00E13535" w:rsidP="004740BA">
            <w:pPr>
              <w:pStyle w:val="aff1"/>
              <w:numPr>
                <w:ilvl w:val="0"/>
                <w:numId w:val="20"/>
              </w:numPr>
              <w:shd w:val="clear" w:color="auto" w:fill="FFFFFF" w:themeFill="background1"/>
              <w:tabs>
                <w:tab w:val="left" w:pos="360"/>
                <w:tab w:val="left" w:pos="724"/>
              </w:tabs>
              <w:ind w:left="15" w:firstLine="440"/>
              <w:jc w:val="both"/>
              <w:rPr>
                <w:rFonts w:ascii="Times New Roman" w:hAnsi="Times New Roman" w:cs="Times New Roman"/>
              </w:rPr>
            </w:pPr>
            <w:r w:rsidRPr="004D2F2B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</w:t>
            </w:r>
            <w:r w:rsidR="005C3E29" w:rsidRPr="004D2F2B">
              <w:rPr>
                <w:rFonts w:ascii="Times New Roman" w:hAnsi="Times New Roman" w:cs="Times New Roman"/>
                <w:color w:val="000000" w:themeColor="text1"/>
                <w:lang w:eastAsia="en-US"/>
              </w:rPr>
              <w:t>Выполнение определения гранулометрического состава взорванной горной массы, со своевременным предоставлением отчётов. Измерения производится</w:t>
            </w:r>
            <w:r w:rsidR="005716F2" w:rsidRPr="004D2F2B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</w:t>
            </w:r>
            <w:r w:rsidR="005C3E29" w:rsidRPr="004D2F2B">
              <w:rPr>
                <w:rFonts w:ascii="Times New Roman" w:hAnsi="Times New Roman" w:cs="Times New Roman"/>
                <w:color w:val="000000" w:themeColor="text1"/>
                <w:lang w:eastAsia="en-US"/>
              </w:rPr>
              <w:t>по рудным блокам не менее одного анализа на 30 тыс. м3, и не менее одного анализа по вскрышным породам на 100 тыс. м3. Места для проведения и количество гранулометрического анализа по блокам, в пределах объемов, указанных выше, определяются Заказчиком</w:t>
            </w:r>
            <w:r w:rsidRPr="004D2F2B">
              <w:rPr>
                <w:rFonts w:ascii="Times New Roman" w:hAnsi="Times New Roman" w:cs="Times New Roman"/>
                <w:color w:val="000000" w:themeColor="text1"/>
                <w:lang w:eastAsia="en-US"/>
              </w:rPr>
              <w:t>.</w:t>
            </w:r>
            <w:r w:rsidR="005C3E29" w:rsidRPr="004D2F2B">
              <w:rPr>
                <w:rFonts w:ascii="Times New Roman" w:hAnsi="Times New Roman" w:cs="Times New Roman"/>
                <w:lang w:eastAsia="en-US"/>
              </w:rPr>
              <w:t xml:space="preserve">  </w:t>
            </w:r>
          </w:p>
          <w:p w14:paraId="709D2351" w14:textId="108F1522" w:rsidR="00E13535" w:rsidRPr="004D2F2B" w:rsidRDefault="00E13535" w:rsidP="004740BA">
            <w:pPr>
              <w:pStyle w:val="aff1"/>
              <w:numPr>
                <w:ilvl w:val="0"/>
                <w:numId w:val="20"/>
              </w:numPr>
              <w:shd w:val="clear" w:color="auto" w:fill="FFFFFF" w:themeFill="background1"/>
              <w:tabs>
                <w:tab w:val="left" w:pos="360"/>
                <w:tab w:val="left" w:pos="724"/>
              </w:tabs>
              <w:ind w:left="15" w:firstLine="440"/>
              <w:jc w:val="both"/>
              <w:rPr>
                <w:rFonts w:ascii="Times New Roman" w:hAnsi="Times New Roman" w:cs="Times New Roman"/>
              </w:rPr>
            </w:pPr>
            <w:r w:rsidRPr="004D2F2B">
              <w:rPr>
                <w:rFonts w:ascii="Times New Roman" w:hAnsi="Times New Roman" w:cs="Times New Roman"/>
              </w:rPr>
              <w:tab/>
              <w:t xml:space="preserve">Передача Заказчику данных по каждой скважине в части: тип ВВ, кол-во ВВ, величина </w:t>
            </w:r>
            <w:proofErr w:type="spellStart"/>
            <w:r w:rsidRPr="004D2F2B">
              <w:rPr>
                <w:rFonts w:ascii="Times New Roman" w:hAnsi="Times New Roman" w:cs="Times New Roman"/>
              </w:rPr>
              <w:t>недозаряда</w:t>
            </w:r>
            <w:proofErr w:type="spellEnd"/>
            <w:r w:rsidRPr="004D2F2B">
              <w:rPr>
                <w:rFonts w:ascii="Times New Roman" w:hAnsi="Times New Roman" w:cs="Times New Roman"/>
              </w:rPr>
              <w:t xml:space="preserve">, величина забойки, скорость распространения детонационной волны по заряду ВВ в </w:t>
            </w:r>
            <w:r w:rsidRPr="004D2F2B">
              <w:rPr>
                <w:rFonts w:ascii="Times New Roman" w:hAnsi="Times New Roman" w:cs="Times New Roman"/>
              </w:rPr>
              <w:lastRenderedPageBreak/>
              <w:t xml:space="preserve">скважине и иной информации по запросу Заказчика в формате </w:t>
            </w:r>
            <w:proofErr w:type="spellStart"/>
            <w:r w:rsidRPr="004D2F2B">
              <w:rPr>
                <w:rFonts w:ascii="Times New Roman" w:hAnsi="Times New Roman" w:cs="Times New Roman"/>
              </w:rPr>
              <w:t>Excel</w:t>
            </w:r>
            <w:proofErr w:type="spellEnd"/>
            <w:r w:rsidRPr="004D2F2B">
              <w:rPr>
                <w:rFonts w:ascii="Times New Roman" w:hAnsi="Times New Roman" w:cs="Times New Roman"/>
              </w:rPr>
              <w:t xml:space="preserve"> для моделирования развальной блочной модели.</w:t>
            </w:r>
          </w:p>
        </w:tc>
      </w:tr>
      <w:tr w:rsidR="005C3E29" w:rsidRPr="004D2F2B" w14:paraId="2460D6F1" w14:textId="77777777" w:rsidTr="005C577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91ACB" w14:textId="3C0BD55D" w:rsidR="005C3E29" w:rsidRPr="004D2F2B" w:rsidRDefault="005C3E29" w:rsidP="00C5096D">
            <w:pPr>
              <w:pStyle w:val="aff1"/>
              <w:numPr>
                <w:ilvl w:val="0"/>
                <w:numId w:val="7"/>
              </w:numPr>
              <w:shd w:val="clear" w:color="auto" w:fill="FFFFFF" w:themeFill="background1"/>
              <w:autoSpaceDE/>
              <w:autoSpaceDN/>
              <w:adjustRightInd/>
              <w:ind w:left="7" w:firstLine="141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lastRenderedPageBreak/>
              <w:t>Организация проведения массового взрыва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2484C" w14:textId="24855F6A" w:rsidR="00776A36" w:rsidRPr="004D2F2B" w:rsidRDefault="00776A36" w:rsidP="004740BA">
            <w:pPr>
              <w:pStyle w:val="aff1"/>
              <w:numPr>
                <w:ilvl w:val="0"/>
                <w:numId w:val="21"/>
              </w:numPr>
              <w:shd w:val="clear" w:color="auto" w:fill="FFFFFF" w:themeFill="background1"/>
              <w:ind w:left="0" w:firstLine="419"/>
              <w:jc w:val="both"/>
              <w:rPr>
                <w:rFonts w:ascii="Times New Roman" w:hAnsi="Times New Roman" w:cs="Times New Roman"/>
              </w:rPr>
            </w:pPr>
            <w:r w:rsidRPr="004D2F2B">
              <w:rPr>
                <w:rFonts w:ascii="Times New Roman" w:hAnsi="Times New Roman" w:cs="Times New Roman"/>
              </w:rPr>
              <w:t xml:space="preserve">Дата и место проведения ВР определяется планом развития горных работ на месяц и может корректироваться </w:t>
            </w:r>
            <w:r w:rsidR="009A309E">
              <w:rPr>
                <w:rFonts w:ascii="Times New Roman" w:hAnsi="Times New Roman" w:cs="Times New Roman"/>
              </w:rPr>
              <w:t xml:space="preserve">согласно </w:t>
            </w:r>
            <w:r w:rsidR="009A309E" w:rsidRPr="004D2F2B">
              <w:rPr>
                <w:rFonts w:ascii="Times New Roman" w:hAnsi="Times New Roman" w:cs="Times New Roman"/>
              </w:rPr>
              <w:t>декадно-суточно</w:t>
            </w:r>
            <w:r w:rsidR="009A309E">
              <w:rPr>
                <w:rFonts w:ascii="Times New Roman" w:hAnsi="Times New Roman" w:cs="Times New Roman"/>
              </w:rPr>
              <w:t>му</w:t>
            </w:r>
            <w:r w:rsidR="009A309E" w:rsidRPr="004D2F2B">
              <w:rPr>
                <w:rFonts w:ascii="Times New Roman" w:hAnsi="Times New Roman" w:cs="Times New Roman"/>
              </w:rPr>
              <w:t xml:space="preserve"> график</w:t>
            </w:r>
            <w:r w:rsidR="009A309E">
              <w:rPr>
                <w:rFonts w:ascii="Times New Roman" w:hAnsi="Times New Roman" w:cs="Times New Roman"/>
              </w:rPr>
              <w:t>у</w:t>
            </w:r>
            <w:r w:rsidR="009A309E" w:rsidRPr="004D2F2B">
              <w:rPr>
                <w:rFonts w:ascii="Times New Roman" w:hAnsi="Times New Roman" w:cs="Times New Roman"/>
              </w:rPr>
              <w:t>, предоставляем</w:t>
            </w:r>
            <w:r w:rsidR="009A309E">
              <w:rPr>
                <w:rFonts w:ascii="Times New Roman" w:hAnsi="Times New Roman" w:cs="Times New Roman"/>
              </w:rPr>
              <w:t>ого</w:t>
            </w:r>
            <w:r w:rsidR="009A309E" w:rsidRPr="004D2F2B">
              <w:rPr>
                <w:rFonts w:ascii="Times New Roman" w:hAnsi="Times New Roman" w:cs="Times New Roman"/>
              </w:rPr>
              <w:t xml:space="preserve"> Заказчиком.</w:t>
            </w:r>
          </w:p>
          <w:p w14:paraId="5F1ADB6D" w14:textId="18265CDE" w:rsidR="005C3E29" w:rsidRPr="004D2F2B" w:rsidRDefault="00776A36" w:rsidP="004740BA">
            <w:pPr>
              <w:pStyle w:val="aff1"/>
              <w:numPr>
                <w:ilvl w:val="0"/>
                <w:numId w:val="21"/>
              </w:numPr>
              <w:shd w:val="clear" w:color="auto" w:fill="FFFFFF" w:themeFill="background1"/>
              <w:ind w:left="0" w:firstLine="419"/>
              <w:jc w:val="both"/>
              <w:rPr>
                <w:rFonts w:ascii="Times New Roman" w:hAnsi="Times New Roman" w:cs="Times New Roman"/>
              </w:rPr>
            </w:pPr>
            <w:r w:rsidRPr="004D2F2B">
              <w:rPr>
                <w:rFonts w:ascii="Times New Roman" w:hAnsi="Times New Roman" w:cs="Times New Roman"/>
              </w:rPr>
              <w:t>Границы и проектный объем взрываемых блоков определяются Заказчиком.</w:t>
            </w:r>
          </w:p>
        </w:tc>
      </w:tr>
      <w:tr w:rsidR="005C3E29" w:rsidRPr="004D2F2B" w14:paraId="3D61F1DF" w14:textId="77777777" w:rsidTr="005C577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29612" w14:textId="77777777" w:rsidR="005C3E29" w:rsidRPr="004D2F2B" w:rsidRDefault="005C3E29" w:rsidP="00C5096D">
            <w:pPr>
              <w:pStyle w:val="aff1"/>
              <w:numPr>
                <w:ilvl w:val="0"/>
                <w:numId w:val="7"/>
              </w:numPr>
              <w:shd w:val="clear" w:color="auto" w:fill="FFFFFF" w:themeFill="background1"/>
              <w:autoSpaceDE/>
              <w:autoSpaceDN/>
              <w:adjustRightInd/>
              <w:ind w:left="7" w:firstLine="141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Условия выполнения работ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2E618" w14:textId="27F5A4DF" w:rsidR="007F751F" w:rsidRPr="009D3E2A" w:rsidRDefault="005C3E29" w:rsidP="009D3E2A">
            <w:pPr>
              <w:widowControl w:val="0"/>
              <w:shd w:val="clear" w:color="auto" w:fill="FFFFFF" w:themeFill="background1"/>
              <w:ind w:firstLine="433"/>
              <w:jc w:val="both"/>
              <w:rPr>
                <w:color w:val="FF0000"/>
                <w:lang w:eastAsia="en-US"/>
              </w:rPr>
            </w:pPr>
            <w:r w:rsidRPr="009D3E2A">
              <w:rPr>
                <w:lang w:eastAsia="en-US"/>
              </w:rPr>
              <w:t xml:space="preserve">Подрядчик обязан иметь на складе ВВ резерв ЭВВ для бесперебойного ведения работ в случае повышенного расхода ЭВВ в течение месяца либо в ином объективном периоде. </w:t>
            </w:r>
          </w:p>
        </w:tc>
      </w:tr>
      <w:tr w:rsidR="005C3E29" w:rsidRPr="004D2F2B" w14:paraId="5D2318E3" w14:textId="77777777" w:rsidTr="005C577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8D8F7" w14:textId="77777777" w:rsidR="005C3E29" w:rsidRPr="004D2F2B" w:rsidRDefault="005C3E29" w:rsidP="00C5096D">
            <w:pPr>
              <w:pStyle w:val="aff1"/>
              <w:numPr>
                <w:ilvl w:val="0"/>
                <w:numId w:val="7"/>
              </w:numPr>
              <w:shd w:val="clear" w:color="auto" w:fill="FFFFFF" w:themeFill="background1"/>
              <w:autoSpaceDE/>
              <w:autoSpaceDN/>
              <w:adjustRightInd/>
              <w:ind w:left="7" w:firstLine="141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Требования к сертификации, лицензиям, допускам к выполнению работ</w:t>
            </w:r>
          </w:p>
          <w:p w14:paraId="29F87D95" w14:textId="77777777" w:rsidR="005C3E29" w:rsidRPr="004D2F2B" w:rsidRDefault="005C3E29" w:rsidP="00D422BE">
            <w:pPr>
              <w:widowControl w:val="0"/>
              <w:shd w:val="clear" w:color="auto" w:fill="FFFFFF" w:themeFill="background1"/>
              <w:ind w:left="7"/>
              <w:jc w:val="both"/>
              <w:rPr>
                <w:lang w:eastAsia="en-US"/>
              </w:rPr>
            </w:pP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D83CE" w14:textId="50B84CB9" w:rsidR="001F05B5" w:rsidRPr="004D2F2B" w:rsidRDefault="009D3E2A" w:rsidP="00D422BE">
            <w:pPr>
              <w:pStyle w:val="aff1"/>
              <w:shd w:val="clear" w:color="auto" w:fill="FFFFFF" w:themeFill="background1"/>
              <w:ind w:left="15" w:firstLine="425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  <w:r w:rsidR="001F05B5" w:rsidRPr="004D2F2B">
              <w:rPr>
                <w:rFonts w:ascii="Times New Roman" w:hAnsi="Times New Roman" w:cs="Times New Roman"/>
                <w:lang w:eastAsia="en-US"/>
              </w:rPr>
              <w:t>. Проектирование и строительство комплекса по производству промышленных ВВ должно проводиться в соответствии с требованиями регламентирующих и нормативных документов, действующих на территории РФ.</w:t>
            </w:r>
          </w:p>
          <w:p w14:paraId="5E46CC93" w14:textId="1485CF7A" w:rsidR="001F05B5" w:rsidRPr="004D2F2B" w:rsidRDefault="009D3E2A" w:rsidP="00D422BE">
            <w:pPr>
              <w:pStyle w:val="aff1"/>
              <w:shd w:val="clear" w:color="auto" w:fill="FFFFFF" w:themeFill="background1"/>
              <w:ind w:left="15" w:firstLine="425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  <w:r w:rsidR="001F05B5" w:rsidRPr="004D2F2B">
              <w:rPr>
                <w:rFonts w:ascii="Times New Roman" w:hAnsi="Times New Roman" w:cs="Times New Roman"/>
                <w:lang w:eastAsia="en-US"/>
              </w:rPr>
              <w:t xml:space="preserve">. Складирование, хранение и транспортировку ВВ и ВМ осуществлять в соответствии </w:t>
            </w:r>
            <w:r w:rsidR="0081579D">
              <w:rPr>
                <w:rFonts w:ascii="Times New Roman" w:hAnsi="Times New Roman" w:cs="Times New Roman"/>
                <w:lang w:eastAsia="en-US"/>
              </w:rPr>
              <w:t>требованиями ДОПОГ и иными</w:t>
            </w:r>
            <w:r w:rsidR="001F05B5" w:rsidRPr="004D2F2B">
              <w:rPr>
                <w:rFonts w:ascii="Times New Roman" w:hAnsi="Times New Roman" w:cs="Times New Roman"/>
                <w:lang w:eastAsia="en-US"/>
              </w:rPr>
              <w:t xml:space="preserve"> нормативными и регламентирующими документами РФ.</w:t>
            </w:r>
          </w:p>
        </w:tc>
      </w:tr>
      <w:tr w:rsidR="005C3E29" w:rsidRPr="004D2F2B" w14:paraId="60CE38A1" w14:textId="77777777" w:rsidTr="005C577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EB57A" w14:textId="77777777" w:rsidR="005C3E29" w:rsidRPr="004D2F2B" w:rsidRDefault="005C3E29" w:rsidP="00C5096D">
            <w:pPr>
              <w:pStyle w:val="aff1"/>
              <w:numPr>
                <w:ilvl w:val="0"/>
                <w:numId w:val="7"/>
              </w:numPr>
              <w:shd w:val="clear" w:color="auto" w:fill="FFFFFF" w:themeFill="background1"/>
              <w:autoSpaceDE/>
              <w:autoSpaceDN/>
              <w:adjustRightInd/>
              <w:ind w:left="7" w:firstLine="141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Хозяйственно бытовые условия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4CA35" w14:textId="2F826A82" w:rsidR="005C3E29" w:rsidRPr="004D2F2B" w:rsidRDefault="001C00EF" w:rsidP="00D422BE">
            <w:pPr>
              <w:widowControl w:val="0"/>
              <w:shd w:val="clear" w:color="auto" w:fill="FFFFFF" w:themeFill="background1"/>
              <w:ind w:firstLine="433"/>
              <w:jc w:val="both"/>
              <w:rPr>
                <w:lang w:eastAsia="en-US"/>
              </w:rPr>
            </w:pPr>
            <w:r w:rsidRPr="004D2F2B">
              <w:rPr>
                <w:lang w:eastAsia="en-US"/>
              </w:rPr>
              <w:t xml:space="preserve">Проезд </w:t>
            </w:r>
            <w:r w:rsidR="00166715" w:rsidRPr="004D2F2B">
              <w:rPr>
                <w:lang w:eastAsia="en-US"/>
              </w:rPr>
              <w:t>от/до места производства работ, проживание</w:t>
            </w:r>
            <w:r w:rsidR="005C3E29" w:rsidRPr="004D2F2B">
              <w:rPr>
                <w:lang w:eastAsia="en-US"/>
              </w:rPr>
              <w:t>, питание и медицинск</w:t>
            </w:r>
            <w:r w:rsidR="00166715" w:rsidRPr="004D2F2B">
              <w:rPr>
                <w:lang w:eastAsia="en-US"/>
              </w:rPr>
              <w:t>ое</w:t>
            </w:r>
            <w:r w:rsidR="005C3E29" w:rsidRPr="004D2F2B">
              <w:rPr>
                <w:lang w:eastAsia="en-US"/>
              </w:rPr>
              <w:t xml:space="preserve"> обслуживание работников Подрядчик обеспечивает собственными силами</w:t>
            </w:r>
            <w:r w:rsidR="009A309E">
              <w:rPr>
                <w:lang w:eastAsia="en-US"/>
              </w:rPr>
              <w:t xml:space="preserve"> и за свой счет</w:t>
            </w:r>
            <w:r w:rsidR="005C3E29" w:rsidRPr="004D2F2B">
              <w:rPr>
                <w:lang w:eastAsia="en-US"/>
              </w:rPr>
              <w:t>.</w:t>
            </w:r>
          </w:p>
        </w:tc>
      </w:tr>
      <w:tr w:rsidR="005C3E29" w:rsidRPr="004D2F2B" w14:paraId="141F1C4C" w14:textId="77777777" w:rsidTr="005C577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F6F79" w14:textId="77777777" w:rsidR="005C3E29" w:rsidRPr="004D2F2B" w:rsidRDefault="005C3E29" w:rsidP="00C5096D">
            <w:pPr>
              <w:pStyle w:val="aff1"/>
              <w:numPr>
                <w:ilvl w:val="0"/>
                <w:numId w:val="7"/>
              </w:numPr>
              <w:shd w:val="clear" w:color="auto" w:fill="FFFFFF" w:themeFill="background1"/>
              <w:autoSpaceDE/>
              <w:autoSpaceDN/>
              <w:adjustRightInd/>
              <w:ind w:left="7" w:firstLine="141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 xml:space="preserve"> Ремонт техники и оборудования Подрядчика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45FE2" w14:textId="4620FB3B" w:rsidR="005C3E29" w:rsidRPr="004D2F2B" w:rsidRDefault="005C3E29" w:rsidP="00D422BE">
            <w:pPr>
              <w:widowControl w:val="0"/>
              <w:shd w:val="clear" w:color="auto" w:fill="FFFFFF" w:themeFill="background1"/>
              <w:ind w:firstLine="433"/>
              <w:jc w:val="both"/>
              <w:rPr>
                <w:lang w:eastAsia="en-US"/>
              </w:rPr>
            </w:pPr>
            <w:r w:rsidRPr="004D2F2B">
              <w:rPr>
                <w:lang w:eastAsia="en-US"/>
              </w:rPr>
              <w:t xml:space="preserve">Проведение </w:t>
            </w:r>
            <w:r w:rsidR="00A9718D" w:rsidRPr="004D2F2B">
              <w:rPr>
                <w:lang w:eastAsia="en-US"/>
              </w:rPr>
              <w:t>т</w:t>
            </w:r>
            <w:r w:rsidR="00044A2A" w:rsidRPr="004D2F2B">
              <w:rPr>
                <w:lang w:eastAsia="en-US"/>
              </w:rPr>
              <w:t>ехнического обслуживания</w:t>
            </w:r>
            <w:r w:rsidRPr="004D2F2B">
              <w:rPr>
                <w:lang w:eastAsia="en-US"/>
              </w:rPr>
              <w:t xml:space="preserve">, </w:t>
            </w:r>
            <w:r w:rsidR="00044A2A" w:rsidRPr="004D2F2B">
              <w:rPr>
                <w:lang w:eastAsia="en-US"/>
              </w:rPr>
              <w:t>текущего ремонта</w:t>
            </w:r>
            <w:r w:rsidRPr="004D2F2B">
              <w:rPr>
                <w:lang w:eastAsia="en-US"/>
              </w:rPr>
              <w:t xml:space="preserve">, </w:t>
            </w:r>
            <w:r w:rsidR="00044A2A" w:rsidRPr="004D2F2B">
              <w:rPr>
                <w:lang w:eastAsia="en-US"/>
              </w:rPr>
              <w:t>капитального ремонта</w:t>
            </w:r>
            <w:r w:rsidRPr="004D2F2B">
              <w:rPr>
                <w:lang w:eastAsia="en-US"/>
              </w:rPr>
              <w:t xml:space="preserve"> всей имеющей техники и оборудования Подрядчик осуществляет собственными силами и за свой счет.  На планируемый месяц Подрядчиком предоставляется график на месяц, декаду, проведения ТО и ТР оборудования, задействованного на буровзрывных работах.</w:t>
            </w:r>
            <w:r w:rsidR="00963657">
              <w:rPr>
                <w:lang w:eastAsia="en-US"/>
              </w:rPr>
              <w:t xml:space="preserve"> Площадка для проведения ТО и ТР определя</w:t>
            </w:r>
            <w:r w:rsidR="009A309E">
              <w:rPr>
                <w:lang w:eastAsia="en-US"/>
              </w:rPr>
              <w:t>ется З</w:t>
            </w:r>
            <w:r w:rsidR="007F2D87">
              <w:rPr>
                <w:lang w:eastAsia="en-US"/>
              </w:rPr>
              <w:t xml:space="preserve">аказчиком и </w:t>
            </w:r>
            <w:r w:rsidR="00DF2DF9">
              <w:rPr>
                <w:lang w:eastAsia="en-US"/>
              </w:rPr>
              <w:t>передаётся</w:t>
            </w:r>
            <w:r w:rsidR="009A309E">
              <w:rPr>
                <w:lang w:eastAsia="en-US"/>
              </w:rPr>
              <w:t xml:space="preserve"> З</w:t>
            </w:r>
            <w:r w:rsidR="007F2D87">
              <w:rPr>
                <w:lang w:eastAsia="en-US"/>
              </w:rPr>
              <w:t>аказчику по акту-допуску.</w:t>
            </w:r>
            <w:r w:rsidR="00963657">
              <w:rPr>
                <w:lang w:eastAsia="en-US"/>
              </w:rPr>
              <w:t xml:space="preserve"> </w:t>
            </w:r>
          </w:p>
        </w:tc>
      </w:tr>
      <w:tr w:rsidR="005C3E29" w:rsidRPr="004D2F2B" w14:paraId="1BC758FB" w14:textId="77777777" w:rsidTr="005C577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D561F" w14:textId="77777777" w:rsidR="005C3E29" w:rsidRPr="004D2F2B" w:rsidRDefault="005C3E29" w:rsidP="00C5096D">
            <w:pPr>
              <w:pStyle w:val="aff1"/>
              <w:numPr>
                <w:ilvl w:val="0"/>
                <w:numId w:val="7"/>
              </w:numPr>
              <w:shd w:val="clear" w:color="auto" w:fill="FFFFFF" w:themeFill="background1"/>
              <w:autoSpaceDE/>
              <w:autoSpaceDN/>
              <w:adjustRightInd/>
              <w:ind w:left="7" w:firstLine="141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Сервисное обслуживание техники Подрядчика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DAAD2" w14:textId="77777777" w:rsidR="005C3E29" w:rsidRPr="004D2F2B" w:rsidRDefault="005C3E29" w:rsidP="00D422BE">
            <w:pPr>
              <w:widowControl w:val="0"/>
              <w:shd w:val="clear" w:color="auto" w:fill="FFFFFF" w:themeFill="background1"/>
              <w:ind w:firstLine="433"/>
              <w:jc w:val="both"/>
              <w:rPr>
                <w:lang w:eastAsia="en-US"/>
              </w:rPr>
            </w:pPr>
            <w:r w:rsidRPr="004D2F2B">
              <w:rPr>
                <w:lang w:eastAsia="en-US"/>
              </w:rPr>
              <w:t>Подрядчик осуществляет собственными силами и за свой счет.</w:t>
            </w:r>
          </w:p>
          <w:p w14:paraId="3FFEFFAC" w14:textId="77777777" w:rsidR="005C3E29" w:rsidRPr="004D2F2B" w:rsidRDefault="005C3E29" w:rsidP="00D422BE">
            <w:pPr>
              <w:widowControl w:val="0"/>
              <w:shd w:val="clear" w:color="auto" w:fill="FFFFFF" w:themeFill="background1"/>
              <w:ind w:firstLine="440"/>
              <w:jc w:val="both"/>
              <w:rPr>
                <w:lang w:eastAsia="en-US"/>
              </w:rPr>
            </w:pPr>
            <w:r w:rsidRPr="004D2F2B">
              <w:rPr>
                <w:lang w:eastAsia="en-US"/>
              </w:rPr>
              <w:t>Подрядчик должен обеспечить:</w:t>
            </w:r>
          </w:p>
          <w:p w14:paraId="34A34AF8" w14:textId="77777777" w:rsidR="005C3E29" w:rsidRPr="004D2F2B" w:rsidRDefault="005C3E29" w:rsidP="00D422BE">
            <w:pPr>
              <w:widowControl w:val="0"/>
              <w:shd w:val="clear" w:color="auto" w:fill="FFFFFF" w:themeFill="background1"/>
              <w:tabs>
                <w:tab w:val="left" w:pos="993"/>
              </w:tabs>
              <w:jc w:val="both"/>
              <w:rPr>
                <w:lang w:eastAsia="en-US"/>
              </w:rPr>
            </w:pPr>
            <w:r w:rsidRPr="004D2F2B">
              <w:rPr>
                <w:lang w:eastAsia="en-US"/>
              </w:rPr>
              <w:t>- проведение регулярных ТО и ТР техники, а также остановки на любые виды ремонтных работ по согласованию с Заказчиком;</w:t>
            </w:r>
          </w:p>
          <w:p w14:paraId="777FCBA1" w14:textId="77777777" w:rsidR="005C3E29" w:rsidRPr="004D2F2B" w:rsidRDefault="005C3E29" w:rsidP="00D422BE">
            <w:pPr>
              <w:widowControl w:val="0"/>
              <w:shd w:val="clear" w:color="auto" w:fill="FFFFFF" w:themeFill="background1"/>
              <w:tabs>
                <w:tab w:val="left" w:pos="993"/>
              </w:tabs>
              <w:jc w:val="both"/>
              <w:rPr>
                <w:lang w:eastAsia="en-US"/>
              </w:rPr>
            </w:pPr>
            <w:r w:rsidRPr="004D2F2B">
              <w:rPr>
                <w:lang w:eastAsia="en-US"/>
              </w:rPr>
              <w:t>- проведение любых видов ремонтных работ строго в местах, установленных Заказчиком.</w:t>
            </w:r>
          </w:p>
          <w:p w14:paraId="7CB3E0E3" w14:textId="77777777" w:rsidR="00CC2B3B" w:rsidRPr="004D2F2B" w:rsidRDefault="00CC2B3B" w:rsidP="00D422BE">
            <w:pPr>
              <w:widowControl w:val="0"/>
              <w:shd w:val="clear" w:color="auto" w:fill="FFFFFF" w:themeFill="background1"/>
              <w:tabs>
                <w:tab w:val="left" w:pos="993"/>
              </w:tabs>
              <w:jc w:val="both"/>
              <w:rPr>
                <w:lang w:eastAsia="en-US"/>
              </w:rPr>
            </w:pPr>
            <w:r w:rsidRPr="004D2F2B">
              <w:rPr>
                <w:lang w:eastAsia="en-US"/>
              </w:rPr>
              <w:t>При выполнение ТО и ТР соблюдение требования к охране окружающей среды является существенным условием.</w:t>
            </w:r>
          </w:p>
        </w:tc>
      </w:tr>
      <w:tr w:rsidR="005C3E29" w:rsidRPr="004D2F2B" w14:paraId="73C75DF1" w14:textId="77777777" w:rsidTr="005C577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D5A0B" w14:textId="77777777" w:rsidR="005C3E29" w:rsidRPr="004D2F2B" w:rsidRDefault="005C3E29" w:rsidP="00C5096D">
            <w:pPr>
              <w:pStyle w:val="aff1"/>
              <w:numPr>
                <w:ilvl w:val="0"/>
                <w:numId w:val="7"/>
              </w:numPr>
              <w:shd w:val="clear" w:color="auto" w:fill="FFFFFF" w:themeFill="background1"/>
              <w:autoSpaceDE/>
              <w:autoSpaceDN/>
              <w:adjustRightInd/>
              <w:ind w:left="7" w:firstLine="141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Связь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42F11" w14:textId="77777777" w:rsidR="005C3E29" w:rsidRPr="009D3E2A" w:rsidRDefault="005C3E29" w:rsidP="00D422BE">
            <w:pPr>
              <w:widowControl w:val="0"/>
              <w:shd w:val="clear" w:color="auto" w:fill="FFFFFF" w:themeFill="background1"/>
              <w:ind w:firstLine="433"/>
              <w:jc w:val="both"/>
              <w:rPr>
                <w:lang w:eastAsia="en-US"/>
              </w:rPr>
            </w:pPr>
            <w:r w:rsidRPr="009A309E">
              <w:rPr>
                <w:lang w:eastAsia="en-US"/>
              </w:rPr>
              <w:t xml:space="preserve">Вся техника </w:t>
            </w:r>
            <w:r w:rsidRPr="009D3E2A">
              <w:rPr>
                <w:lang w:eastAsia="en-US"/>
              </w:rPr>
              <w:t>Подрядчика должна быть обеспечена радиосвязью. Количество радиостанций для техники и людей Подрядчик определяет и обеспечивает своими силами и за свой счет.</w:t>
            </w:r>
          </w:p>
          <w:p w14:paraId="106E5534" w14:textId="77777777" w:rsidR="005C3E29" w:rsidRPr="004D2F2B" w:rsidRDefault="005C3E29" w:rsidP="00D422BE">
            <w:pPr>
              <w:widowControl w:val="0"/>
              <w:shd w:val="clear" w:color="auto" w:fill="FFFFFF" w:themeFill="background1"/>
              <w:ind w:firstLine="433"/>
              <w:jc w:val="both"/>
              <w:rPr>
                <w:lang w:eastAsia="en-US"/>
              </w:rPr>
            </w:pPr>
            <w:r w:rsidRPr="009D3E2A">
              <w:rPr>
                <w:lang w:eastAsia="en-US"/>
              </w:rPr>
              <w:t xml:space="preserve">Заказчик обязан обеспечить наличие соответствующих разрешений на использование радиосвязи и подключение к системе АСУ ОГР. </w:t>
            </w:r>
          </w:p>
        </w:tc>
      </w:tr>
      <w:tr w:rsidR="005C3E29" w:rsidRPr="004D2F2B" w14:paraId="388E6A52" w14:textId="77777777" w:rsidTr="005C577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BCD47" w14:textId="77777777" w:rsidR="005C3E29" w:rsidRPr="004D2F2B" w:rsidRDefault="005C3E29" w:rsidP="00C5096D">
            <w:pPr>
              <w:pStyle w:val="aff1"/>
              <w:numPr>
                <w:ilvl w:val="0"/>
                <w:numId w:val="7"/>
              </w:numPr>
              <w:shd w:val="clear" w:color="auto" w:fill="FFFFFF" w:themeFill="background1"/>
              <w:autoSpaceDE/>
              <w:autoSpaceDN/>
              <w:adjustRightInd/>
              <w:ind w:left="7" w:firstLine="141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Сбор и передача данных Заказчику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EF7D5" w14:textId="3894765F" w:rsidR="005C3E29" w:rsidRPr="004D2F2B" w:rsidRDefault="005C3E29" w:rsidP="00D422BE">
            <w:pPr>
              <w:widowControl w:val="0"/>
              <w:shd w:val="clear" w:color="auto" w:fill="FFFFFF" w:themeFill="background1"/>
              <w:ind w:firstLine="433"/>
              <w:jc w:val="both"/>
              <w:rPr>
                <w:lang w:eastAsia="en-US"/>
              </w:rPr>
            </w:pPr>
            <w:r w:rsidRPr="004D2F2B">
              <w:rPr>
                <w:lang w:eastAsia="en-US"/>
              </w:rPr>
              <w:t xml:space="preserve">Подрядчик обеспечивает исправность и сохранность оборудования для сбора и передачи данных с буровых станков и СЗМ в единую сеть АСУ ОГР. </w:t>
            </w:r>
          </w:p>
          <w:p w14:paraId="1F667475" w14:textId="599A2A81" w:rsidR="005C3E29" w:rsidRPr="004D2F2B" w:rsidRDefault="005C3E29" w:rsidP="00D422BE">
            <w:pPr>
              <w:widowControl w:val="0"/>
              <w:shd w:val="clear" w:color="auto" w:fill="FFFFFF" w:themeFill="background1"/>
              <w:ind w:firstLine="433"/>
              <w:jc w:val="both"/>
              <w:rPr>
                <w:lang w:eastAsia="en-US"/>
              </w:rPr>
            </w:pPr>
            <w:r w:rsidRPr="004D2F2B">
              <w:rPr>
                <w:lang w:eastAsia="en-US"/>
              </w:rPr>
              <w:t xml:space="preserve">Оборудование с неисправной системой </w:t>
            </w:r>
            <w:r w:rsidR="00865DF5" w:rsidRPr="004D2F2B">
              <w:rPr>
                <w:lang w:eastAsia="en-US"/>
              </w:rPr>
              <w:t xml:space="preserve">мониторинга и </w:t>
            </w:r>
            <w:r w:rsidRPr="004D2F2B">
              <w:rPr>
                <w:lang w:eastAsia="en-US"/>
              </w:rPr>
              <w:t>передачи данных к работе не допускается.</w:t>
            </w:r>
          </w:p>
        </w:tc>
      </w:tr>
      <w:tr w:rsidR="005C3E29" w:rsidRPr="004D2F2B" w14:paraId="717907B4" w14:textId="77777777" w:rsidTr="005C577F">
        <w:trPr>
          <w:trHeight w:val="6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7C962" w14:textId="77777777" w:rsidR="005C3E29" w:rsidRPr="004D2F2B" w:rsidRDefault="005C3E29" w:rsidP="00C5096D">
            <w:pPr>
              <w:pStyle w:val="aff1"/>
              <w:numPr>
                <w:ilvl w:val="0"/>
                <w:numId w:val="7"/>
              </w:numPr>
              <w:shd w:val="clear" w:color="auto" w:fill="FFFFFF" w:themeFill="background1"/>
              <w:autoSpaceDE/>
              <w:autoSpaceDN/>
              <w:adjustRightInd/>
              <w:ind w:left="7" w:firstLine="141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D2F2B">
              <w:rPr>
                <w:rFonts w:ascii="Times New Roman" w:hAnsi="Times New Roman" w:cs="Times New Roman"/>
                <w:lang w:eastAsia="en-US"/>
              </w:rPr>
              <w:t>Особые условия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573D8" w14:textId="49A2017F" w:rsidR="005C3E29" w:rsidRPr="004D2F2B" w:rsidRDefault="005C3E29" w:rsidP="00294066">
            <w:pPr>
              <w:pStyle w:val="afff2"/>
              <w:widowControl w:val="0"/>
              <w:numPr>
                <w:ilvl w:val="0"/>
                <w:numId w:val="24"/>
              </w:numPr>
              <w:shd w:val="clear" w:color="auto" w:fill="FFFFFF" w:themeFill="background1"/>
              <w:spacing w:after="0" w:line="240" w:lineRule="auto"/>
              <w:ind w:left="0" w:firstLine="440"/>
              <w:jc w:val="both"/>
              <w:rPr>
                <w:b w:val="0"/>
                <w:sz w:val="20"/>
                <w:szCs w:val="20"/>
                <w:lang w:eastAsia="en-US"/>
              </w:rPr>
            </w:pPr>
            <w:r w:rsidRPr="00DC22FC">
              <w:rPr>
                <w:b w:val="0"/>
                <w:sz w:val="20"/>
                <w:szCs w:val="20"/>
                <w:lang w:eastAsia="en-US"/>
              </w:rPr>
              <w:t>Подрядчик обязан осуществлять производство работ с соблюдением требований нормативных документов, проектных решений и качества проведения буровзрывных работ</w:t>
            </w:r>
            <w:r w:rsidRPr="004D2F2B">
              <w:rPr>
                <w:b w:val="0"/>
                <w:sz w:val="20"/>
                <w:szCs w:val="20"/>
                <w:lang w:eastAsia="en-US"/>
              </w:rPr>
              <w:t xml:space="preserve">. Заказчик вправе самостоятельно, или поручить третьему лицу, осуществлять контроль (технический надзор) над выполнением </w:t>
            </w:r>
            <w:r w:rsidRPr="004D2F2B">
              <w:rPr>
                <w:b w:val="0"/>
                <w:sz w:val="20"/>
                <w:szCs w:val="20"/>
                <w:lang w:eastAsia="en-US"/>
              </w:rPr>
              <w:lastRenderedPageBreak/>
              <w:t>буровзрывных работ Подрядчиком, с применением штрафных санкций в случае выявления нарушения требований нормативной документации, отклонения от проектных решений, а также нарушений требований охраны труда и промышленной безопасности.</w:t>
            </w:r>
          </w:p>
          <w:p w14:paraId="3FD9E4A2" w14:textId="2875E4CD" w:rsidR="005C3E29" w:rsidRPr="004D2F2B" w:rsidRDefault="005C3E29" w:rsidP="00294066">
            <w:pPr>
              <w:pStyle w:val="afff2"/>
              <w:widowControl w:val="0"/>
              <w:numPr>
                <w:ilvl w:val="0"/>
                <w:numId w:val="24"/>
              </w:numPr>
              <w:shd w:val="clear" w:color="auto" w:fill="FFFFFF" w:themeFill="background1"/>
              <w:spacing w:after="0" w:line="240" w:lineRule="auto"/>
              <w:ind w:left="0" w:firstLine="440"/>
              <w:jc w:val="both"/>
              <w:rPr>
                <w:b w:val="0"/>
                <w:sz w:val="20"/>
                <w:szCs w:val="20"/>
                <w:lang w:eastAsia="en-US"/>
              </w:rPr>
            </w:pPr>
            <w:r w:rsidRPr="004D2F2B">
              <w:rPr>
                <w:b w:val="0"/>
                <w:sz w:val="20"/>
                <w:szCs w:val="20"/>
                <w:lang w:eastAsia="en-US"/>
              </w:rPr>
              <w:t xml:space="preserve"> Подрядчик обязан </w:t>
            </w:r>
            <w:r w:rsidR="008D4DFB">
              <w:rPr>
                <w:b w:val="0"/>
                <w:sz w:val="20"/>
                <w:szCs w:val="20"/>
                <w:lang w:eastAsia="en-US"/>
              </w:rPr>
              <w:t>по запросу Заказчика</w:t>
            </w:r>
            <w:r w:rsidRPr="004D2F2B">
              <w:rPr>
                <w:b w:val="0"/>
                <w:sz w:val="20"/>
                <w:szCs w:val="20"/>
                <w:lang w:eastAsia="en-US"/>
              </w:rPr>
              <w:t xml:space="preserve"> информировать</w:t>
            </w:r>
            <w:r w:rsidR="008D4DFB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 w:rsidRPr="004D2F2B">
              <w:rPr>
                <w:b w:val="0"/>
                <w:sz w:val="20"/>
                <w:szCs w:val="20"/>
                <w:lang w:eastAsia="en-US"/>
              </w:rPr>
              <w:t>о качестве, объемах и темпах выполнения работ</w:t>
            </w:r>
            <w:r w:rsidR="008D4DFB">
              <w:rPr>
                <w:b w:val="0"/>
                <w:sz w:val="20"/>
                <w:szCs w:val="20"/>
                <w:lang w:eastAsia="en-US"/>
              </w:rPr>
              <w:t>, п</w:t>
            </w:r>
            <w:r w:rsidRPr="004D2F2B">
              <w:rPr>
                <w:b w:val="0"/>
                <w:sz w:val="20"/>
                <w:szCs w:val="20"/>
                <w:lang w:eastAsia="en-US"/>
              </w:rPr>
              <w:t>редоставлять информацию о техническом состоянии задействованной техники и оборудования.</w:t>
            </w:r>
          </w:p>
          <w:p w14:paraId="2524F96A" w14:textId="77E71ED2" w:rsidR="005C3E29" w:rsidRPr="004D2F2B" w:rsidRDefault="005C3E29" w:rsidP="00294066">
            <w:pPr>
              <w:pStyle w:val="afff2"/>
              <w:widowControl w:val="0"/>
              <w:numPr>
                <w:ilvl w:val="0"/>
                <w:numId w:val="24"/>
              </w:numPr>
              <w:shd w:val="clear" w:color="auto" w:fill="FFFFFF" w:themeFill="background1"/>
              <w:spacing w:after="0" w:line="240" w:lineRule="auto"/>
              <w:ind w:left="0" w:firstLine="440"/>
              <w:jc w:val="both"/>
              <w:rPr>
                <w:b w:val="0"/>
                <w:sz w:val="20"/>
                <w:szCs w:val="20"/>
                <w:lang w:eastAsia="en-US"/>
              </w:rPr>
            </w:pPr>
            <w:r w:rsidRPr="004D2F2B">
              <w:rPr>
                <w:b w:val="0"/>
                <w:sz w:val="20"/>
                <w:szCs w:val="20"/>
                <w:lang w:eastAsia="en-US"/>
              </w:rPr>
              <w:t xml:space="preserve"> До начала выполнения работ Подрядчик обязан согласовать с Заказчиком:</w:t>
            </w:r>
          </w:p>
          <w:p w14:paraId="168113D4" w14:textId="4FD3CAF1" w:rsidR="005C3E29" w:rsidRPr="004D2F2B" w:rsidRDefault="00294066" w:rsidP="00294066">
            <w:pPr>
              <w:pStyle w:val="afff2"/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- </w:t>
            </w:r>
            <w:r w:rsidR="005C3E29" w:rsidRPr="004D2F2B">
              <w:rPr>
                <w:b w:val="0"/>
                <w:sz w:val="20"/>
                <w:szCs w:val="20"/>
                <w:lang w:eastAsia="en-US"/>
              </w:rPr>
              <w:t>порядок подготовки и проведения массовых взрывов на территории горного отвода ООО «ГРК «</w:t>
            </w:r>
            <w:proofErr w:type="spellStart"/>
            <w:r w:rsidR="005C3E29" w:rsidRPr="004D2F2B">
              <w:rPr>
                <w:b w:val="0"/>
                <w:sz w:val="20"/>
                <w:szCs w:val="20"/>
                <w:lang w:eastAsia="en-US"/>
              </w:rPr>
              <w:t>Быстринское</w:t>
            </w:r>
            <w:proofErr w:type="spellEnd"/>
            <w:r w:rsidR="005C3E29" w:rsidRPr="004D2F2B">
              <w:rPr>
                <w:b w:val="0"/>
                <w:sz w:val="20"/>
                <w:szCs w:val="20"/>
                <w:lang w:eastAsia="en-US"/>
              </w:rPr>
              <w:t>»;</w:t>
            </w:r>
          </w:p>
          <w:p w14:paraId="70E267F5" w14:textId="00610DA9" w:rsidR="005C3E29" w:rsidRDefault="00294066" w:rsidP="00294066">
            <w:pPr>
              <w:pStyle w:val="afff2"/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- </w:t>
            </w:r>
            <w:r w:rsidR="005C3E29" w:rsidRPr="004D2F2B">
              <w:rPr>
                <w:b w:val="0"/>
                <w:sz w:val="20"/>
                <w:szCs w:val="20"/>
                <w:lang w:eastAsia="en-US"/>
              </w:rPr>
              <w:t>типовой проект буровзрывных работ на территории горного отвода ООО «ГРК «</w:t>
            </w:r>
            <w:proofErr w:type="spellStart"/>
            <w:r w:rsidR="005C3E29" w:rsidRPr="004D2F2B">
              <w:rPr>
                <w:b w:val="0"/>
                <w:sz w:val="20"/>
                <w:szCs w:val="20"/>
                <w:lang w:eastAsia="en-US"/>
              </w:rPr>
              <w:t>Быстринское</w:t>
            </w:r>
            <w:proofErr w:type="spellEnd"/>
            <w:r w:rsidR="005C3E29" w:rsidRPr="004D2F2B">
              <w:rPr>
                <w:b w:val="0"/>
                <w:sz w:val="20"/>
                <w:szCs w:val="20"/>
                <w:lang w:eastAsia="en-US"/>
              </w:rPr>
              <w:t>»;</w:t>
            </w:r>
          </w:p>
          <w:p w14:paraId="4F2EF1BB" w14:textId="77777777" w:rsidR="00294066" w:rsidRDefault="00294066" w:rsidP="00294066">
            <w:pPr>
              <w:pStyle w:val="afff2"/>
              <w:widowControl w:val="0"/>
              <w:shd w:val="clear" w:color="auto" w:fill="FFFFFF" w:themeFill="background1"/>
              <w:spacing w:after="0" w:line="240" w:lineRule="auto"/>
              <w:ind w:firstLine="440"/>
              <w:jc w:val="both"/>
              <w:rPr>
                <w:b w:val="0"/>
                <w:sz w:val="20"/>
                <w:szCs w:val="20"/>
                <w:lang w:eastAsia="en-US"/>
              </w:rPr>
            </w:pPr>
            <w:r w:rsidRPr="00DF2DF9">
              <w:rPr>
                <w:b w:val="0"/>
                <w:sz w:val="20"/>
                <w:szCs w:val="20"/>
                <w:lang w:eastAsia="en-US"/>
              </w:rPr>
              <w:t>иные мероприятия,</w:t>
            </w:r>
            <w:r w:rsidRPr="004D2F2B">
              <w:rPr>
                <w:b w:val="0"/>
                <w:sz w:val="20"/>
                <w:szCs w:val="20"/>
                <w:lang w:eastAsia="en-US"/>
              </w:rPr>
              <w:t xml:space="preserve"> инструкции, регламенты, режимы, положения в области охраны труда и промышленной безопасности необходимые для выполнения работ.</w:t>
            </w:r>
          </w:p>
          <w:p w14:paraId="2655C69E" w14:textId="3D66F3A7" w:rsidR="00294066" w:rsidRPr="004D2F2B" w:rsidRDefault="00294066" w:rsidP="00294066">
            <w:pPr>
              <w:pStyle w:val="afff2"/>
              <w:widowControl w:val="0"/>
              <w:shd w:val="clear" w:color="auto" w:fill="FFFFFF" w:themeFill="background1"/>
              <w:spacing w:after="0" w:line="240" w:lineRule="auto"/>
              <w:ind w:firstLine="440"/>
              <w:jc w:val="both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До начала выполнения работ Подрядчик обязан:</w:t>
            </w:r>
          </w:p>
          <w:p w14:paraId="0A343755" w14:textId="01659D11" w:rsidR="003A5B81" w:rsidRDefault="00294066" w:rsidP="00294066">
            <w:pPr>
              <w:pStyle w:val="afff2"/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- </w:t>
            </w:r>
            <w:r w:rsidR="003A5B81" w:rsidRPr="004D2F2B">
              <w:rPr>
                <w:b w:val="0"/>
                <w:sz w:val="20"/>
                <w:szCs w:val="20"/>
                <w:lang w:eastAsia="en-US"/>
              </w:rPr>
              <w:t xml:space="preserve">оборудовать смесительно-зарядные машины системой мониторинга и передачи данных (АСУ СЗМ) с предоставлением Заказчику доступа к системе мониторинга и передачи данных (АСУ СЗМ) и возможностью выгрузки отчетов и аналитических данных из АСУ СЗМ в формате </w:t>
            </w:r>
            <w:proofErr w:type="spellStart"/>
            <w:r w:rsidR="003A5B81" w:rsidRPr="004D2F2B">
              <w:rPr>
                <w:b w:val="0"/>
                <w:sz w:val="20"/>
                <w:szCs w:val="20"/>
                <w:lang w:eastAsia="en-US"/>
              </w:rPr>
              <w:t>Excel</w:t>
            </w:r>
            <w:proofErr w:type="spellEnd"/>
            <w:r w:rsidR="003A5B81" w:rsidRPr="004D2F2B">
              <w:rPr>
                <w:b w:val="0"/>
                <w:sz w:val="20"/>
                <w:szCs w:val="20"/>
                <w:lang w:eastAsia="en-US"/>
              </w:rPr>
              <w:t xml:space="preserve"> (CSV).</w:t>
            </w:r>
          </w:p>
          <w:p w14:paraId="38BB07D5" w14:textId="148186F8" w:rsidR="005C3E29" w:rsidRPr="004D2F2B" w:rsidRDefault="00294066" w:rsidP="00294066">
            <w:pPr>
              <w:pStyle w:val="afff2"/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- </w:t>
            </w:r>
            <w:r w:rsidR="00895221" w:rsidRPr="00796A71">
              <w:rPr>
                <w:b w:val="0"/>
                <w:sz w:val="20"/>
                <w:szCs w:val="20"/>
                <w:lang w:eastAsia="en-US"/>
              </w:rPr>
              <w:t>оборудовать смесительно-зарядные машины измерительной емкостью и весами</w:t>
            </w:r>
            <w:r w:rsidR="00B032F2" w:rsidRPr="00796A71">
              <w:rPr>
                <w:b w:val="0"/>
                <w:sz w:val="20"/>
                <w:szCs w:val="20"/>
                <w:lang w:eastAsia="en-US"/>
              </w:rPr>
              <w:t xml:space="preserve"> для определения плотности ВВ на месте производства работ, все измерительные приборы должны иметь паспорт изделия и сертификат поверки.</w:t>
            </w:r>
          </w:p>
          <w:p w14:paraId="7A284A85" w14:textId="77777777" w:rsidR="005C3E29" w:rsidRPr="00294066" w:rsidRDefault="005C3E29" w:rsidP="00294066">
            <w:pPr>
              <w:pStyle w:val="afff2"/>
              <w:widowControl w:val="0"/>
              <w:numPr>
                <w:ilvl w:val="0"/>
                <w:numId w:val="24"/>
              </w:numPr>
              <w:shd w:val="clear" w:color="auto" w:fill="FFFFFF" w:themeFill="background1"/>
              <w:spacing w:after="0" w:line="240" w:lineRule="auto"/>
              <w:ind w:left="0" w:firstLine="440"/>
              <w:jc w:val="both"/>
              <w:rPr>
                <w:b w:val="0"/>
                <w:sz w:val="20"/>
                <w:szCs w:val="20"/>
                <w:lang w:eastAsia="en-US"/>
              </w:rPr>
            </w:pPr>
            <w:r w:rsidRPr="004D2F2B">
              <w:rPr>
                <w:b w:val="0"/>
                <w:sz w:val="20"/>
                <w:szCs w:val="20"/>
                <w:lang w:eastAsia="en-US"/>
              </w:rPr>
              <w:t xml:space="preserve"> Подрядчик обязан:</w:t>
            </w:r>
          </w:p>
          <w:p w14:paraId="76BFCFD7" w14:textId="26451B39" w:rsidR="005C3E29" w:rsidRPr="004D2F2B" w:rsidRDefault="00294066" w:rsidP="00294066">
            <w:pPr>
              <w:pStyle w:val="afff2"/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- </w:t>
            </w:r>
            <w:r w:rsidR="005C3E29" w:rsidRPr="004D2F2B">
              <w:rPr>
                <w:b w:val="0"/>
                <w:sz w:val="20"/>
                <w:szCs w:val="20"/>
                <w:lang w:eastAsia="en-US"/>
              </w:rPr>
              <w:t>в согласованные сроки обеспечить доставку техники и прибытие персонала на место выполнения работ;</w:t>
            </w:r>
          </w:p>
          <w:p w14:paraId="3795714E" w14:textId="4BB63CF2" w:rsidR="005C3E29" w:rsidRPr="00294066" w:rsidRDefault="00294066" w:rsidP="00294066">
            <w:pPr>
              <w:pStyle w:val="afff2"/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-  </w:t>
            </w:r>
            <w:r w:rsidR="005C3E29" w:rsidRPr="004D2F2B">
              <w:rPr>
                <w:b w:val="0"/>
                <w:sz w:val="20"/>
                <w:szCs w:val="20"/>
                <w:lang w:eastAsia="en-US"/>
              </w:rPr>
              <w:t>при выходе из строя техники, не позднее 12 часов после выхода из строя, произвести замену на аналогичную по техническим характеристиками, либо превышающим заявленные, без увеличения согласованной сторонами стоимости работ;</w:t>
            </w:r>
          </w:p>
          <w:p w14:paraId="7B287D19" w14:textId="68FDFFDF" w:rsidR="005C3E29" w:rsidRPr="00294066" w:rsidRDefault="00294066" w:rsidP="00294066">
            <w:pPr>
              <w:pStyle w:val="afff2"/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 - </w:t>
            </w:r>
            <w:r w:rsidR="005C3E29" w:rsidRPr="004D2F2B">
              <w:rPr>
                <w:b w:val="0"/>
                <w:sz w:val="20"/>
                <w:szCs w:val="20"/>
                <w:lang w:eastAsia="en-US"/>
              </w:rPr>
              <w:t>использовать исправную технику, пригодную для качественного и безопасного выполнения работ;</w:t>
            </w:r>
          </w:p>
          <w:p w14:paraId="5B541806" w14:textId="4D1F82D8" w:rsidR="005C3E29" w:rsidRPr="004D2F2B" w:rsidRDefault="00294066" w:rsidP="00294066">
            <w:pPr>
              <w:pStyle w:val="afff2"/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- </w:t>
            </w:r>
            <w:r w:rsidR="005C3E29" w:rsidRPr="004D2F2B">
              <w:rPr>
                <w:b w:val="0"/>
                <w:sz w:val="20"/>
                <w:szCs w:val="20"/>
                <w:lang w:eastAsia="en-US"/>
              </w:rPr>
              <w:t>для выполнения работ привлекать персонал, имеющих соответствующую категорию допуска к управлению транспортным средством (карьерной техникой);</w:t>
            </w:r>
          </w:p>
          <w:p w14:paraId="442A8668" w14:textId="241C373F" w:rsidR="005C3E29" w:rsidRPr="00294066" w:rsidRDefault="00294066" w:rsidP="00294066">
            <w:pPr>
              <w:pStyle w:val="afff2"/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- </w:t>
            </w:r>
            <w:r w:rsidR="005C3E29" w:rsidRPr="004D2F2B">
              <w:rPr>
                <w:b w:val="0"/>
                <w:sz w:val="20"/>
                <w:szCs w:val="20"/>
                <w:lang w:eastAsia="en-US"/>
              </w:rPr>
              <w:t>обеспечить наличие у персонала всех необходимых документов, оформленных в соответствии с требованиями действующего законодательства Российской Федерации;</w:t>
            </w:r>
          </w:p>
          <w:p w14:paraId="2E7310A9" w14:textId="686043BE" w:rsidR="005C3E29" w:rsidRPr="00294066" w:rsidRDefault="00294066" w:rsidP="00294066">
            <w:pPr>
              <w:pStyle w:val="afff2"/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- </w:t>
            </w:r>
            <w:r w:rsidR="005C3E29" w:rsidRPr="004D2F2B">
              <w:rPr>
                <w:b w:val="0"/>
                <w:sz w:val="20"/>
                <w:szCs w:val="20"/>
                <w:lang w:eastAsia="en-US"/>
              </w:rPr>
              <w:t xml:space="preserve">обеспечить информирование органов </w:t>
            </w:r>
            <w:proofErr w:type="spellStart"/>
            <w:r w:rsidR="005C3E29" w:rsidRPr="004D2F2B">
              <w:rPr>
                <w:b w:val="0"/>
                <w:sz w:val="20"/>
                <w:szCs w:val="20"/>
                <w:lang w:eastAsia="en-US"/>
              </w:rPr>
              <w:t>Ростехнадзора</w:t>
            </w:r>
            <w:proofErr w:type="spellEnd"/>
            <w:r w:rsidR="005C3E29" w:rsidRPr="004D2F2B">
              <w:rPr>
                <w:b w:val="0"/>
                <w:sz w:val="20"/>
                <w:szCs w:val="20"/>
                <w:lang w:eastAsia="en-US"/>
              </w:rPr>
              <w:t xml:space="preserve"> о проведении массовых взрывов на объектах Заказчика.</w:t>
            </w:r>
          </w:p>
          <w:p w14:paraId="0F52E4CF" w14:textId="77777777" w:rsidR="005C3E29" w:rsidRPr="00294066" w:rsidRDefault="005C3E29" w:rsidP="00294066">
            <w:pPr>
              <w:pStyle w:val="afff2"/>
              <w:widowControl w:val="0"/>
              <w:numPr>
                <w:ilvl w:val="0"/>
                <w:numId w:val="24"/>
              </w:numPr>
              <w:shd w:val="clear" w:color="auto" w:fill="FFFFFF" w:themeFill="background1"/>
              <w:spacing w:after="0" w:line="240" w:lineRule="auto"/>
              <w:ind w:left="0" w:firstLine="440"/>
              <w:jc w:val="both"/>
              <w:rPr>
                <w:b w:val="0"/>
                <w:sz w:val="20"/>
                <w:szCs w:val="20"/>
                <w:lang w:eastAsia="en-US"/>
              </w:rPr>
            </w:pPr>
            <w:r w:rsidRPr="004D2F2B">
              <w:rPr>
                <w:b w:val="0"/>
                <w:sz w:val="20"/>
                <w:szCs w:val="20"/>
                <w:lang w:eastAsia="en-US"/>
              </w:rPr>
              <w:t xml:space="preserve"> Подрядчик обеспечивает:</w:t>
            </w:r>
          </w:p>
          <w:p w14:paraId="7A20A2A0" w14:textId="35A1BCAD" w:rsidR="005C3E29" w:rsidRPr="004D2F2B" w:rsidRDefault="00294066" w:rsidP="00294066">
            <w:pPr>
              <w:pStyle w:val="afff2"/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- </w:t>
            </w:r>
            <w:r w:rsidR="005C3E29" w:rsidRPr="004D2F2B">
              <w:rPr>
                <w:b w:val="0"/>
                <w:sz w:val="20"/>
                <w:szCs w:val="20"/>
                <w:lang w:eastAsia="en-US"/>
              </w:rPr>
              <w:t>своевременную заправку собственной техники;</w:t>
            </w:r>
          </w:p>
          <w:p w14:paraId="510BD4A0" w14:textId="6F824F7C" w:rsidR="005C3E29" w:rsidRPr="004D2F2B" w:rsidRDefault="00294066" w:rsidP="00294066">
            <w:pPr>
              <w:pStyle w:val="afff2"/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- </w:t>
            </w:r>
            <w:r w:rsidR="005C3E29" w:rsidRPr="004D2F2B">
              <w:rPr>
                <w:b w:val="0"/>
                <w:sz w:val="20"/>
                <w:szCs w:val="20"/>
                <w:lang w:eastAsia="en-US"/>
              </w:rPr>
              <w:t>использование и применение техники по ее назначению;</w:t>
            </w:r>
          </w:p>
          <w:p w14:paraId="22008E4F" w14:textId="6F67A2CF" w:rsidR="003A5B81" w:rsidRPr="004D2F2B" w:rsidRDefault="00294066" w:rsidP="00294066">
            <w:pPr>
              <w:pStyle w:val="afff2"/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- </w:t>
            </w:r>
            <w:r w:rsidR="003A5B81" w:rsidRPr="004D2F2B">
              <w:rPr>
                <w:b w:val="0"/>
                <w:sz w:val="20"/>
                <w:szCs w:val="20"/>
                <w:lang w:eastAsia="en-US"/>
              </w:rPr>
              <w:t>использование парка СЗМ и забойных машин с наработкой, не превышающую нормативную;</w:t>
            </w:r>
          </w:p>
          <w:p w14:paraId="2950709E" w14:textId="41FD7B55" w:rsidR="003A5B81" w:rsidRPr="004D2F2B" w:rsidRDefault="00294066" w:rsidP="00294066">
            <w:pPr>
              <w:pStyle w:val="afff2"/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- </w:t>
            </w:r>
            <w:r w:rsidR="003A5B81" w:rsidRPr="004D2F2B">
              <w:rPr>
                <w:b w:val="0"/>
                <w:sz w:val="20"/>
                <w:szCs w:val="20"/>
                <w:lang w:eastAsia="en-US"/>
              </w:rPr>
              <w:t>использование экскаватора и навесного оборудования (</w:t>
            </w:r>
            <w:proofErr w:type="spellStart"/>
            <w:r w:rsidR="003A5B81" w:rsidRPr="004D2F2B">
              <w:rPr>
                <w:b w:val="0"/>
                <w:sz w:val="20"/>
                <w:szCs w:val="20"/>
                <w:lang w:eastAsia="en-US"/>
              </w:rPr>
              <w:t>гидромолот</w:t>
            </w:r>
            <w:proofErr w:type="spellEnd"/>
            <w:r w:rsidR="003A5B81" w:rsidRPr="004D2F2B">
              <w:rPr>
                <w:b w:val="0"/>
                <w:sz w:val="20"/>
                <w:szCs w:val="20"/>
                <w:lang w:eastAsia="en-US"/>
              </w:rPr>
              <w:t>) с наработкой, не превышающую нормативную;</w:t>
            </w:r>
          </w:p>
          <w:p w14:paraId="4DE8EBBF" w14:textId="5EC8CF26" w:rsidR="005C3E29" w:rsidRPr="004D2F2B" w:rsidRDefault="00294066" w:rsidP="00294066">
            <w:pPr>
              <w:pStyle w:val="afff2"/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- </w:t>
            </w:r>
            <w:r w:rsidR="005C3E29" w:rsidRPr="004D2F2B">
              <w:rPr>
                <w:b w:val="0"/>
                <w:sz w:val="20"/>
                <w:szCs w:val="20"/>
                <w:lang w:eastAsia="en-US"/>
              </w:rPr>
              <w:t xml:space="preserve">соблюдение пропускного, </w:t>
            </w:r>
            <w:proofErr w:type="spellStart"/>
            <w:r w:rsidR="005C3E29" w:rsidRPr="004D2F2B">
              <w:rPr>
                <w:b w:val="0"/>
                <w:sz w:val="20"/>
                <w:szCs w:val="20"/>
                <w:lang w:eastAsia="en-US"/>
              </w:rPr>
              <w:t>внутриобъектового</w:t>
            </w:r>
            <w:proofErr w:type="spellEnd"/>
            <w:r w:rsidR="005C3E29" w:rsidRPr="004D2F2B">
              <w:rPr>
                <w:b w:val="0"/>
                <w:sz w:val="20"/>
                <w:szCs w:val="20"/>
                <w:lang w:eastAsia="en-US"/>
              </w:rPr>
              <w:t xml:space="preserve"> и скоростного режимов, установленных Заказчиком;</w:t>
            </w:r>
          </w:p>
          <w:p w14:paraId="7BA8CE42" w14:textId="070B2DFA" w:rsidR="005C3E29" w:rsidRPr="004D2F2B" w:rsidRDefault="00294066" w:rsidP="00294066">
            <w:pPr>
              <w:pStyle w:val="afff2"/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- </w:t>
            </w:r>
            <w:r w:rsidR="005C3E29" w:rsidRPr="004D2F2B">
              <w:rPr>
                <w:b w:val="0"/>
                <w:sz w:val="20"/>
                <w:szCs w:val="20"/>
                <w:lang w:eastAsia="en-US"/>
              </w:rPr>
              <w:t>соблюдение требований экологической безопасности;</w:t>
            </w:r>
          </w:p>
          <w:p w14:paraId="15FDABF2" w14:textId="05A79A17" w:rsidR="005C3E29" w:rsidRPr="004D2F2B" w:rsidRDefault="00294066" w:rsidP="00294066">
            <w:pPr>
              <w:pStyle w:val="afff2"/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- </w:t>
            </w:r>
            <w:r w:rsidR="005C3E29" w:rsidRPr="004D2F2B">
              <w:rPr>
                <w:b w:val="0"/>
                <w:sz w:val="20"/>
                <w:szCs w:val="20"/>
                <w:lang w:eastAsia="en-US"/>
              </w:rPr>
              <w:t>работников средствами индивидуальной защиты согласно требованиям стандарта «Обеспечение работников средствами индивидуальной защиты в ООО «ГРК «</w:t>
            </w:r>
            <w:proofErr w:type="spellStart"/>
            <w:r w:rsidR="005C3E29" w:rsidRPr="004D2F2B">
              <w:rPr>
                <w:b w:val="0"/>
                <w:sz w:val="20"/>
                <w:szCs w:val="20"/>
                <w:lang w:eastAsia="en-US"/>
              </w:rPr>
              <w:t>Быстринское</w:t>
            </w:r>
            <w:proofErr w:type="spellEnd"/>
            <w:r w:rsidR="005C3E29" w:rsidRPr="004D2F2B">
              <w:rPr>
                <w:b w:val="0"/>
                <w:sz w:val="20"/>
                <w:szCs w:val="20"/>
                <w:lang w:eastAsia="en-US"/>
              </w:rPr>
              <w:t>» СТО ГРКБ</w:t>
            </w:r>
            <w:r w:rsidR="00B31D79" w:rsidRPr="004D2F2B">
              <w:rPr>
                <w:b w:val="0"/>
                <w:sz w:val="20"/>
                <w:szCs w:val="20"/>
                <w:lang w:eastAsia="en-US"/>
              </w:rPr>
              <w:t>.</w:t>
            </w:r>
          </w:p>
          <w:p w14:paraId="33E626CB" w14:textId="77777777" w:rsidR="00B31D79" w:rsidRPr="004D2F2B" w:rsidRDefault="00B31D79" w:rsidP="00294066">
            <w:pPr>
              <w:pStyle w:val="afff2"/>
              <w:widowControl w:val="0"/>
              <w:numPr>
                <w:ilvl w:val="0"/>
                <w:numId w:val="24"/>
              </w:numPr>
              <w:shd w:val="clear" w:color="auto" w:fill="FFFFFF" w:themeFill="background1"/>
              <w:spacing w:after="0" w:line="240" w:lineRule="auto"/>
              <w:ind w:left="0" w:firstLine="440"/>
              <w:jc w:val="both"/>
              <w:rPr>
                <w:b w:val="0"/>
                <w:sz w:val="20"/>
                <w:szCs w:val="20"/>
                <w:lang w:eastAsia="en-US"/>
              </w:rPr>
            </w:pPr>
            <w:r w:rsidRPr="004D2F2B">
              <w:rPr>
                <w:b w:val="0"/>
                <w:sz w:val="20"/>
                <w:szCs w:val="20"/>
                <w:lang w:eastAsia="en-US"/>
              </w:rPr>
              <w:t xml:space="preserve">Проведение ТО, ТР, КР и сервисное обслуживание всей имеющей техники и оборудования Подрядчик осуществляет собственными силами и за свой счет.  </w:t>
            </w:r>
          </w:p>
          <w:p w14:paraId="1F6B067A" w14:textId="77777777" w:rsidR="00B31D79" w:rsidRPr="00294066" w:rsidRDefault="00B31D79" w:rsidP="00294066">
            <w:pPr>
              <w:pStyle w:val="afff2"/>
              <w:widowControl w:val="0"/>
              <w:shd w:val="clear" w:color="auto" w:fill="FFFFFF" w:themeFill="background1"/>
              <w:spacing w:after="0" w:line="240" w:lineRule="auto"/>
              <w:ind w:left="440"/>
              <w:jc w:val="both"/>
              <w:rPr>
                <w:b w:val="0"/>
                <w:sz w:val="20"/>
                <w:szCs w:val="20"/>
                <w:lang w:eastAsia="en-US"/>
              </w:rPr>
            </w:pPr>
            <w:r w:rsidRPr="00294066">
              <w:rPr>
                <w:b w:val="0"/>
                <w:sz w:val="20"/>
                <w:szCs w:val="20"/>
                <w:lang w:eastAsia="en-US"/>
              </w:rPr>
              <w:lastRenderedPageBreak/>
              <w:t>Подрядчик должен обеспечить:</w:t>
            </w:r>
          </w:p>
          <w:p w14:paraId="67E429CB" w14:textId="6D626B2F" w:rsidR="00B31D79" w:rsidRPr="00294066" w:rsidRDefault="00294066" w:rsidP="00294066">
            <w:pPr>
              <w:pStyle w:val="afff2"/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- </w:t>
            </w:r>
            <w:r w:rsidR="00B31D79" w:rsidRPr="00294066">
              <w:rPr>
                <w:b w:val="0"/>
                <w:sz w:val="20"/>
                <w:szCs w:val="20"/>
                <w:lang w:eastAsia="en-US"/>
              </w:rPr>
              <w:t>проведение регулярных ТО и ТР техники, а также остановки на любые виды ремонтных работ по согласованию с Заказчиком;</w:t>
            </w:r>
          </w:p>
          <w:p w14:paraId="372448C8" w14:textId="6AFA308E" w:rsidR="00B31D79" w:rsidRPr="00294066" w:rsidRDefault="00294066" w:rsidP="00294066">
            <w:pPr>
              <w:pStyle w:val="afff2"/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- </w:t>
            </w:r>
            <w:r w:rsidR="00B31D79" w:rsidRPr="00294066">
              <w:rPr>
                <w:b w:val="0"/>
                <w:sz w:val="20"/>
                <w:szCs w:val="20"/>
                <w:lang w:eastAsia="en-US"/>
              </w:rPr>
              <w:t>проведение любых видов ремонтных работ строго в местах, установленных Заказчиком.</w:t>
            </w:r>
          </w:p>
          <w:p w14:paraId="3495815E" w14:textId="435F096F" w:rsidR="008B15BC" w:rsidRPr="00294066" w:rsidRDefault="00B31D79" w:rsidP="00294066">
            <w:pPr>
              <w:pStyle w:val="afff2"/>
              <w:widowControl w:val="0"/>
              <w:numPr>
                <w:ilvl w:val="0"/>
                <w:numId w:val="24"/>
              </w:numPr>
              <w:shd w:val="clear" w:color="auto" w:fill="FFFFFF" w:themeFill="background1"/>
              <w:spacing w:after="0" w:line="240" w:lineRule="auto"/>
              <w:ind w:left="0" w:firstLine="440"/>
              <w:jc w:val="both"/>
              <w:rPr>
                <w:b w:val="0"/>
                <w:sz w:val="20"/>
                <w:szCs w:val="20"/>
                <w:lang w:eastAsia="en-US"/>
              </w:rPr>
            </w:pPr>
            <w:r w:rsidRPr="004D2F2B">
              <w:rPr>
                <w:b w:val="0"/>
                <w:sz w:val="20"/>
                <w:szCs w:val="20"/>
                <w:lang w:eastAsia="en-US"/>
              </w:rPr>
              <w:t>Подрядчик обязан предоставить Заказчику график проведения ТО и ТР оборудования, задействованного на взрывных работах, на планируемый период работ (год, квартал, месяц, декаду).</w:t>
            </w:r>
            <w:r w:rsidR="00294066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 w:rsidR="008B15BC" w:rsidRPr="00294066">
              <w:rPr>
                <w:b w:val="0"/>
                <w:sz w:val="20"/>
                <w:szCs w:val="20"/>
                <w:lang w:eastAsia="en-US"/>
              </w:rPr>
              <w:t>Подрядчик обязан использовать предоставленный Заказчиком давальческий материал (селитру) для изготовления ВВ. Порядок предоставления материала и его оплаты будет регулироваться дополнительным соглашением к договору или отдельным договором.</w:t>
            </w:r>
          </w:p>
          <w:p w14:paraId="4F701213" w14:textId="77777777" w:rsidR="00B31D79" w:rsidRPr="004D2F2B" w:rsidRDefault="00B31D79" w:rsidP="00294066">
            <w:pPr>
              <w:pStyle w:val="afff2"/>
              <w:widowControl w:val="0"/>
              <w:numPr>
                <w:ilvl w:val="0"/>
                <w:numId w:val="24"/>
              </w:numPr>
              <w:shd w:val="clear" w:color="auto" w:fill="FFFFFF" w:themeFill="background1"/>
              <w:spacing w:after="0" w:line="240" w:lineRule="auto"/>
              <w:ind w:left="0" w:firstLine="440"/>
              <w:jc w:val="both"/>
              <w:rPr>
                <w:b w:val="0"/>
                <w:sz w:val="20"/>
                <w:szCs w:val="20"/>
                <w:lang w:eastAsia="en-US"/>
              </w:rPr>
            </w:pPr>
            <w:r w:rsidRPr="004D2F2B">
              <w:rPr>
                <w:b w:val="0"/>
                <w:sz w:val="20"/>
                <w:szCs w:val="20"/>
                <w:lang w:eastAsia="en-US"/>
              </w:rPr>
              <w:t>Вся техника и персонал Подрядчика должна быть обеспечена радиосвязью. Количество радиостанций Подрядчик определяет и обеспечивает своими силами и за свой счет. Заказчик обязан обеспечить наличие соответствующих разрешений на подключение и использование канала радиосвязи Заказчика.</w:t>
            </w:r>
          </w:p>
          <w:p w14:paraId="3FBA2108" w14:textId="2F4D14E5" w:rsidR="005C3E29" w:rsidRPr="00294066" w:rsidRDefault="005C3E29" w:rsidP="00294066">
            <w:pPr>
              <w:pStyle w:val="afff2"/>
              <w:widowControl w:val="0"/>
              <w:numPr>
                <w:ilvl w:val="0"/>
                <w:numId w:val="24"/>
              </w:numPr>
              <w:shd w:val="clear" w:color="auto" w:fill="FFFFFF" w:themeFill="background1"/>
              <w:spacing w:after="0" w:line="240" w:lineRule="auto"/>
              <w:ind w:left="0" w:firstLine="440"/>
              <w:jc w:val="both"/>
              <w:rPr>
                <w:b w:val="0"/>
                <w:sz w:val="20"/>
                <w:szCs w:val="20"/>
                <w:lang w:eastAsia="en-US"/>
              </w:rPr>
            </w:pPr>
            <w:r w:rsidRPr="004D2F2B">
              <w:rPr>
                <w:b w:val="0"/>
                <w:sz w:val="20"/>
                <w:szCs w:val="20"/>
                <w:lang w:eastAsia="en-US"/>
              </w:rPr>
              <w:t xml:space="preserve"> Подрядчик несёт полную ответственность за допущенные им нарушения требований и правил ПБ и ОТ Заказчика, законодательства Российской Федерации, включая законодательство об охране окружающей среды, о промышленной и пожарной безопасности, о природных и минеральных ресурсах, иные законы и нормативные акты, а также выполнение требований локальных нормативных документов, предоставляемых Заказчиком.</w:t>
            </w:r>
          </w:p>
          <w:p w14:paraId="3B276750" w14:textId="5D2B477A" w:rsidR="001C478F" w:rsidRPr="00294066" w:rsidRDefault="001C478F" w:rsidP="00294066">
            <w:pPr>
              <w:pStyle w:val="afff2"/>
              <w:widowControl w:val="0"/>
              <w:numPr>
                <w:ilvl w:val="0"/>
                <w:numId w:val="24"/>
              </w:numPr>
              <w:shd w:val="clear" w:color="auto" w:fill="FFFFFF" w:themeFill="background1"/>
              <w:spacing w:after="0" w:line="240" w:lineRule="auto"/>
              <w:ind w:left="0" w:firstLine="440"/>
              <w:jc w:val="both"/>
              <w:rPr>
                <w:b w:val="0"/>
                <w:sz w:val="20"/>
                <w:szCs w:val="20"/>
                <w:lang w:eastAsia="en-US"/>
              </w:rPr>
            </w:pPr>
            <w:r w:rsidRPr="004D2F2B">
              <w:rPr>
                <w:b w:val="0"/>
                <w:sz w:val="20"/>
                <w:szCs w:val="20"/>
                <w:lang w:eastAsia="en-US"/>
              </w:rPr>
              <w:t xml:space="preserve">Подрядчик несёт полную ответственность за </w:t>
            </w:r>
            <w:r w:rsidR="0080513E">
              <w:rPr>
                <w:b w:val="0"/>
                <w:sz w:val="20"/>
                <w:szCs w:val="20"/>
                <w:lang w:eastAsia="en-US"/>
              </w:rPr>
              <w:t>ненадлежащее исполнение договорных обязательств в части соблюдения подрядчиком технологии производства работ согласно Приложение 5.</w:t>
            </w:r>
          </w:p>
          <w:p w14:paraId="616AEAB0" w14:textId="64BF1314" w:rsidR="00B31D79" w:rsidRPr="004D2F2B" w:rsidRDefault="00B31D79" w:rsidP="00294066">
            <w:pPr>
              <w:pStyle w:val="afff2"/>
              <w:widowControl w:val="0"/>
              <w:numPr>
                <w:ilvl w:val="0"/>
                <w:numId w:val="24"/>
              </w:numPr>
              <w:shd w:val="clear" w:color="auto" w:fill="FFFFFF" w:themeFill="background1"/>
              <w:spacing w:after="0" w:line="240" w:lineRule="auto"/>
              <w:ind w:left="0" w:firstLine="440"/>
              <w:jc w:val="both"/>
              <w:rPr>
                <w:b w:val="0"/>
                <w:sz w:val="20"/>
                <w:szCs w:val="20"/>
                <w:lang w:eastAsia="en-US"/>
              </w:rPr>
            </w:pPr>
            <w:r w:rsidRPr="004D2F2B">
              <w:rPr>
                <w:b w:val="0"/>
                <w:sz w:val="20"/>
                <w:szCs w:val="20"/>
                <w:lang w:eastAsia="en-US"/>
              </w:rPr>
              <w:t>Любые опытно-промышленные испытания производить только по согласованию с Заказчиком.</w:t>
            </w:r>
          </w:p>
          <w:p w14:paraId="47AF72D6" w14:textId="77777777" w:rsidR="009D3E2A" w:rsidRDefault="0082473A" w:rsidP="00294066">
            <w:pPr>
              <w:pStyle w:val="afff2"/>
              <w:widowControl w:val="0"/>
              <w:numPr>
                <w:ilvl w:val="0"/>
                <w:numId w:val="24"/>
              </w:numPr>
              <w:shd w:val="clear" w:color="auto" w:fill="FFFFFF" w:themeFill="background1"/>
              <w:spacing w:after="0" w:line="240" w:lineRule="auto"/>
              <w:ind w:left="0" w:firstLine="440"/>
              <w:jc w:val="both"/>
              <w:rPr>
                <w:b w:val="0"/>
                <w:sz w:val="20"/>
                <w:szCs w:val="20"/>
                <w:lang w:eastAsia="en-US"/>
              </w:rPr>
            </w:pPr>
            <w:r w:rsidRPr="004D2F2B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 w:rsidR="005C3E29" w:rsidRPr="004D2F2B">
              <w:rPr>
                <w:b w:val="0"/>
                <w:sz w:val="20"/>
                <w:szCs w:val="20"/>
                <w:lang w:eastAsia="en-US"/>
              </w:rPr>
              <w:t xml:space="preserve">Подрядчик в течение </w:t>
            </w:r>
            <w:r w:rsidR="0081579D">
              <w:rPr>
                <w:b w:val="0"/>
                <w:sz w:val="20"/>
                <w:szCs w:val="20"/>
                <w:lang w:eastAsia="en-US"/>
              </w:rPr>
              <w:t>2</w:t>
            </w:r>
            <w:r w:rsidR="005C3E29" w:rsidRPr="004D2F2B">
              <w:rPr>
                <w:b w:val="0"/>
                <w:sz w:val="20"/>
                <w:szCs w:val="20"/>
                <w:lang w:eastAsia="en-US"/>
              </w:rPr>
              <w:t xml:space="preserve">-х месяцев </w:t>
            </w:r>
            <w:r w:rsidR="00F53A6C" w:rsidRPr="004D2F2B">
              <w:rPr>
                <w:b w:val="0"/>
                <w:sz w:val="20"/>
                <w:szCs w:val="20"/>
                <w:lang w:eastAsia="en-US"/>
              </w:rPr>
              <w:t>с даты начала выполнения работ</w:t>
            </w:r>
            <w:r w:rsidR="0081579D">
              <w:rPr>
                <w:b w:val="0"/>
                <w:sz w:val="20"/>
                <w:szCs w:val="20"/>
                <w:lang w:eastAsia="en-US"/>
              </w:rPr>
              <w:t xml:space="preserve">, обязан передать Заказчику запрашиваемую информацию, необходимую для разработки регламента технологического процесса производства работ РТПП </w:t>
            </w:r>
            <w:r w:rsidR="0081579D" w:rsidRPr="0081579D">
              <w:rPr>
                <w:b w:val="0"/>
                <w:sz w:val="20"/>
                <w:szCs w:val="20"/>
                <w:lang w:eastAsia="en-US"/>
              </w:rPr>
              <w:t>"Обращение со взрывчатыми материалами промышленного назначения"</w:t>
            </w:r>
            <w:r w:rsidR="00BC5D3B">
              <w:rPr>
                <w:b w:val="0"/>
                <w:sz w:val="20"/>
                <w:szCs w:val="20"/>
                <w:lang w:eastAsia="en-US"/>
              </w:rPr>
              <w:t>.</w:t>
            </w:r>
          </w:p>
          <w:p w14:paraId="1C4341C0" w14:textId="77777777" w:rsidR="009D3E2A" w:rsidRDefault="005C3E29" w:rsidP="00294066">
            <w:pPr>
              <w:pStyle w:val="afff2"/>
              <w:widowControl w:val="0"/>
              <w:numPr>
                <w:ilvl w:val="0"/>
                <w:numId w:val="24"/>
              </w:numPr>
              <w:shd w:val="clear" w:color="auto" w:fill="FFFFFF" w:themeFill="background1"/>
              <w:spacing w:after="0" w:line="240" w:lineRule="auto"/>
              <w:ind w:left="0" w:firstLine="440"/>
              <w:jc w:val="both"/>
              <w:rPr>
                <w:b w:val="0"/>
                <w:sz w:val="20"/>
                <w:szCs w:val="20"/>
                <w:lang w:eastAsia="en-US"/>
              </w:rPr>
            </w:pPr>
            <w:r w:rsidRPr="009D3E2A">
              <w:rPr>
                <w:b w:val="0"/>
                <w:sz w:val="20"/>
                <w:szCs w:val="20"/>
                <w:lang w:eastAsia="en-US"/>
              </w:rPr>
              <w:t>Подрядчик, не позднее 2</w:t>
            </w:r>
            <w:r w:rsidR="0082473A" w:rsidRPr="009D3E2A">
              <w:rPr>
                <w:b w:val="0"/>
                <w:sz w:val="20"/>
                <w:szCs w:val="20"/>
                <w:lang w:eastAsia="en-US"/>
              </w:rPr>
              <w:t xml:space="preserve"> (второго)</w:t>
            </w:r>
            <w:r w:rsidRPr="009D3E2A">
              <w:rPr>
                <w:b w:val="0"/>
                <w:sz w:val="20"/>
                <w:szCs w:val="20"/>
                <w:lang w:eastAsia="en-US"/>
              </w:rPr>
              <w:t xml:space="preserve"> числа месяца, следующего за отчётным, предоставляет Заказчику показатели БВР за отчётный период.</w:t>
            </w:r>
          </w:p>
          <w:p w14:paraId="698AEEF4" w14:textId="77777777" w:rsidR="00294066" w:rsidRDefault="00294066" w:rsidP="00294066">
            <w:pPr>
              <w:pStyle w:val="afff2"/>
              <w:widowControl w:val="0"/>
              <w:numPr>
                <w:ilvl w:val="0"/>
                <w:numId w:val="24"/>
              </w:numPr>
              <w:shd w:val="clear" w:color="auto" w:fill="FFFFFF" w:themeFill="background1"/>
              <w:spacing w:after="0" w:line="240" w:lineRule="auto"/>
              <w:jc w:val="both"/>
              <w:rPr>
                <w:b w:val="0"/>
                <w:sz w:val="20"/>
                <w:szCs w:val="20"/>
                <w:lang w:eastAsia="en-US"/>
              </w:rPr>
            </w:pPr>
            <w:r w:rsidRPr="009D3E2A">
              <w:rPr>
                <w:b w:val="0"/>
                <w:sz w:val="20"/>
                <w:szCs w:val="20"/>
                <w:lang w:eastAsia="en-US"/>
              </w:rPr>
              <w:t>Подрядчик вправе привлекать субподрядные организации к выполнению работ только после обязательного письменного согласования с Заказчиком, при этом Подрядчик несет ответственность за действия Субподрядчика, как за свои собственные.</w:t>
            </w:r>
          </w:p>
          <w:p w14:paraId="11FDF131" w14:textId="77777777" w:rsidR="00294066" w:rsidRDefault="00294066" w:rsidP="00294066">
            <w:pPr>
              <w:pStyle w:val="afff2"/>
              <w:widowControl w:val="0"/>
              <w:numPr>
                <w:ilvl w:val="0"/>
                <w:numId w:val="24"/>
              </w:numPr>
              <w:shd w:val="clear" w:color="auto" w:fill="FFFFFF" w:themeFill="background1"/>
              <w:spacing w:after="0" w:line="240" w:lineRule="auto"/>
              <w:jc w:val="both"/>
              <w:rPr>
                <w:b w:val="0"/>
                <w:sz w:val="20"/>
                <w:szCs w:val="20"/>
                <w:lang w:eastAsia="en-US"/>
              </w:rPr>
            </w:pPr>
            <w:r w:rsidRPr="009D3E2A">
              <w:rPr>
                <w:b w:val="0"/>
                <w:sz w:val="20"/>
                <w:szCs w:val="20"/>
                <w:lang w:eastAsia="en-US"/>
              </w:rPr>
              <w:t>Подрядчик за свой счет обязан убирать и вывозить собственные отходы производства и потребления, возникающие при производстве работ на территории Заказчика, за пределы производственной площадки Заказчика, складирование в специально отведённых для этих целей местах, либо привлечение специализированной организации, осуществляющих утилизацию производственных отходов, не подлежащих захоронению.</w:t>
            </w:r>
          </w:p>
          <w:p w14:paraId="561AA384" w14:textId="77777777" w:rsidR="00294066" w:rsidRDefault="00294066" w:rsidP="00294066">
            <w:pPr>
              <w:pStyle w:val="afff2"/>
              <w:widowControl w:val="0"/>
              <w:numPr>
                <w:ilvl w:val="0"/>
                <w:numId w:val="24"/>
              </w:numPr>
              <w:shd w:val="clear" w:color="auto" w:fill="FFFFFF" w:themeFill="background1"/>
              <w:spacing w:after="0" w:line="240" w:lineRule="auto"/>
              <w:jc w:val="both"/>
              <w:rPr>
                <w:b w:val="0"/>
                <w:sz w:val="20"/>
                <w:szCs w:val="20"/>
                <w:lang w:eastAsia="en-US"/>
              </w:rPr>
            </w:pPr>
            <w:r w:rsidRPr="009D3E2A">
              <w:rPr>
                <w:b w:val="0"/>
                <w:sz w:val="20"/>
                <w:szCs w:val="20"/>
                <w:lang w:eastAsia="en-US"/>
              </w:rPr>
              <w:t>Подрядчик ежемесячно не позднее 5 (пятого) числа месяца обязан предоставить Заказчику Акты калибровки СЗМ.</w:t>
            </w:r>
          </w:p>
          <w:p w14:paraId="56FFDA11" w14:textId="77777777" w:rsidR="00294066" w:rsidRDefault="00294066" w:rsidP="00294066">
            <w:pPr>
              <w:pStyle w:val="afff2"/>
              <w:widowControl w:val="0"/>
              <w:numPr>
                <w:ilvl w:val="0"/>
                <w:numId w:val="24"/>
              </w:numPr>
              <w:shd w:val="clear" w:color="auto" w:fill="FFFFFF" w:themeFill="background1"/>
              <w:spacing w:after="0" w:line="240" w:lineRule="auto"/>
              <w:jc w:val="both"/>
              <w:rPr>
                <w:b w:val="0"/>
                <w:sz w:val="20"/>
                <w:szCs w:val="20"/>
                <w:lang w:eastAsia="en-US"/>
              </w:rPr>
            </w:pPr>
            <w:r w:rsidRPr="009D3E2A">
              <w:rPr>
                <w:b w:val="0"/>
                <w:sz w:val="20"/>
                <w:szCs w:val="20"/>
                <w:lang w:eastAsia="en-US"/>
              </w:rPr>
              <w:t xml:space="preserve">При попадании </w:t>
            </w:r>
            <w:proofErr w:type="spellStart"/>
            <w:r w:rsidRPr="009D3E2A">
              <w:rPr>
                <w:b w:val="0"/>
                <w:sz w:val="20"/>
                <w:szCs w:val="20"/>
                <w:lang w:eastAsia="en-US"/>
              </w:rPr>
              <w:t>недробимого</w:t>
            </w:r>
            <w:proofErr w:type="spellEnd"/>
            <w:r w:rsidRPr="009D3E2A">
              <w:rPr>
                <w:b w:val="0"/>
                <w:sz w:val="20"/>
                <w:szCs w:val="20"/>
                <w:lang w:eastAsia="en-US"/>
              </w:rPr>
              <w:t xml:space="preserve"> материала в приемный бункер корпуса крупного дробления, при обнаружении на транспортном конвейере фабрики, при попадании на </w:t>
            </w:r>
            <w:r w:rsidRPr="009D3E2A">
              <w:rPr>
                <w:b w:val="0"/>
                <w:sz w:val="20"/>
                <w:szCs w:val="20"/>
                <w:lang w:eastAsia="en-US"/>
              </w:rPr>
              <w:lastRenderedPageBreak/>
              <w:t xml:space="preserve">приемный бункер мельницы самоизмельчения, приглашается представитель Подрядчика, оформляется Акт принадлежности данного предмета. В случае поломки дробильно-помольного оборудования обогатительной фабрики Заказчика </w:t>
            </w:r>
            <w:proofErr w:type="spellStart"/>
            <w:r w:rsidRPr="009D3E2A">
              <w:rPr>
                <w:b w:val="0"/>
                <w:sz w:val="20"/>
                <w:szCs w:val="20"/>
                <w:lang w:eastAsia="en-US"/>
              </w:rPr>
              <w:t>недробимым</w:t>
            </w:r>
            <w:proofErr w:type="spellEnd"/>
            <w:r w:rsidRPr="009D3E2A">
              <w:rPr>
                <w:b w:val="0"/>
                <w:sz w:val="20"/>
                <w:szCs w:val="20"/>
                <w:lang w:eastAsia="en-US"/>
              </w:rPr>
              <w:t xml:space="preserve"> материалом Заказчик и Подрядчик </w:t>
            </w:r>
            <w:proofErr w:type="spellStart"/>
            <w:r w:rsidRPr="009D3E2A">
              <w:rPr>
                <w:b w:val="0"/>
                <w:sz w:val="20"/>
                <w:szCs w:val="20"/>
                <w:lang w:eastAsia="en-US"/>
              </w:rPr>
              <w:t>комиссионно</w:t>
            </w:r>
            <w:proofErr w:type="spellEnd"/>
            <w:r w:rsidRPr="009D3E2A">
              <w:rPr>
                <w:b w:val="0"/>
                <w:sz w:val="20"/>
                <w:szCs w:val="20"/>
                <w:lang w:eastAsia="en-US"/>
              </w:rPr>
              <w:t xml:space="preserve"> устанавливают причины и принадлежность </w:t>
            </w:r>
            <w:proofErr w:type="spellStart"/>
            <w:r w:rsidRPr="009D3E2A">
              <w:rPr>
                <w:b w:val="0"/>
                <w:sz w:val="20"/>
                <w:szCs w:val="20"/>
                <w:lang w:eastAsia="en-US"/>
              </w:rPr>
              <w:t>недробимого</w:t>
            </w:r>
            <w:proofErr w:type="spellEnd"/>
            <w:r w:rsidRPr="009D3E2A">
              <w:rPr>
                <w:b w:val="0"/>
                <w:sz w:val="20"/>
                <w:szCs w:val="20"/>
                <w:lang w:eastAsia="en-US"/>
              </w:rPr>
              <w:t xml:space="preserve"> материала. При установлении вины Подрядчика в поломке дробильно-помольного оборудования обогатительной фабрики Заказчика, Подрядчик обязан возместить ущерб за понесенные затраты на восстановление данного оборудования. </w:t>
            </w:r>
          </w:p>
          <w:p w14:paraId="391EE662" w14:textId="305D9338" w:rsidR="005C3E29" w:rsidRPr="009D3E2A" w:rsidRDefault="00294066" w:rsidP="00294066">
            <w:pPr>
              <w:pStyle w:val="afff2"/>
              <w:widowControl w:val="0"/>
              <w:numPr>
                <w:ilvl w:val="0"/>
                <w:numId w:val="24"/>
              </w:numPr>
              <w:shd w:val="clear" w:color="auto" w:fill="FFFFFF" w:themeFill="background1"/>
              <w:spacing w:after="0" w:line="240" w:lineRule="auto"/>
              <w:jc w:val="both"/>
              <w:rPr>
                <w:b w:val="0"/>
                <w:sz w:val="20"/>
                <w:szCs w:val="20"/>
                <w:lang w:eastAsia="en-US"/>
              </w:rPr>
            </w:pPr>
            <w:r w:rsidRPr="009D3E2A">
              <w:rPr>
                <w:b w:val="0"/>
                <w:sz w:val="20"/>
                <w:szCs w:val="20"/>
                <w:lang w:eastAsia="en-US"/>
              </w:rPr>
              <w:t xml:space="preserve">Размещение складов ВМ (временных складов ВМ), а также размещение цехов, заводов по изготовлению ВВ и ВМ, полигонов испытания ВВ и ВМ на территории ООО «ГРК </w:t>
            </w:r>
            <w:proofErr w:type="spellStart"/>
            <w:r w:rsidRPr="009D3E2A">
              <w:rPr>
                <w:b w:val="0"/>
                <w:sz w:val="20"/>
                <w:szCs w:val="20"/>
                <w:lang w:eastAsia="en-US"/>
              </w:rPr>
              <w:t>Быстринское</w:t>
            </w:r>
            <w:proofErr w:type="spellEnd"/>
            <w:r w:rsidRPr="009D3E2A">
              <w:rPr>
                <w:b w:val="0"/>
                <w:sz w:val="20"/>
                <w:szCs w:val="20"/>
                <w:lang w:eastAsia="en-US"/>
              </w:rPr>
              <w:t>» не допускается.</w:t>
            </w:r>
          </w:p>
        </w:tc>
      </w:tr>
    </w:tbl>
    <w:p w14:paraId="4B2976E1" w14:textId="6061F566" w:rsidR="005C3E29" w:rsidRDefault="005C3E29" w:rsidP="00D422BE">
      <w:pPr>
        <w:widowControl w:val="0"/>
      </w:pPr>
    </w:p>
    <w:p w14:paraId="4AC12C9C" w14:textId="77777777" w:rsidR="00DE0897" w:rsidRPr="004D2F2B" w:rsidRDefault="00DE0897" w:rsidP="00D422BE">
      <w:pPr>
        <w:widowControl w:val="0"/>
        <w:sectPr w:rsidR="00DE0897" w:rsidRPr="004D2F2B" w:rsidSect="00963657">
          <w:pgSz w:w="11906" w:h="16838"/>
          <w:pgMar w:top="993" w:right="1133" w:bottom="1418" w:left="1134" w:header="708" w:footer="708" w:gutter="0"/>
          <w:cols w:space="720"/>
        </w:sectPr>
      </w:pPr>
    </w:p>
    <w:p w14:paraId="3A8B07FB" w14:textId="751B4CB2" w:rsidR="002E1940" w:rsidRPr="004D2F2B" w:rsidRDefault="002E1940" w:rsidP="00EC24C2">
      <w:pPr>
        <w:widowControl w:val="0"/>
        <w:shd w:val="clear" w:color="auto" w:fill="FFFFFF" w:themeFill="background1"/>
        <w:ind w:right="423"/>
        <w:jc w:val="right"/>
        <w:rPr>
          <w:b/>
        </w:rPr>
      </w:pPr>
      <w:bookmarkStart w:id="7" w:name="Par391"/>
      <w:bookmarkEnd w:id="7"/>
      <w:r w:rsidRPr="004D2F2B">
        <w:rPr>
          <w:b/>
        </w:rPr>
        <w:lastRenderedPageBreak/>
        <w:t xml:space="preserve">Приложение № </w:t>
      </w:r>
      <w:r w:rsidR="007D4C1E" w:rsidRPr="004D2F2B">
        <w:rPr>
          <w:b/>
        </w:rPr>
        <w:t>1</w:t>
      </w:r>
    </w:p>
    <w:p w14:paraId="2A90A533" w14:textId="77777777" w:rsidR="007D4C1E" w:rsidRPr="004D2F2B" w:rsidRDefault="007D4C1E" w:rsidP="00D422BE">
      <w:pPr>
        <w:widowControl w:val="0"/>
        <w:jc w:val="both"/>
        <w:rPr>
          <w:color w:val="000000" w:themeColor="text1"/>
        </w:rPr>
      </w:pPr>
    </w:p>
    <w:p w14:paraId="4B728887" w14:textId="4BB8939A" w:rsidR="007D4C1E" w:rsidRPr="004D2F2B" w:rsidDel="00F532F8" w:rsidRDefault="007D4C1E" w:rsidP="00D422BE">
      <w:pPr>
        <w:widowControl w:val="0"/>
        <w:jc w:val="both"/>
        <w:rPr>
          <w:del w:id="8" w:author="Бердикулов Марат Серикович" w:date="2025-03-10T11:51:00Z"/>
          <w:color w:val="000000" w:themeColor="text1"/>
        </w:rPr>
      </w:pPr>
    </w:p>
    <w:p w14:paraId="6722AC28" w14:textId="0BA4BDB9" w:rsidR="007D4C1E" w:rsidRPr="004D2F2B" w:rsidDel="00F532F8" w:rsidRDefault="007D4C1E" w:rsidP="007D4C1E">
      <w:pPr>
        <w:widowControl w:val="0"/>
        <w:jc w:val="center"/>
        <w:rPr>
          <w:del w:id="9" w:author="Бердикулов Марат Серикович" w:date="2025-03-10T11:51:00Z"/>
          <w:b/>
          <w:color w:val="000000" w:themeColor="text1"/>
        </w:rPr>
      </w:pPr>
      <w:del w:id="10" w:author="Бердикулов Марат Серикович" w:date="2025-03-10T11:51:00Z">
        <w:r w:rsidRPr="004D2F2B" w:rsidDel="00F532F8">
          <w:rPr>
            <w:b/>
            <w:color w:val="000000" w:themeColor="text1"/>
          </w:rPr>
          <w:delText>Плановые объёмы производства взрывных работ</w:delText>
        </w:r>
        <w:r w:rsidR="001C6336" w:rsidRPr="004D2F2B" w:rsidDel="00F532F8">
          <w:rPr>
            <w:b/>
            <w:color w:val="000000" w:themeColor="text1"/>
          </w:rPr>
          <w:delText xml:space="preserve"> в 2026-2028 гг</w:delText>
        </w:r>
        <w:r w:rsidR="00EC24C2" w:rsidRPr="004D2F2B" w:rsidDel="00F532F8">
          <w:rPr>
            <w:b/>
            <w:color w:val="000000" w:themeColor="text1"/>
          </w:rPr>
          <w:delText>.</w:delText>
        </w:r>
      </w:del>
    </w:p>
    <w:p w14:paraId="53170CDB" w14:textId="575FDCA0" w:rsidR="007D4C1E" w:rsidRPr="00A64556" w:rsidDel="00F532F8" w:rsidRDefault="007D4C1E" w:rsidP="007D4C1E">
      <w:pPr>
        <w:widowControl w:val="0"/>
        <w:jc w:val="center"/>
        <w:rPr>
          <w:del w:id="11" w:author="Бердикулов Марат Серикович" w:date="2025-03-10T11:51:00Z"/>
          <w:color w:val="FF0000"/>
          <w:rPrChange w:id="12" w:author="Бердикулов Марат Серикович" w:date="2025-03-10T09:13:00Z">
            <w:rPr>
              <w:del w:id="13" w:author="Бердикулов Марат Серикович" w:date="2025-03-10T11:51:00Z"/>
              <w:color w:val="000000" w:themeColor="text1"/>
            </w:rPr>
          </w:rPrChange>
        </w:rPr>
      </w:pPr>
    </w:p>
    <w:tbl>
      <w:tblPr>
        <w:tblStyle w:val="afa"/>
        <w:tblW w:w="0" w:type="auto"/>
        <w:tblInd w:w="279" w:type="dxa"/>
        <w:tblLook w:val="04A0" w:firstRow="1" w:lastRow="0" w:firstColumn="1" w:lastColumn="0" w:noHBand="0" w:noVBand="1"/>
      </w:tblPr>
      <w:tblGrid>
        <w:gridCol w:w="3402"/>
        <w:gridCol w:w="1559"/>
        <w:gridCol w:w="1559"/>
        <w:gridCol w:w="1418"/>
        <w:gridCol w:w="1559"/>
      </w:tblGrid>
      <w:tr w:rsidR="00A64556" w:rsidRPr="00A64556" w:rsidDel="00F532F8" w14:paraId="64A26B84" w14:textId="1DDFFE8F" w:rsidTr="0073341D">
        <w:trPr>
          <w:trHeight w:val="487"/>
          <w:del w:id="14" w:author="Бердикулов Марат Серикович" w:date="2025-03-10T11:51:00Z"/>
        </w:trPr>
        <w:tc>
          <w:tcPr>
            <w:tcW w:w="3402" w:type="dxa"/>
            <w:vAlign w:val="center"/>
          </w:tcPr>
          <w:p w14:paraId="29B80F25" w14:textId="76938A5C" w:rsidR="007D4C1E" w:rsidRPr="00A64556" w:rsidDel="00F532F8" w:rsidRDefault="007D4C1E" w:rsidP="007D4C1E">
            <w:pPr>
              <w:pStyle w:val="1"/>
              <w:keepNext w:val="0"/>
              <w:widowControl w:val="0"/>
              <w:numPr>
                <w:ilvl w:val="0"/>
                <w:numId w:val="0"/>
              </w:numPr>
              <w:jc w:val="center"/>
              <w:rPr>
                <w:del w:id="15" w:author="Бердикулов Марат Серикович" w:date="2025-03-10T11:51:00Z"/>
                <w:b/>
                <w:color w:val="FF0000"/>
                <w:sz w:val="20"/>
                <w:szCs w:val="22"/>
                <w:rPrChange w:id="16" w:author="Бердикулов Марат Серикович" w:date="2025-03-10T09:13:00Z">
                  <w:rPr>
                    <w:del w:id="17" w:author="Бердикулов Марат Серикович" w:date="2025-03-10T11:51:00Z"/>
                    <w:b/>
                    <w:sz w:val="20"/>
                    <w:szCs w:val="22"/>
                  </w:rPr>
                </w:rPrChange>
              </w:rPr>
            </w:pPr>
            <w:bookmarkStart w:id="18" w:name="sub_766"/>
            <w:bookmarkEnd w:id="18"/>
            <w:del w:id="19" w:author="Бердикулов Марат Серикович" w:date="2025-03-10T11:51:00Z">
              <w:r w:rsidRPr="00A64556" w:rsidDel="00F532F8">
                <w:rPr>
                  <w:b/>
                  <w:color w:val="FF0000"/>
                  <w:szCs w:val="22"/>
                  <w:rPrChange w:id="20" w:author="Бердикулов Марат Серикович" w:date="2025-03-10T09:13:00Z">
                    <w:rPr>
                      <w:b/>
                      <w:szCs w:val="22"/>
                    </w:rPr>
                  </w:rPrChange>
                </w:rPr>
                <w:delText>Плановые показатели</w:delText>
              </w:r>
            </w:del>
          </w:p>
        </w:tc>
        <w:tc>
          <w:tcPr>
            <w:tcW w:w="1559" w:type="dxa"/>
            <w:vAlign w:val="center"/>
          </w:tcPr>
          <w:p w14:paraId="1529C122" w14:textId="152FE1E3" w:rsidR="007D4C1E" w:rsidRPr="00A64556" w:rsidDel="00F532F8" w:rsidRDefault="007D4C1E" w:rsidP="007D4C1E">
            <w:pPr>
              <w:pStyle w:val="1"/>
              <w:keepNext w:val="0"/>
              <w:widowControl w:val="0"/>
              <w:numPr>
                <w:ilvl w:val="0"/>
                <w:numId w:val="0"/>
              </w:numPr>
              <w:jc w:val="center"/>
              <w:rPr>
                <w:del w:id="21" w:author="Бердикулов Марат Серикович" w:date="2025-03-10T11:51:00Z"/>
                <w:b/>
                <w:color w:val="FF0000"/>
                <w:sz w:val="20"/>
                <w:szCs w:val="22"/>
                <w:rPrChange w:id="22" w:author="Бердикулов Марат Серикович" w:date="2025-03-10T09:13:00Z">
                  <w:rPr>
                    <w:del w:id="23" w:author="Бердикулов Марат Серикович" w:date="2025-03-10T11:51:00Z"/>
                    <w:b/>
                    <w:sz w:val="20"/>
                    <w:szCs w:val="22"/>
                  </w:rPr>
                </w:rPrChange>
              </w:rPr>
            </w:pPr>
            <w:del w:id="24" w:author="Бердикулов Марат Серикович" w:date="2025-03-10T11:51:00Z">
              <w:r w:rsidRPr="00A64556" w:rsidDel="00F532F8">
                <w:rPr>
                  <w:b/>
                  <w:color w:val="FF0000"/>
                  <w:szCs w:val="22"/>
                  <w:rPrChange w:id="25" w:author="Бердикулов Марат Серикович" w:date="2025-03-10T09:13:00Z">
                    <w:rPr>
                      <w:b/>
                      <w:szCs w:val="22"/>
                    </w:rPr>
                  </w:rPrChange>
                </w:rPr>
                <w:delText>2026</w:delText>
              </w:r>
            </w:del>
          </w:p>
        </w:tc>
        <w:tc>
          <w:tcPr>
            <w:tcW w:w="1559" w:type="dxa"/>
            <w:vAlign w:val="center"/>
          </w:tcPr>
          <w:p w14:paraId="7DE2E74A" w14:textId="68F97BAF" w:rsidR="007D4C1E" w:rsidRPr="00A64556" w:rsidDel="00F532F8" w:rsidRDefault="007D4C1E" w:rsidP="007D4C1E">
            <w:pPr>
              <w:pStyle w:val="1"/>
              <w:keepNext w:val="0"/>
              <w:widowControl w:val="0"/>
              <w:numPr>
                <w:ilvl w:val="0"/>
                <w:numId w:val="0"/>
              </w:numPr>
              <w:jc w:val="center"/>
              <w:rPr>
                <w:del w:id="26" w:author="Бердикулов Марат Серикович" w:date="2025-03-10T11:51:00Z"/>
                <w:b/>
                <w:color w:val="FF0000"/>
                <w:sz w:val="20"/>
                <w:szCs w:val="22"/>
                <w:rPrChange w:id="27" w:author="Бердикулов Марат Серикович" w:date="2025-03-10T09:13:00Z">
                  <w:rPr>
                    <w:del w:id="28" w:author="Бердикулов Марат Серикович" w:date="2025-03-10T11:51:00Z"/>
                    <w:b/>
                    <w:sz w:val="20"/>
                    <w:szCs w:val="22"/>
                  </w:rPr>
                </w:rPrChange>
              </w:rPr>
            </w:pPr>
            <w:del w:id="29" w:author="Бердикулов Марат Серикович" w:date="2025-03-10T11:51:00Z">
              <w:r w:rsidRPr="00A64556" w:rsidDel="00F532F8">
                <w:rPr>
                  <w:b/>
                  <w:color w:val="FF0000"/>
                  <w:szCs w:val="22"/>
                  <w:rPrChange w:id="30" w:author="Бердикулов Марат Серикович" w:date="2025-03-10T09:13:00Z">
                    <w:rPr>
                      <w:b/>
                      <w:szCs w:val="22"/>
                    </w:rPr>
                  </w:rPrChange>
                </w:rPr>
                <w:delText>2027</w:delText>
              </w:r>
            </w:del>
          </w:p>
        </w:tc>
        <w:tc>
          <w:tcPr>
            <w:tcW w:w="1418" w:type="dxa"/>
            <w:vAlign w:val="center"/>
          </w:tcPr>
          <w:p w14:paraId="04CFF158" w14:textId="460AC795" w:rsidR="007D4C1E" w:rsidRPr="00A64556" w:rsidDel="00F532F8" w:rsidRDefault="007D4C1E" w:rsidP="007D4C1E">
            <w:pPr>
              <w:pStyle w:val="1"/>
              <w:keepNext w:val="0"/>
              <w:widowControl w:val="0"/>
              <w:numPr>
                <w:ilvl w:val="0"/>
                <w:numId w:val="0"/>
              </w:numPr>
              <w:jc w:val="center"/>
              <w:rPr>
                <w:del w:id="31" w:author="Бердикулов Марат Серикович" w:date="2025-03-10T11:51:00Z"/>
                <w:b/>
                <w:color w:val="FF0000"/>
                <w:sz w:val="20"/>
                <w:szCs w:val="22"/>
                <w:rPrChange w:id="32" w:author="Бердикулов Марат Серикович" w:date="2025-03-10T09:13:00Z">
                  <w:rPr>
                    <w:del w:id="33" w:author="Бердикулов Марат Серикович" w:date="2025-03-10T11:51:00Z"/>
                    <w:b/>
                    <w:sz w:val="20"/>
                    <w:szCs w:val="22"/>
                  </w:rPr>
                </w:rPrChange>
              </w:rPr>
            </w:pPr>
            <w:del w:id="34" w:author="Бердикулов Марат Серикович" w:date="2025-03-10T11:51:00Z">
              <w:r w:rsidRPr="00A64556" w:rsidDel="00F532F8">
                <w:rPr>
                  <w:b/>
                  <w:color w:val="FF0000"/>
                  <w:szCs w:val="22"/>
                  <w:rPrChange w:id="35" w:author="Бердикулов Марат Серикович" w:date="2025-03-10T09:13:00Z">
                    <w:rPr>
                      <w:b/>
                      <w:szCs w:val="22"/>
                    </w:rPr>
                  </w:rPrChange>
                </w:rPr>
                <w:delText>2028</w:delText>
              </w:r>
            </w:del>
          </w:p>
        </w:tc>
        <w:tc>
          <w:tcPr>
            <w:tcW w:w="1559" w:type="dxa"/>
            <w:vAlign w:val="center"/>
          </w:tcPr>
          <w:p w14:paraId="386A649B" w14:textId="26978542" w:rsidR="007D4C1E" w:rsidRPr="00A64556" w:rsidDel="00F532F8" w:rsidRDefault="007D4C1E" w:rsidP="007D4C1E">
            <w:pPr>
              <w:pStyle w:val="1"/>
              <w:keepNext w:val="0"/>
              <w:widowControl w:val="0"/>
              <w:numPr>
                <w:ilvl w:val="0"/>
                <w:numId w:val="0"/>
              </w:numPr>
              <w:jc w:val="center"/>
              <w:rPr>
                <w:del w:id="36" w:author="Бердикулов Марат Серикович" w:date="2025-03-10T11:51:00Z"/>
                <w:b/>
                <w:color w:val="FF0000"/>
                <w:sz w:val="20"/>
                <w:szCs w:val="22"/>
                <w:rPrChange w:id="37" w:author="Бердикулов Марат Серикович" w:date="2025-03-10T09:13:00Z">
                  <w:rPr>
                    <w:del w:id="38" w:author="Бердикулов Марат Серикович" w:date="2025-03-10T11:51:00Z"/>
                    <w:b/>
                    <w:sz w:val="20"/>
                    <w:szCs w:val="22"/>
                  </w:rPr>
                </w:rPrChange>
              </w:rPr>
            </w:pPr>
            <w:del w:id="39" w:author="Бердикулов Марат Серикович" w:date="2025-03-10T11:51:00Z">
              <w:r w:rsidRPr="00A64556" w:rsidDel="00F532F8">
                <w:rPr>
                  <w:b/>
                  <w:color w:val="FF0000"/>
                  <w:szCs w:val="22"/>
                  <w:rPrChange w:id="40" w:author="Бердикулов Марат Серикович" w:date="2025-03-10T09:13:00Z">
                    <w:rPr>
                      <w:b/>
                      <w:szCs w:val="22"/>
                    </w:rPr>
                  </w:rPrChange>
                </w:rPr>
                <w:delText>Итого</w:delText>
              </w:r>
            </w:del>
          </w:p>
        </w:tc>
      </w:tr>
      <w:tr w:rsidR="00A64556" w:rsidRPr="00A64556" w:rsidDel="00F532F8" w14:paraId="091C6685" w14:textId="667FEF41" w:rsidTr="0073341D">
        <w:trPr>
          <w:trHeight w:val="268"/>
          <w:del w:id="41" w:author="Бердикулов Марат Серикович" w:date="2025-03-10T11:51:00Z"/>
        </w:trPr>
        <w:tc>
          <w:tcPr>
            <w:tcW w:w="9497" w:type="dxa"/>
            <w:gridSpan w:val="5"/>
            <w:vAlign w:val="center"/>
          </w:tcPr>
          <w:p w14:paraId="5EA20811" w14:textId="2DB3D1AF" w:rsidR="00222725" w:rsidRPr="00A64556" w:rsidDel="00F532F8" w:rsidRDefault="00222725" w:rsidP="007D4C1E">
            <w:pPr>
              <w:pStyle w:val="1"/>
              <w:keepNext w:val="0"/>
              <w:widowControl w:val="0"/>
              <w:numPr>
                <w:ilvl w:val="0"/>
                <w:numId w:val="0"/>
              </w:numPr>
              <w:jc w:val="center"/>
              <w:rPr>
                <w:del w:id="42" w:author="Бердикулов Марат Серикович" w:date="2025-03-10T11:51:00Z"/>
                <w:color w:val="FF0000"/>
                <w:sz w:val="20"/>
                <w:szCs w:val="22"/>
                <w:rPrChange w:id="43" w:author="Бердикулов Марат Серикович" w:date="2025-03-10T09:13:00Z">
                  <w:rPr>
                    <w:del w:id="44" w:author="Бердикулов Марат Серикович" w:date="2025-03-10T11:51:00Z"/>
                    <w:sz w:val="20"/>
                    <w:szCs w:val="22"/>
                  </w:rPr>
                </w:rPrChange>
              </w:rPr>
            </w:pPr>
            <w:del w:id="45" w:author="Бердикулов Марат Серикович" w:date="2025-03-10T11:51:00Z">
              <w:r w:rsidRPr="00A64556" w:rsidDel="00F532F8">
                <w:rPr>
                  <w:color w:val="FF0000"/>
                  <w:szCs w:val="22"/>
                  <w:rPrChange w:id="46" w:author="Бердикулов Марат Серикович" w:date="2025-03-10T09:13:00Z">
                    <w:rPr>
                      <w:szCs w:val="22"/>
                    </w:rPr>
                  </w:rPrChange>
                </w:rPr>
                <w:delText xml:space="preserve">Лот №1 карьер </w:delText>
              </w:r>
              <w:r w:rsidR="0073341D" w:rsidRPr="00A64556" w:rsidDel="00F532F8">
                <w:rPr>
                  <w:color w:val="FF0000"/>
                  <w:szCs w:val="22"/>
                  <w:rPrChange w:id="47" w:author="Бердикулов Марат Серикович" w:date="2025-03-10T09:13:00Z">
                    <w:rPr>
                      <w:szCs w:val="22"/>
                    </w:rPr>
                  </w:rPrChange>
                </w:rPr>
                <w:delText>«Верхне-Ильдиканский»</w:delText>
              </w:r>
            </w:del>
          </w:p>
        </w:tc>
      </w:tr>
      <w:tr w:rsidR="00A64556" w:rsidRPr="00A64556" w:rsidDel="00F532F8" w14:paraId="7AB1DAFB" w14:textId="5B8975E8" w:rsidTr="004D2F2B">
        <w:trPr>
          <w:trHeight w:val="567"/>
          <w:del w:id="48" w:author="Бердикулов Марат Серикович" w:date="2025-03-10T11:51:00Z"/>
        </w:trPr>
        <w:tc>
          <w:tcPr>
            <w:tcW w:w="3402" w:type="dxa"/>
            <w:vAlign w:val="center"/>
          </w:tcPr>
          <w:p w14:paraId="4603A5A8" w14:textId="550A71CB" w:rsidR="007D4C1E" w:rsidRPr="00A64556" w:rsidDel="00F532F8" w:rsidRDefault="007D4C1E" w:rsidP="007D4C1E">
            <w:pPr>
              <w:pStyle w:val="1"/>
              <w:keepNext w:val="0"/>
              <w:widowControl w:val="0"/>
              <w:numPr>
                <w:ilvl w:val="0"/>
                <w:numId w:val="0"/>
              </w:numPr>
              <w:jc w:val="center"/>
              <w:rPr>
                <w:del w:id="49" w:author="Бердикулов Марат Серикович" w:date="2025-03-10T11:51:00Z"/>
                <w:rFonts w:ascii="Tahoma" w:hAnsi="Tahoma" w:cs="Tahoma"/>
                <w:color w:val="FF0000"/>
                <w:sz w:val="20"/>
                <w:szCs w:val="22"/>
                <w:rPrChange w:id="50" w:author="Бердикулов Марат Серикович" w:date="2025-03-10T09:13:00Z">
                  <w:rPr>
                    <w:del w:id="51" w:author="Бердикулов Марат Серикович" w:date="2025-03-10T11:51:00Z"/>
                    <w:rFonts w:ascii="Tahoma" w:hAnsi="Tahoma" w:cs="Tahoma"/>
                    <w:sz w:val="20"/>
                    <w:szCs w:val="22"/>
                  </w:rPr>
                </w:rPrChange>
              </w:rPr>
            </w:pPr>
            <w:del w:id="52" w:author="Бердикулов Марат Серикович" w:date="2025-03-10T11:51:00Z">
              <w:r w:rsidRPr="00A64556" w:rsidDel="00F532F8">
                <w:rPr>
                  <w:rFonts w:ascii="Tahoma" w:hAnsi="Tahoma" w:cs="Tahoma"/>
                  <w:color w:val="FF0000"/>
                  <w:szCs w:val="22"/>
                  <w:rPrChange w:id="53" w:author="Бердикулов Марат Серикович" w:date="2025-03-10T09:13:00Z">
                    <w:rPr>
                      <w:rFonts w:ascii="Tahoma" w:hAnsi="Tahoma" w:cs="Tahoma"/>
                      <w:szCs w:val="22"/>
                    </w:rPr>
                  </w:rPrChange>
                </w:rPr>
                <w:delText>Объёмы взрывных работ, тыс м3</w:delText>
              </w:r>
            </w:del>
          </w:p>
        </w:tc>
        <w:tc>
          <w:tcPr>
            <w:tcW w:w="1559" w:type="dxa"/>
            <w:vAlign w:val="center"/>
          </w:tcPr>
          <w:p w14:paraId="14F6FDCB" w14:textId="331A4F3D" w:rsidR="007D4C1E" w:rsidRPr="00A64556" w:rsidDel="00F532F8" w:rsidRDefault="008C2841" w:rsidP="004D2F2B">
            <w:pPr>
              <w:jc w:val="center"/>
              <w:outlineLvl w:val="0"/>
              <w:rPr>
                <w:del w:id="54" w:author="Бердикулов Марат Серикович" w:date="2025-03-10T11:51:00Z"/>
                <w:rFonts w:ascii="Tahoma" w:hAnsi="Tahoma" w:cs="Tahoma"/>
                <w:color w:val="FF0000"/>
                <w:rPrChange w:id="55" w:author="Бердикулов Марат Серикович" w:date="2025-03-10T09:13:00Z">
                  <w:rPr>
                    <w:del w:id="56" w:author="Бердикулов Марат Серикович" w:date="2025-03-10T11:51:00Z"/>
                    <w:rFonts w:ascii="Tahoma" w:hAnsi="Tahoma" w:cs="Tahoma"/>
                  </w:rPr>
                </w:rPrChange>
              </w:rPr>
            </w:pPr>
            <w:del w:id="57" w:author="Бердикулов Марат Серикович" w:date="2025-03-10T11:51:00Z">
              <w:r w:rsidRPr="00A64556" w:rsidDel="00F532F8">
                <w:rPr>
                  <w:rFonts w:ascii="Tahoma" w:hAnsi="Tahoma" w:cs="Tahoma"/>
                  <w:color w:val="FF0000"/>
                  <w:rPrChange w:id="58" w:author="Бердикулов Марат Серикович" w:date="2025-03-10T09:13:00Z">
                    <w:rPr>
                      <w:rFonts w:ascii="Tahoma" w:hAnsi="Tahoma" w:cs="Tahoma"/>
                    </w:rPr>
                  </w:rPrChange>
                </w:rPr>
                <w:delText>19 176</w:delText>
              </w:r>
            </w:del>
          </w:p>
        </w:tc>
        <w:tc>
          <w:tcPr>
            <w:tcW w:w="1559" w:type="dxa"/>
            <w:vAlign w:val="center"/>
          </w:tcPr>
          <w:p w14:paraId="62730D77" w14:textId="30BC5590" w:rsidR="007D4C1E" w:rsidRPr="00A64556" w:rsidDel="00F532F8" w:rsidRDefault="008C2841" w:rsidP="004D2F2B">
            <w:pPr>
              <w:jc w:val="center"/>
              <w:outlineLvl w:val="0"/>
              <w:rPr>
                <w:del w:id="59" w:author="Бердикулов Марат Серикович" w:date="2025-03-10T11:51:00Z"/>
                <w:rFonts w:ascii="Tahoma" w:hAnsi="Tahoma" w:cs="Tahoma"/>
                <w:color w:val="FF0000"/>
                <w:rPrChange w:id="60" w:author="Бердикулов Марат Серикович" w:date="2025-03-10T09:13:00Z">
                  <w:rPr>
                    <w:del w:id="61" w:author="Бердикулов Марат Серикович" w:date="2025-03-10T11:51:00Z"/>
                    <w:rFonts w:ascii="Tahoma" w:hAnsi="Tahoma" w:cs="Tahoma"/>
                  </w:rPr>
                </w:rPrChange>
              </w:rPr>
            </w:pPr>
            <w:del w:id="62" w:author="Бердикулов Марат Серикович" w:date="2025-03-10T11:51:00Z">
              <w:r w:rsidRPr="00A64556" w:rsidDel="00F532F8">
                <w:rPr>
                  <w:rFonts w:ascii="Tahoma" w:hAnsi="Tahoma" w:cs="Tahoma"/>
                  <w:color w:val="FF0000"/>
                  <w:rPrChange w:id="63" w:author="Бердикулов Марат Серикович" w:date="2025-03-10T09:13:00Z">
                    <w:rPr>
                      <w:rFonts w:ascii="Tahoma" w:hAnsi="Tahoma" w:cs="Tahoma"/>
                    </w:rPr>
                  </w:rPrChange>
                </w:rPr>
                <w:delText>26 297</w:delText>
              </w:r>
            </w:del>
          </w:p>
        </w:tc>
        <w:tc>
          <w:tcPr>
            <w:tcW w:w="1418" w:type="dxa"/>
            <w:vAlign w:val="center"/>
          </w:tcPr>
          <w:p w14:paraId="72D87B53" w14:textId="4C8B3CB6" w:rsidR="007D4C1E" w:rsidRPr="00A64556" w:rsidDel="00F532F8" w:rsidRDefault="008C2841" w:rsidP="004D2F2B">
            <w:pPr>
              <w:jc w:val="center"/>
              <w:outlineLvl w:val="0"/>
              <w:rPr>
                <w:del w:id="64" w:author="Бердикулов Марат Серикович" w:date="2025-03-10T11:51:00Z"/>
                <w:rFonts w:ascii="Tahoma" w:hAnsi="Tahoma" w:cs="Tahoma"/>
                <w:color w:val="FF0000"/>
                <w:rPrChange w:id="65" w:author="Бердикулов Марат Серикович" w:date="2025-03-10T09:13:00Z">
                  <w:rPr>
                    <w:del w:id="66" w:author="Бердикулов Марат Серикович" w:date="2025-03-10T11:51:00Z"/>
                    <w:rFonts w:ascii="Tahoma" w:hAnsi="Tahoma" w:cs="Tahoma"/>
                  </w:rPr>
                </w:rPrChange>
              </w:rPr>
            </w:pPr>
            <w:del w:id="67" w:author="Бердикулов Марат Серикович" w:date="2025-03-10T11:51:00Z">
              <w:r w:rsidRPr="00A64556" w:rsidDel="00F532F8">
                <w:rPr>
                  <w:rFonts w:ascii="Tahoma" w:hAnsi="Tahoma" w:cs="Tahoma"/>
                  <w:color w:val="FF0000"/>
                  <w:rPrChange w:id="68" w:author="Бердикулов Марат Серикович" w:date="2025-03-10T09:13:00Z">
                    <w:rPr>
                      <w:rFonts w:ascii="Tahoma" w:hAnsi="Tahoma" w:cs="Tahoma"/>
                    </w:rPr>
                  </w:rPrChange>
                </w:rPr>
                <w:delText>28 475</w:delText>
              </w:r>
            </w:del>
          </w:p>
        </w:tc>
        <w:tc>
          <w:tcPr>
            <w:tcW w:w="1559" w:type="dxa"/>
            <w:vAlign w:val="center"/>
          </w:tcPr>
          <w:p w14:paraId="76000AF9" w14:textId="154D8F91" w:rsidR="007D4C1E" w:rsidRPr="00A64556" w:rsidDel="00F532F8" w:rsidRDefault="008C2841" w:rsidP="008C2841">
            <w:pPr>
              <w:jc w:val="center"/>
              <w:rPr>
                <w:del w:id="69" w:author="Бердикулов Марат Серикович" w:date="2025-03-10T11:51:00Z"/>
                <w:rFonts w:ascii="Calibri" w:hAnsi="Calibri" w:cs="Calibri"/>
                <w:color w:val="FF0000"/>
                <w:sz w:val="22"/>
                <w:szCs w:val="22"/>
                <w:rPrChange w:id="70" w:author="Бердикулов Марат Серикович" w:date="2025-03-10T09:13:00Z">
                  <w:rPr>
                    <w:del w:id="71" w:author="Бердикулов Марат Серикович" w:date="2025-03-10T11:51:00Z"/>
                    <w:rFonts w:ascii="Calibri" w:hAnsi="Calibri" w:cs="Calibri"/>
                    <w:color w:val="000000"/>
                    <w:sz w:val="22"/>
                    <w:szCs w:val="22"/>
                  </w:rPr>
                </w:rPrChange>
              </w:rPr>
            </w:pPr>
            <w:del w:id="72" w:author="Бердикулов Марат Серикович" w:date="2025-03-10T11:51:00Z">
              <w:r w:rsidRPr="00A64556" w:rsidDel="00F532F8">
                <w:rPr>
                  <w:rFonts w:ascii="Calibri" w:hAnsi="Calibri" w:cs="Calibri"/>
                  <w:color w:val="FF0000"/>
                  <w:sz w:val="22"/>
                  <w:szCs w:val="22"/>
                  <w:rPrChange w:id="73" w:author="Бердикулов Марат Серикович" w:date="2025-03-10T09:13:00Z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rPrChange>
                </w:rPr>
                <w:delText>73 948</w:delText>
              </w:r>
            </w:del>
          </w:p>
        </w:tc>
      </w:tr>
      <w:tr w:rsidR="00A64556" w:rsidRPr="00A64556" w:rsidDel="00F532F8" w14:paraId="5B93F437" w14:textId="6CA1E025" w:rsidTr="004D2F2B">
        <w:trPr>
          <w:trHeight w:val="567"/>
          <w:del w:id="74" w:author="Бердикулов Марат Серикович" w:date="2025-03-10T11:51:00Z"/>
        </w:trPr>
        <w:tc>
          <w:tcPr>
            <w:tcW w:w="3402" w:type="dxa"/>
            <w:vAlign w:val="center"/>
          </w:tcPr>
          <w:p w14:paraId="142AB803" w14:textId="437D2304" w:rsidR="007D4C1E" w:rsidRPr="00A64556" w:rsidDel="00F532F8" w:rsidRDefault="007D4C1E" w:rsidP="007D4C1E">
            <w:pPr>
              <w:pStyle w:val="1"/>
              <w:keepNext w:val="0"/>
              <w:widowControl w:val="0"/>
              <w:numPr>
                <w:ilvl w:val="0"/>
                <w:numId w:val="0"/>
              </w:numPr>
              <w:jc w:val="center"/>
              <w:rPr>
                <w:del w:id="75" w:author="Бердикулов Марат Серикович" w:date="2025-03-10T11:51:00Z"/>
                <w:rFonts w:ascii="Tahoma" w:hAnsi="Tahoma" w:cs="Tahoma"/>
                <w:color w:val="FF0000"/>
                <w:sz w:val="20"/>
                <w:szCs w:val="22"/>
                <w:rPrChange w:id="76" w:author="Бердикулов Марат Серикович" w:date="2025-03-10T09:13:00Z">
                  <w:rPr>
                    <w:del w:id="77" w:author="Бердикулов Марат Серикович" w:date="2025-03-10T11:51:00Z"/>
                    <w:rFonts w:ascii="Tahoma" w:hAnsi="Tahoma" w:cs="Tahoma"/>
                    <w:sz w:val="20"/>
                    <w:szCs w:val="22"/>
                  </w:rPr>
                </w:rPrChange>
              </w:rPr>
            </w:pPr>
            <w:del w:id="78" w:author="Бердикулов Марат Серикович" w:date="2025-03-10T11:51:00Z">
              <w:r w:rsidRPr="00A64556" w:rsidDel="00F532F8">
                <w:rPr>
                  <w:rFonts w:ascii="Tahoma" w:hAnsi="Tahoma" w:cs="Tahoma"/>
                  <w:color w:val="FF0000"/>
                  <w:szCs w:val="22"/>
                  <w:rPrChange w:id="79" w:author="Бердикулов Марат Серикович" w:date="2025-03-10T09:13:00Z">
                    <w:rPr>
                      <w:rFonts w:ascii="Tahoma" w:hAnsi="Tahoma" w:cs="Tahoma"/>
                      <w:szCs w:val="22"/>
                    </w:rPr>
                  </w:rPrChange>
                </w:rPr>
                <w:delText>Контурное взрывание, м.п</w:delText>
              </w:r>
            </w:del>
          </w:p>
        </w:tc>
        <w:tc>
          <w:tcPr>
            <w:tcW w:w="1559" w:type="dxa"/>
            <w:vAlign w:val="center"/>
          </w:tcPr>
          <w:p w14:paraId="45E20310" w14:textId="6C7A6187" w:rsidR="007D4C1E" w:rsidRPr="00A64556" w:rsidDel="00F532F8" w:rsidRDefault="004D2F2B" w:rsidP="004D2F2B">
            <w:pPr>
              <w:jc w:val="center"/>
              <w:outlineLvl w:val="0"/>
              <w:rPr>
                <w:del w:id="80" w:author="Бердикулов Марат Серикович" w:date="2025-03-10T11:51:00Z"/>
                <w:rFonts w:ascii="Tahoma" w:hAnsi="Tahoma" w:cs="Tahoma"/>
                <w:color w:val="FF0000"/>
                <w:rPrChange w:id="81" w:author="Бердикулов Марат Серикович" w:date="2025-03-10T09:13:00Z">
                  <w:rPr>
                    <w:del w:id="82" w:author="Бердикулов Марат Серикович" w:date="2025-03-10T11:51:00Z"/>
                    <w:rFonts w:ascii="Tahoma" w:hAnsi="Tahoma" w:cs="Tahoma"/>
                  </w:rPr>
                </w:rPrChange>
              </w:rPr>
            </w:pPr>
            <w:del w:id="83" w:author="Бердикулов Марат Серикович" w:date="2025-03-10T11:51:00Z">
              <w:r w:rsidRPr="00A64556" w:rsidDel="00F532F8">
                <w:rPr>
                  <w:rFonts w:ascii="Tahoma" w:hAnsi="Tahoma" w:cs="Tahoma"/>
                  <w:color w:val="FF0000"/>
                  <w:rPrChange w:id="84" w:author="Бердикулов Марат Серикович" w:date="2025-03-10T09:13:00Z">
                    <w:rPr>
                      <w:rFonts w:ascii="Tahoma" w:hAnsi="Tahoma" w:cs="Tahoma"/>
                    </w:rPr>
                  </w:rPrChange>
                </w:rPr>
                <w:delText>30 904</w:delText>
              </w:r>
            </w:del>
          </w:p>
        </w:tc>
        <w:tc>
          <w:tcPr>
            <w:tcW w:w="1559" w:type="dxa"/>
            <w:vAlign w:val="center"/>
          </w:tcPr>
          <w:p w14:paraId="0A9C4A97" w14:textId="450BEF32" w:rsidR="007D4C1E" w:rsidRPr="00A64556" w:rsidDel="00F532F8" w:rsidRDefault="004D2F2B" w:rsidP="004D2F2B">
            <w:pPr>
              <w:jc w:val="center"/>
              <w:outlineLvl w:val="0"/>
              <w:rPr>
                <w:del w:id="85" w:author="Бердикулов Марат Серикович" w:date="2025-03-10T11:51:00Z"/>
                <w:rFonts w:ascii="Tahoma" w:hAnsi="Tahoma" w:cs="Tahoma"/>
                <w:color w:val="FF0000"/>
                <w:rPrChange w:id="86" w:author="Бердикулов Марат Серикович" w:date="2025-03-10T09:13:00Z">
                  <w:rPr>
                    <w:del w:id="87" w:author="Бердикулов Марат Серикович" w:date="2025-03-10T11:51:00Z"/>
                    <w:rFonts w:ascii="Tahoma" w:hAnsi="Tahoma" w:cs="Tahoma"/>
                  </w:rPr>
                </w:rPrChange>
              </w:rPr>
            </w:pPr>
            <w:del w:id="88" w:author="Бердикулов Марат Серикович" w:date="2025-03-10T11:51:00Z">
              <w:r w:rsidRPr="00A64556" w:rsidDel="00F532F8">
                <w:rPr>
                  <w:rFonts w:ascii="Tahoma" w:hAnsi="Tahoma" w:cs="Tahoma"/>
                  <w:color w:val="FF0000"/>
                  <w:rPrChange w:id="89" w:author="Бердикулов Марат Серикович" w:date="2025-03-10T09:13:00Z">
                    <w:rPr>
                      <w:rFonts w:ascii="Tahoma" w:hAnsi="Tahoma" w:cs="Tahoma"/>
                    </w:rPr>
                  </w:rPrChange>
                </w:rPr>
                <w:delText>37 957</w:delText>
              </w:r>
            </w:del>
          </w:p>
        </w:tc>
        <w:tc>
          <w:tcPr>
            <w:tcW w:w="1418" w:type="dxa"/>
            <w:vAlign w:val="center"/>
          </w:tcPr>
          <w:p w14:paraId="28E64B2A" w14:textId="4BA64A4E" w:rsidR="007D4C1E" w:rsidRPr="00A64556" w:rsidDel="00F532F8" w:rsidRDefault="004D2F2B" w:rsidP="004D2F2B">
            <w:pPr>
              <w:jc w:val="center"/>
              <w:outlineLvl w:val="0"/>
              <w:rPr>
                <w:del w:id="90" w:author="Бердикулов Марат Серикович" w:date="2025-03-10T11:51:00Z"/>
                <w:rFonts w:ascii="Tahoma" w:hAnsi="Tahoma" w:cs="Tahoma"/>
                <w:color w:val="FF0000"/>
                <w:rPrChange w:id="91" w:author="Бердикулов Марат Серикович" w:date="2025-03-10T09:13:00Z">
                  <w:rPr>
                    <w:del w:id="92" w:author="Бердикулов Марат Серикович" w:date="2025-03-10T11:51:00Z"/>
                    <w:rFonts w:ascii="Tahoma" w:hAnsi="Tahoma" w:cs="Tahoma"/>
                  </w:rPr>
                </w:rPrChange>
              </w:rPr>
            </w:pPr>
            <w:del w:id="93" w:author="Бердикулов Марат Серикович" w:date="2025-03-10T11:51:00Z">
              <w:r w:rsidRPr="00A64556" w:rsidDel="00F532F8">
                <w:rPr>
                  <w:rFonts w:ascii="Tahoma" w:hAnsi="Tahoma" w:cs="Tahoma"/>
                  <w:color w:val="FF0000"/>
                  <w:rPrChange w:id="94" w:author="Бердикулов Марат Серикович" w:date="2025-03-10T09:13:00Z">
                    <w:rPr>
                      <w:rFonts w:ascii="Tahoma" w:hAnsi="Tahoma" w:cs="Tahoma"/>
                    </w:rPr>
                  </w:rPrChange>
                </w:rPr>
                <w:delText>40 734</w:delText>
              </w:r>
            </w:del>
          </w:p>
        </w:tc>
        <w:tc>
          <w:tcPr>
            <w:tcW w:w="1559" w:type="dxa"/>
            <w:vAlign w:val="center"/>
          </w:tcPr>
          <w:p w14:paraId="25DE489A" w14:textId="3831E16D" w:rsidR="007D4C1E" w:rsidRPr="00A64556" w:rsidDel="00F532F8" w:rsidRDefault="004D2F2B" w:rsidP="004D2F2B">
            <w:pPr>
              <w:jc w:val="center"/>
              <w:outlineLvl w:val="0"/>
              <w:rPr>
                <w:del w:id="95" w:author="Бердикулов Марат Серикович" w:date="2025-03-10T11:51:00Z"/>
                <w:rFonts w:ascii="Tahoma" w:hAnsi="Tahoma" w:cs="Tahoma"/>
                <w:color w:val="FF0000"/>
                <w:rPrChange w:id="96" w:author="Бердикулов Марат Серикович" w:date="2025-03-10T09:13:00Z">
                  <w:rPr>
                    <w:del w:id="97" w:author="Бердикулов Марат Серикович" w:date="2025-03-10T11:51:00Z"/>
                    <w:rFonts w:ascii="Tahoma" w:hAnsi="Tahoma" w:cs="Tahoma"/>
                  </w:rPr>
                </w:rPrChange>
              </w:rPr>
            </w:pPr>
            <w:del w:id="98" w:author="Бердикулов Марат Серикович" w:date="2025-03-10T11:51:00Z">
              <w:r w:rsidRPr="00A64556" w:rsidDel="00F532F8">
                <w:rPr>
                  <w:rFonts w:ascii="Tahoma" w:hAnsi="Tahoma" w:cs="Tahoma"/>
                  <w:color w:val="FF0000"/>
                  <w:rPrChange w:id="99" w:author="Бердикулов Марат Серикович" w:date="2025-03-10T09:13:00Z">
                    <w:rPr>
                      <w:rFonts w:ascii="Tahoma" w:hAnsi="Tahoma" w:cs="Tahoma"/>
                    </w:rPr>
                  </w:rPrChange>
                </w:rPr>
                <w:delText>109 59</w:delText>
              </w:r>
              <w:r w:rsidR="008C2841" w:rsidRPr="00A64556" w:rsidDel="00F532F8">
                <w:rPr>
                  <w:rFonts w:ascii="Tahoma" w:hAnsi="Tahoma" w:cs="Tahoma"/>
                  <w:color w:val="FF0000"/>
                  <w:rPrChange w:id="100" w:author="Бердикулов Марат Серикович" w:date="2025-03-10T09:13:00Z">
                    <w:rPr>
                      <w:rFonts w:ascii="Tahoma" w:hAnsi="Tahoma" w:cs="Tahoma"/>
                    </w:rPr>
                  </w:rPrChange>
                </w:rPr>
                <w:delText>5</w:delText>
              </w:r>
            </w:del>
          </w:p>
        </w:tc>
      </w:tr>
      <w:tr w:rsidR="00A64556" w:rsidRPr="00A64556" w:rsidDel="00F532F8" w14:paraId="081C138D" w14:textId="5A2A4166" w:rsidTr="004D2F2B">
        <w:trPr>
          <w:trHeight w:val="245"/>
          <w:del w:id="101" w:author="Бердикулов Марат Серикович" w:date="2025-03-10T11:51:00Z"/>
        </w:trPr>
        <w:tc>
          <w:tcPr>
            <w:tcW w:w="9497" w:type="dxa"/>
            <w:gridSpan w:val="5"/>
            <w:vAlign w:val="center"/>
          </w:tcPr>
          <w:p w14:paraId="0A1CA614" w14:textId="7980B846" w:rsidR="007D4C1E" w:rsidRPr="00A64556" w:rsidDel="00F532F8" w:rsidRDefault="007D4C1E" w:rsidP="007D4C1E">
            <w:pPr>
              <w:pStyle w:val="1"/>
              <w:keepNext w:val="0"/>
              <w:widowControl w:val="0"/>
              <w:numPr>
                <w:ilvl w:val="0"/>
                <w:numId w:val="0"/>
              </w:numPr>
              <w:jc w:val="center"/>
              <w:rPr>
                <w:del w:id="102" w:author="Бердикулов Марат Серикович" w:date="2025-03-10T11:51:00Z"/>
                <w:rFonts w:ascii="Tahoma" w:hAnsi="Tahoma" w:cs="Tahoma"/>
                <w:color w:val="FF0000"/>
                <w:sz w:val="20"/>
                <w:szCs w:val="22"/>
                <w:rPrChange w:id="103" w:author="Бердикулов Марат Серикович" w:date="2025-03-10T09:13:00Z">
                  <w:rPr>
                    <w:del w:id="104" w:author="Бердикулов Марат Серикович" w:date="2025-03-10T11:51:00Z"/>
                    <w:rFonts w:ascii="Tahoma" w:hAnsi="Tahoma" w:cs="Tahoma"/>
                    <w:sz w:val="20"/>
                    <w:szCs w:val="22"/>
                  </w:rPr>
                </w:rPrChange>
              </w:rPr>
            </w:pPr>
            <w:del w:id="105" w:author="Бердикулов Марат Серикович" w:date="2025-03-10T11:51:00Z">
              <w:r w:rsidRPr="00A64556" w:rsidDel="00F532F8">
                <w:rPr>
                  <w:rFonts w:ascii="Tahoma" w:hAnsi="Tahoma" w:cs="Tahoma"/>
                  <w:color w:val="FF0000"/>
                  <w:szCs w:val="22"/>
                  <w:rPrChange w:id="106" w:author="Бердикулов Марат Серикович" w:date="2025-03-10T09:13:00Z">
                    <w:rPr>
                      <w:rFonts w:ascii="Tahoma" w:hAnsi="Tahoma" w:cs="Tahoma"/>
                      <w:szCs w:val="22"/>
                    </w:rPr>
                  </w:rPrChange>
                </w:rPr>
                <w:delText>Лот №2 карьер «</w:delText>
              </w:r>
              <w:r w:rsidR="0073341D" w:rsidRPr="00A64556" w:rsidDel="00F532F8">
                <w:rPr>
                  <w:rFonts w:ascii="Tahoma" w:hAnsi="Tahoma" w:cs="Tahoma"/>
                  <w:color w:val="FF0000"/>
                  <w:szCs w:val="22"/>
                  <w:rPrChange w:id="107" w:author="Бердикулов Марат Серикович" w:date="2025-03-10T09:13:00Z">
                    <w:rPr>
                      <w:rFonts w:ascii="Tahoma" w:hAnsi="Tahoma" w:cs="Tahoma"/>
                      <w:szCs w:val="22"/>
                    </w:rPr>
                  </w:rPrChange>
                </w:rPr>
                <w:delText>Быстринский-2»</w:delText>
              </w:r>
            </w:del>
          </w:p>
        </w:tc>
      </w:tr>
      <w:tr w:rsidR="00A64556" w:rsidRPr="00A64556" w:rsidDel="00F532F8" w14:paraId="2F37E192" w14:textId="4EB00628" w:rsidTr="004D2F2B">
        <w:trPr>
          <w:trHeight w:val="567"/>
          <w:del w:id="108" w:author="Бердикулов Марат Серикович" w:date="2025-03-10T11:51:00Z"/>
        </w:trPr>
        <w:tc>
          <w:tcPr>
            <w:tcW w:w="3402" w:type="dxa"/>
            <w:vAlign w:val="center"/>
          </w:tcPr>
          <w:p w14:paraId="3826CA3C" w14:textId="221BDC85" w:rsidR="007D4C1E" w:rsidRPr="00A64556" w:rsidDel="00F532F8" w:rsidRDefault="007D4C1E" w:rsidP="007D4C1E">
            <w:pPr>
              <w:pStyle w:val="1"/>
              <w:keepNext w:val="0"/>
              <w:widowControl w:val="0"/>
              <w:numPr>
                <w:ilvl w:val="0"/>
                <w:numId w:val="0"/>
              </w:numPr>
              <w:jc w:val="center"/>
              <w:rPr>
                <w:del w:id="109" w:author="Бердикулов Марат Серикович" w:date="2025-03-10T11:51:00Z"/>
                <w:rFonts w:ascii="Tahoma" w:hAnsi="Tahoma" w:cs="Tahoma"/>
                <w:color w:val="FF0000"/>
                <w:sz w:val="20"/>
                <w:szCs w:val="22"/>
                <w:rPrChange w:id="110" w:author="Бердикулов Марат Серикович" w:date="2025-03-10T09:13:00Z">
                  <w:rPr>
                    <w:del w:id="111" w:author="Бердикулов Марат Серикович" w:date="2025-03-10T11:51:00Z"/>
                    <w:rFonts w:ascii="Tahoma" w:hAnsi="Tahoma" w:cs="Tahoma"/>
                    <w:sz w:val="20"/>
                    <w:szCs w:val="22"/>
                  </w:rPr>
                </w:rPrChange>
              </w:rPr>
            </w:pPr>
            <w:del w:id="112" w:author="Бердикулов Марат Серикович" w:date="2025-03-10T11:51:00Z">
              <w:r w:rsidRPr="00A64556" w:rsidDel="00F532F8">
                <w:rPr>
                  <w:rFonts w:ascii="Tahoma" w:hAnsi="Tahoma" w:cs="Tahoma"/>
                  <w:color w:val="FF0000"/>
                  <w:szCs w:val="22"/>
                  <w:rPrChange w:id="113" w:author="Бердикулов Марат Серикович" w:date="2025-03-10T09:13:00Z">
                    <w:rPr>
                      <w:rFonts w:ascii="Tahoma" w:hAnsi="Tahoma" w:cs="Tahoma"/>
                      <w:szCs w:val="22"/>
                    </w:rPr>
                  </w:rPrChange>
                </w:rPr>
                <w:delText>Объёмы взрывных работ, тыс м3</w:delText>
              </w:r>
            </w:del>
          </w:p>
        </w:tc>
        <w:tc>
          <w:tcPr>
            <w:tcW w:w="1559" w:type="dxa"/>
            <w:vAlign w:val="center"/>
          </w:tcPr>
          <w:p w14:paraId="43293A9C" w14:textId="00419089" w:rsidR="007D4C1E" w:rsidRPr="00A64556" w:rsidDel="00F532F8" w:rsidRDefault="008C2841" w:rsidP="004D2F2B">
            <w:pPr>
              <w:jc w:val="center"/>
              <w:outlineLvl w:val="0"/>
              <w:rPr>
                <w:del w:id="114" w:author="Бердикулов Марат Серикович" w:date="2025-03-10T11:51:00Z"/>
                <w:rFonts w:ascii="Tahoma" w:hAnsi="Tahoma" w:cs="Tahoma"/>
                <w:color w:val="FF0000"/>
                <w:rPrChange w:id="115" w:author="Бердикулов Марат Серикович" w:date="2025-03-10T09:13:00Z">
                  <w:rPr>
                    <w:del w:id="116" w:author="Бердикулов Марат Серикович" w:date="2025-03-10T11:51:00Z"/>
                    <w:rFonts w:ascii="Tahoma" w:hAnsi="Tahoma" w:cs="Tahoma"/>
                  </w:rPr>
                </w:rPrChange>
              </w:rPr>
            </w:pPr>
            <w:del w:id="117" w:author="Бердикулов Марат Серикович" w:date="2025-03-10T11:51:00Z">
              <w:r w:rsidRPr="00A64556" w:rsidDel="00F532F8">
                <w:rPr>
                  <w:rFonts w:ascii="Tahoma" w:hAnsi="Tahoma" w:cs="Tahoma"/>
                  <w:color w:val="FF0000"/>
                  <w:rPrChange w:id="118" w:author="Бердикулов Марат Серикович" w:date="2025-03-10T09:13:00Z">
                    <w:rPr>
                      <w:rFonts w:ascii="Tahoma" w:hAnsi="Tahoma" w:cs="Tahoma"/>
                    </w:rPr>
                  </w:rPrChange>
                </w:rPr>
                <w:delText>12 696</w:delText>
              </w:r>
            </w:del>
          </w:p>
        </w:tc>
        <w:tc>
          <w:tcPr>
            <w:tcW w:w="1559" w:type="dxa"/>
            <w:vAlign w:val="center"/>
          </w:tcPr>
          <w:p w14:paraId="1FBA5235" w14:textId="6D369E45" w:rsidR="007D4C1E" w:rsidRPr="00A64556" w:rsidDel="00F532F8" w:rsidRDefault="008C2841" w:rsidP="004D2F2B">
            <w:pPr>
              <w:jc w:val="center"/>
              <w:outlineLvl w:val="0"/>
              <w:rPr>
                <w:del w:id="119" w:author="Бердикулов Марат Серикович" w:date="2025-03-10T11:51:00Z"/>
                <w:rFonts w:ascii="Tahoma" w:hAnsi="Tahoma" w:cs="Tahoma"/>
                <w:color w:val="FF0000"/>
                <w:rPrChange w:id="120" w:author="Бердикулов Марат Серикович" w:date="2025-03-10T09:13:00Z">
                  <w:rPr>
                    <w:del w:id="121" w:author="Бердикулов Марат Серикович" w:date="2025-03-10T11:51:00Z"/>
                    <w:rFonts w:ascii="Tahoma" w:hAnsi="Tahoma" w:cs="Tahoma"/>
                  </w:rPr>
                </w:rPrChange>
              </w:rPr>
            </w:pPr>
            <w:del w:id="122" w:author="Бердикулов Марат Серикович" w:date="2025-03-10T11:51:00Z">
              <w:r w:rsidRPr="00A64556" w:rsidDel="00F532F8">
                <w:rPr>
                  <w:rFonts w:ascii="Tahoma" w:hAnsi="Tahoma" w:cs="Tahoma"/>
                  <w:color w:val="FF0000"/>
                  <w:rPrChange w:id="123" w:author="Бердикулов Марат Серикович" w:date="2025-03-10T09:13:00Z">
                    <w:rPr>
                      <w:rFonts w:ascii="Tahoma" w:hAnsi="Tahoma" w:cs="Tahoma"/>
                    </w:rPr>
                  </w:rPrChange>
                </w:rPr>
                <w:delText>12 850</w:delText>
              </w:r>
            </w:del>
          </w:p>
        </w:tc>
        <w:tc>
          <w:tcPr>
            <w:tcW w:w="1418" w:type="dxa"/>
            <w:vAlign w:val="center"/>
          </w:tcPr>
          <w:p w14:paraId="49F0856F" w14:textId="597A860F" w:rsidR="007D4C1E" w:rsidRPr="00A64556" w:rsidDel="00F532F8" w:rsidRDefault="008C2841" w:rsidP="008C2841">
            <w:pPr>
              <w:jc w:val="center"/>
              <w:rPr>
                <w:del w:id="124" w:author="Бердикулов Марат Серикович" w:date="2025-03-10T11:51:00Z"/>
                <w:rFonts w:ascii="Calibri" w:hAnsi="Calibri" w:cs="Calibri"/>
                <w:color w:val="FF0000"/>
                <w:sz w:val="22"/>
                <w:szCs w:val="22"/>
                <w:rPrChange w:id="125" w:author="Бердикулов Марат Серикович" w:date="2025-03-10T09:13:00Z">
                  <w:rPr>
                    <w:del w:id="126" w:author="Бердикулов Марат Серикович" w:date="2025-03-10T11:51:00Z"/>
                    <w:rFonts w:ascii="Calibri" w:hAnsi="Calibri" w:cs="Calibri"/>
                    <w:color w:val="000000"/>
                    <w:sz w:val="22"/>
                    <w:szCs w:val="22"/>
                  </w:rPr>
                </w:rPrChange>
              </w:rPr>
            </w:pPr>
            <w:del w:id="127" w:author="Бердикулов Марат Серикович" w:date="2025-03-10T11:51:00Z">
              <w:r w:rsidRPr="00A64556" w:rsidDel="00F532F8">
                <w:rPr>
                  <w:rFonts w:ascii="Calibri" w:hAnsi="Calibri" w:cs="Calibri"/>
                  <w:color w:val="FF0000"/>
                  <w:sz w:val="22"/>
                  <w:szCs w:val="22"/>
                  <w:rPrChange w:id="128" w:author="Бердикулов Марат Серикович" w:date="2025-03-10T09:13:00Z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rPrChange>
                </w:rPr>
                <w:delText>13 536</w:delText>
              </w:r>
            </w:del>
          </w:p>
        </w:tc>
        <w:tc>
          <w:tcPr>
            <w:tcW w:w="1559" w:type="dxa"/>
            <w:vAlign w:val="center"/>
          </w:tcPr>
          <w:p w14:paraId="2B3BC66C" w14:textId="60AFADEB" w:rsidR="007D4C1E" w:rsidRPr="00A64556" w:rsidDel="00F532F8" w:rsidRDefault="008C2841" w:rsidP="008C2841">
            <w:pPr>
              <w:jc w:val="center"/>
              <w:rPr>
                <w:del w:id="129" w:author="Бердикулов Марат Серикович" w:date="2025-03-10T11:51:00Z"/>
                <w:rFonts w:ascii="Calibri" w:hAnsi="Calibri" w:cs="Calibri"/>
                <w:color w:val="FF0000"/>
                <w:sz w:val="22"/>
                <w:szCs w:val="22"/>
                <w:rPrChange w:id="130" w:author="Бердикулов Марат Серикович" w:date="2025-03-10T09:13:00Z">
                  <w:rPr>
                    <w:del w:id="131" w:author="Бердикулов Марат Серикович" w:date="2025-03-10T11:51:00Z"/>
                    <w:rFonts w:ascii="Calibri" w:hAnsi="Calibri" w:cs="Calibri"/>
                    <w:color w:val="000000"/>
                    <w:sz w:val="22"/>
                    <w:szCs w:val="22"/>
                  </w:rPr>
                </w:rPrChange>
              </w:rPr>
            </w:pPr>
            <w:del w:id="132" w:author="Бердикулов Марат Серикович" w:date="2025-03-10T11:51:00Z">
              <w:r w:rsidRPr="00A64556" w:rsidDel="00F532F8">
                <w:rPr>
                  <w:rFonts w:ascii="Calibri" w:hAnsi="Calibri" w:cs="Calibri"/>
                  <w:color w:val="FF0000"/>
                  <w:sz w:val="22"/>
                  <w:szCs w:val="22"/>
                  <w:rPrChange w:id="133" w:author="Бердикулов Марат Серикович" w:date="2025-03-10T09:13:00Z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rPrChange>
                </w:rPr>
                <w:delText>39 082</w:delText>
              </w:r>
            </w:del>
          </w:p>
        </w:tc>
      </w:tr>
      <w:tr w:rsidR="00A64556" w:rsidRPr="00A64556" w:rsidDel="00F532F8" w14:paraId="45A52CD9" w14:textId="6616B76B" w:rsidTr="004D2F2B">
        <w:trPr>
          <w:trHeight w:val="567"/>
          <w:del w:id="134" w:author="Бердикулов Марат Серикович" w:date="2025-03-10T11:51:00Z"/>
        </w:trPr>
        <w:tc>
          <w:tcPr>
            <w:tcW w:w="3402" w:type="dxa"/>
            <w:vAlign w:val="center"/>
          </w:tcPr>
          <w:p w14:paraId="0DD56AB2" w14:textId="51E91B0D" w:rsidR="007D4C1E" w:rsidRPr="00A64556" w:rsidDel="00F532F8" w:rsidRDefault="007D4C1E" w:rsidP="007D4C1E">
            <w:pPr>
              <w:pStyle w:val="1"/>
              <w:keepNext w:val="0"/>
              <w:widowControl w:val="0"/>
              <w:numPr>
                <w:ilvl w:val="0"/>
                <w:numId w:val="0"/>
              </w:numPr>
              <w:jc w:val="center"/>
              <w:rPr>
                <w:del w:id="135" w:author="Бердикулов Марат Серикович" w:date="2025-03-10T11:51:00Z"/>
                <w:rFonts w:ascii="Tahoma" w:hAnsi="Tahoma" w:cs="Tahoma"/>
                <w:color w:val="FF0000"/>
                <w:sz w:val="20"/>
                <w:szCs w:val="22"/>
                <w:rPrChange w:id="136" w:author="Бердикулов Марат Серикович" w:date="2025-03-10T09:13:00Z">
                  <w:rPr>
                    <w:del w:id="137" w:author="Бердикулов Марат Серикович" w:date="2025-03-10T11:51:00Z"/>
                    <w:rFonts w:ascii="Tahoma" w:hAnsi="Tahoma" w:cs="Tahoma"/>
                    <w:sz w:val="20"/>
                    <w:szCs w:val="22"/>
                  </w:rPr>
                </w:rPrChange>
              </w:rPr>
            </w:pPr>
            <w:del w:id="138" w:author="Бердикулов Марат Серикович" w:date="2025-03-10T11:51:00Z">
              <w:r w:rsidRPr="00A64556" w:rsidDel="00F532F8">
                <w:rPr>
                  <w:rFonts w:ascii="Tahoma" w:hAnsi="Tahoma" w:cs="Tahoma"/>
                  <w:color w:val="FF0000"/>
                  <w:szCs w:val="22"/>
                  <w:rPrChange w:id="139" w:author="Бердикулов Марат Серикович" w:date="2025-03-10T09:13:00Z">
                    <w:rPr>
                      <w:rFonts w:ascii="Tahoma" w:hAnsi="Tahoma" w:cs="Tahoma"/>
                      <w:szCs w:val="22"/>
                    </w:rPr>
                  </w:rPrChange>
                </w:rPr>
                <w:delText>Контурное взрывание, м.п</w:delText>
              </w:r>
            </w:del>
          </w:p>
        </w:tc>
        <w:tc>
          <w:tcPr>
            <w:tcW w:w="1559" w:type="dxa"/>
            <w:vAlign w:val="center"/>
          </w:tcPr>
          <w:p w14:paraId="4F6ADB2C" w14:textId="2F49DA4A" w:rsidR="007D4C1E" w:rsidRPr="00A64556" w:rsidDel="00F532F8" w:rsidRDefault="004D2F2B" w:rsidP="004D2F2B">
            <w:pPr>
              <w:jc w:val="center"/>
              <w:outlineLvl w:val="0"/>
              <w:rPr>
                <w:del w:id="140" w:author="Бердикулов Марат Серикович" w:date="2025-03-10T11:51:00Z"/>
                <w:rFonts w:ascii="Tahoma" w:hAnsi="Tahoma" w:cs="Tahoma"/>
                <w:color w:val="FF0000"/>
                <w:rPrChange w:id="141" w:author="Бердикулов Марат Серикович" w:date="2025-03-10T09:13:00Z">
                  <w:rPr>
                    <w:del w:id="142" w:author="Бердикулов Марат Серикович" w:date="2025-03-10T11:51:00Z"/>
                    <w:rFonts w:ascii="Tahoma" w:hAnsi="Tahoma" w:cs="Tahoma"/>
                  </w:rPr>
                </w:rPrChange>
              </w:rPr>
            </w:pPr>
            <w:del w:id="143" w:author="Бердикулов Марат Серикович" w:date="2025-03-10T11:51:00Z">
              <w:r w:rsidRPr="00A64556" w:rsidDel="00F532F8">
                <w:rPr>
                  <w:rFonts w:ascii="Tahoma" w:hAnsi="Tahoma" w:cs="Tahoma"/>
                  <w:color w:val="FF0000"/>
                  <w:rPrChange w:id="144" w:author="Бердикулов Марат Серикович" w:date="2025-03-10T09:13:00Z">
                    <w:rPr>
                      <w:rFonts w:ascii="Tahoma" w:hAnsi="Tahoma" w:cs="Tahoma"/>
                    </w:rPr>
                  </w:rPrChange>
                </w:rPr>
                <w:delText>16 640</w:delText>
              </w:r>
            </w:del>
          </w:p>
        </w:tc>
        <w:tc>
          <w:tcPr>
            <w:tcW w:w="1559" w:type="dxa"/>
            <w:vAlign w:val="center"/>
          </w:tcPr>
          <w:p w14:paraId="5166FCC7" w14:textId="49EDCCF8" w:rsidR="007D4C1E" w:rsidRPr="00A64556" w:rsidDel="00F532F8" w:rsidRDefault="004D2F2B" w:rsidP="004D2F2B">
            <w:pPr>
              <w:jc w:val="center"/>
              <w:outlineLvl w:val="0"/>
              <w:rPr>
                <w:del w:id="145" w:author="Бердикулов Марат Серикович" w:date="2025-03-10T11:51:00Z"/>
                <w:rFonts w:ascii="Tahoma" w:hAnsi="Tahoma" w:cs="Tahoma"/>
                <w:color w:val="FF0000"/>
                <w:rPrChange w:id="146" w:author="Бердикулов Марат Серикович" w:date="2025-03-10T09:13:00Z">
                  <w:rPr>
                    <w:del w:id="147" w:author="Бердикулов Марат Серикович" w:date="2025-03-10T11:51:00Z"/>
                    <w:rFonts w:ascii="Tahoma" w:hAnsi="Tahoma" w:cs="Tahoma"/>
                  </w:rPr>
                </w:rPrChange>
              </w:rPr>
            </w:pPr>
            <w:del w:id="148" w:author="Бердикулов Марат Серикович" w:date="2025-03-10T11:51:00Z">
              <w:r w:rsidRPr="00A64556" w:rsidDel="00F532F8">
                <w:rPr>
                  <w:rFonts w:ascii="Tahoma" w:hAnsi="Tahoma" w:cs="Tahoma"/>
                  <w:color w:val="FF0000"/>
                  <w:rPrChange w:id="149" w:author="Бердикулов Марат Серикович" w:date="2025-03-10T09:13:00Z">
                    <w:rPr>
                      <w:rFonts w:ascii="Tahoma" w:hAnsi="Tahoma" w:cs="Tahoma"/>
                    </w:rPr>
                  </w:rPrChange>
                </w:rPr>
                <w:delText>20 438</w:delText>
              </w:r>
            </w:del>
          </w:p>
        </w:tc>
        <w:tc>
          <w:tcPr>
            <w:tcW w:w="1418" w:type="dxa"/>
            <w:vAlign w:val="center"/>
          </w:tcPr>
          <w:p w14:paraId="76FC374E" w14:textId="39C8525B" w:rsidR="007D4C1E" w:rsidRPr="00A64556" w:rsidDel="00F532F8" w:rsidRDefault="004D2F2B" w:rsidP="004D2F2B">
            <w:pPr>
              <w:jc w:val="center"/>
              <w:outlineLvl w:val="0"/>
              <w:rPr>
                <w:del w:id="150" w:author="Бердикулов Марат Серикович" w:date="2025-03-10T11:51:00Z"/>
                <w:rFonts w:ascii="Tahoma" w:hAnsi="Tahoma" w:cs="Tahoma"/>
                <w:color w:val="FF0000"/>
                <w:rPrChange w:id="151" w:author="Бердикулов Марат Серикович" w:date="2025-03-10T09:13:00Z">
                  <w:rPr>
                    <w:del w:id="152" w:author="Бердикулов Марат Серикович" w:date="2025-03-10T11:51:00Z"/>
                    <w:rFonts w:ascii="Tahoma" w:hAnsi="Tahoma" w:cs="Tahoma"/>
                  </w:rPr>
                </w:rPrChange>
              </w:rPr>
            </w:pPr>
            <w:del w:id="153" w:author="Бердикулов Марат Серикович" w:date="2025-03-10T11:51:00Z">
              <w:r w:rsidRPr="00A64556" w:rsidDel="00F532F8">
                <w:rPr>
                  <w:rFonts w:ascii="Tahoma" w:hAnsi="Tahoma" w:cs="Tahoma"/>
                  <w:color w:val="FF0000"/>
                  <w:rPrChange w:id="154" w:author="Бердикулов Марат Серикович" w:date="2025-03-10T09:13:00Z">
                    <w:rPr>
                      <w:rFonts w:ascii="Tahoma" w:hAnsi="Tahoma" w:cs="Tahoma"/>
                    </w:rPr>
                  </w:rPrChange>
                </w:rPr>
                <w:delText>21 933</w:delText>
              </w:r>
            </w:del>
          </w:p>
        </w:tc>
        <w:tc>
          <w:tcPr>
            <w:tcW w:w="1559" w:type="dxa"/>
            <w:vAlign w:val="center"/>
          </w:tcPr>
          <w:p w14:paraId="44E2A372" w14:textId="61110C6E" w:rsidR="007D4C1E" w:rsidRPr="00A64556" w:rsidDel="00F532F8" w:rsidRDefault="004D2F2B" w:rsidP="004D2F2B">
            <w:pPr>
              <w:jc w:val="center"/>
              <w:outlineLvl w:val="0"/>
              <w:rPr>
                <w:del w:id="155" w:author="Бердикулов Марат Серикович" w:date="2025-03-10T11:51:00Z"/>
                <w:rFonts w:ascii="Tahoma" w:hAnsi="Tahoma" w:cs="Tahoma"/>
                <w:color w:val="FF0000"/>
                <w:rPrChange w:id="156" w:author="Бердикулов Марат Серикович" w:date="2025-03-10T09:13:00Z">
                  <w:rPr>
                    <w:del w:id="157" w:author="Бердикулов Марат Серикович" w:date="2025-03-10T11:51:00Z"/>
                    <w:rFonts w:ascii="Tahoma" w:hAnsi="Tahoma" w:cs="Tahoma"/>
                  </w:rPr>
                </w:rPrChange>
              </w:rPr>
            </w:pPr>
            <w:del w:id="158" w:author="Бердикулов Марат Серикович" w:date="2025-03-10T11:51:00Z">
              <w:r w:rsidRPr="00A64556" w:rsidDel="00F532F8">
                <w:rPr>
                  <w:rFonts w:ascii="Tahoma" w:hAnsi="Tahoma" w:cs="Tahoma"/>
                  <w:color w:val="FF0000"/>
                  <w:rPrChange w:id="159" w:author="Бердикулов Марат Серикович" w:date="2025-03-10T09:13:00Z">
                    <w:rPr>
                      <w:rFonts w:ascii="Tahoma" w:hAnsi="Tahoma" w:cs="Tahoma"/>
                    </w:rPr>
                  </w:rPrChange>
                </w:rPr>
                <w:delText>59 01</w:delText>
              </w:r>
              <w:r w:rsidR="008C2841" w:rsidRPr="00A64556" w:rsidDel="00F532F8">
                <w:rPr>
                  <w:rFonts w:ascii="Tahoma" w:hAnsi="Tahoma" w:cs="Tahoma"/>
                  <w:color w:val="FF0000"/>
                  <w:rPrChange w:id="160" w:author="Бердикулов Марат Серикович" w:date="2025-03-10T09:13:00Z">
                    <w:rPr>
                      <w:rFonts w:ascii="Tahoma" w:hAnsi="Tahoma" w:cs="Tahoma"/>
                    </w:rPr>
                  </w:rPrChange>
                </w:rPr>
                <w:delText>1</w:delText>
              </w:r>
            </w:del>
          </w:p>
        </w:tc>
      </w:tr>
      <w:tr w:rsidR="00A64556" w:rsidRPr="00A64556" w:rsidDel="00F532F8" w14:paraId="1C509167" w14:textId="367E85A2" w:rsidTr="004D2F2B">
        <w:trPr>
          <w:trHeight w:val="179"/>
          <w:del w:id="161" w:author="Бердикулов Марат Серикович" w:date="2025-03-10T11:51:00Z"/>
        </w:trPr>
        <w:tc>
          <w:tcPr>
            <w:tcW w:w="9497" w:type="dxa"/>
            <w:gridSpan w:val="5"/>
            <w:vAlign w:val="center"/>
          </w:tcPr>
          <w:p w14:paraId="3F1ED14F" w14:textId="10876D73" w:rsidR="004D2F2B" w:rsidRPr="00A64556" w:rsidDel="00F532F8" w:rsidRDefault="004D2F2B" w:rsidP="004D2F2B">
            <w:pPr>
              <w:jc w:val="center"/>
              <w:outlineLvl w:val="0"/>
              <w:rPr>
                <w:del w:id="162" w:author="Бердикулов Марат Серикович" w:date="2025-03-10T11:51:00Z"/>
                <w:rFonts w:ascii="Tahoma" w:hAnsi="Tahoma" w:cs="Tahoma"/>
                <w:color w:val="FF0000"/>
                <w:rPrChange w:id="163" w:author="Бердикулов Марат Серикович" w:date="2025-03-10T09:13:00Z">
                  <w:rPr>
                    <w:del w:id="164" w:author="Бердикулов Марат Серикович" w:date="2025-03-10T11:51:00Z"/>
                    <w:rFonts w:ascii="Tahoma" w:hAnsi="Tahoma" w:cs="Tahoma"/>
                  </w:rPr>
                </w:rPrChange>
              </w:rPr>
            </w:pPr>
            <w:del w:id="165" w:author="Бердикулов Марат Серикович" w:date="2025-03-10T11:51:00Z">
              <w:r w:rsidRPr="00A64556" w:rsidDel="00F532F8">
                <w:rPr>
                  <w:rFonts w:ascii="Tahoma" w:hAnsi="Tahoma" w:cs="Tahoma"/>
                  <w:color w:val="FF0000"/>
                  <w:rPrChange w:id="166" w:author="Бердикулов Марат Серикович" w:date="2025-03-10T09:13:00Z">
                    <w:rPr>
                      <w:rFonts w:ascii="Tahoma" w:hAnsi="Tahoma" w:cs="Tahoma"/>
                    </w:rPr>
                  </w:rPrChange>
                </w:rPr>
                <w:delText>Итого по Лоту №1 и Лот №2</w:delText>
              </w:r>
            </w:del>
          </w:p>
        </w:tc>
      </w:tr>
      <w:tr w:rsidR="00A64556" w:rsidRPr="00A64556" w:rsidDel="00F532F8" w14:paraId="5D42F1B3" w14:textId="0ED1E131" w:rsidTr="004D2F2B">
        <w:trPr>
          <w:trHeight w:val="567"/>
          <w:del w:id="167" w:author="Бердикулов Марат Серикович" w:date="2025-03-10T11:51:00Z"/>
        </w:trPr>
        <w:tc>
          <w:tcPr>
            <w:tcW w:w="3402" w:type="dxa"/>
            <w:vAlign w:val="center"/>
          </w:tcPr>
          <w:p w14:paraId="59E6DDC1" w14:textId="2ED95BD0" w:rsidR="004D2F2B" w:rsidRPr="00A64556" w:rsidDel="00F532F8" w:rsidRDefault="004D2F2B" w:rsidP="004D2F2B">
            <w:pPr>
              <w:pStyle w:val="1"/>
              <w:keepNext w:val="0"/>
              <w:widowControl w:val="0"/>
              <w:numPr>
                <w:ilvl w:val="0"/>
                <w:numId w:val="0"/>
              </w:numPr>
              <w:jc w:val="center"/>
              <w:rPr>
                <w:del w:id="168" w:author="Бердикулов Марат Серикович" w:date="2025-03-10T11:51:00Z"/>
                <w:rFonts w:ascii="Tahoma" w:hAnsi="Tahoma" w:cs="Tahoma"/>
                <w:color w:val="FF0000"/>
                <w:sz w:val="20"/>
                <w:szCs w:val="22"/>
                <w:rPrChange w:id="169" w:author="Бердикулов Марат Серикович" w:date="2025-03-10T09:13:00Z">
                  <w:rPr>
                    <w:del w:id="170" w:author="Бердикулов Марат Серикович" w:date="2025-03-10T11:51:00Z"/>
                    <w:rFonts w:ascii="Tahoma" w:hAnsi="Tahoma" w:cs="Tahoma"/>
                    <w:sz w:val="20"/>
                    <w:szCs w:val="22"/>
                  </w:rPr>
                </w:rPrChange>
              </w:rPr>
            </w:pPr>
            <w:del w:id="171" w:author="Бердикулов Марат Серикович" w:date="2025-03-10T11:51:00Z">
              <w:r w:rsidRPr="00A64556" w:rsidDel="00F532F8">
                <w:rPr>
                  <w:rFonts w:ascii="Tahoma" w:hAnsi="Tahoma" w:cs="Tahoma"/>
                  <w:color w:val="FF0000"/>
                  <w:szCs w:val="22"/>
                  <w:rPrChange w:id="172" w:author="Бердикулов Марат Серикович" w:date="2025-03-10T09:13:00Z">
                    <w:rPr>
                      <w:rFonts w:ascii="Tahoma" w:hAnsi="Tahoma" w:cs="Tahoma"/>
                      <w:szCs w:val="22"/>
                    </w:rPr>
                  </w:rPrChange>
                </w:rPr>
                <w:delText>Объёмы взрывных работ, тыс м3</w:delText>
              </w:r>
            </w:del>
          </w:p>
        </w:tc>
        <w:tc>
          <w:tcPr>
            <w:tcW w:w="1559" w:type="dxa"/>
            <w:vAlign w:val="center"/>
          </w:tcPr>
          <w:p w14:paraId="08D61DF1" w14:textId="63A40ABC" w:rsidR="004D2F2B" w:rsidRPr="00A64556" w:rsidDel="00F532F8" w:rsidRDefault="004D2F2B" w:rsidP="004D2F2B">
            <w:pPr>
              <w:jc w:val="center"/>
              <w:rPr>
                <w:del w:id="173" w:author="Бердикулов Марат Серикович" w:date="2025-03-10T11:51:00Z"/>
                <w:rFonts w:ascii="Tahoma" w:hAnsi="Tahoma" w:cs="Tahoma"/>
                <w:color w:val="FF0000"/>
                <w:rPrChange w:id="174" w:author="Бердикулов Марат Серикович" w:date="2025-03-10T09:13:00Z">
                  <w:rPr>
                    <w:del w:id="175" w:author="Бердикулов Марат Серикович" w:date="2025-03-10T11:51:00Z"/>
                    <w:rFonts w:ascii="Tahoma" w:hAnsi="Tahoma" w:cs="Tahoma"/>
                  </w:rPr>
                </w:rPrChange>
              </w:rPr>
            </w:pPr>
            <w:del w:id="176" w:author="Бердикулов Марат Серикович" w:date="2025-03-10T11:51:00Z">
              <w:r w:rsidRPr="00A64556" w:rsidDel="00F532F8">
                <w:rPr>
                  <w:rFonts w:ascii="Tahoma" w:hAnsi="Tahoma" w:cs="Tahoma"/>
                  <w:color w:val="FF0000"/>
                  <w:rPrChange w:id="177" w:author="Бердикулов Марат Серикович" w:date="2025-03-10T09:13:00Z">
                    <w:rPr>
                      <w:rFonts w:ascii="Tahoma" w:hAnsi="Tahoma" w:cs="Tahoma"/>
                    </w:rPr>
                  </w:rPrChange>
                </w:rPr>
                <w:delText>31 872</w:delText>
              </w:r>
            </w:del>
          </w:p>
        </w:tc>
        <w:tc>
          <w:tcPr>
            <w:tcW w:w="1559" w:type="dxa"/>
            <w:vAlign w:val="center"/>
          </w:tcPr>
          <w:p w14:paraId="19475E73" w14:textId="273CB5C6" w:rsidR="004D2F2B" w:rsidRPr="00A64556" w:rsidDel="00F532F8" w:rsidRDefault="004D2F2B" w:rsidP="004D2F2B">
            <w:pPr>
              <w:jc w:val="center"/>
              <w:rPr>
                <w:del w:id="178" w:author="Бердикулов Марат Серикович" w:date="2025-03-10T11:51:00Z"/>
                <w:rFonts w:ascii="Tahoma" w:hAnsi="Tahoma" w:cs="Tahoma"/>
                <w:color w:val="FF0000"/>
                <w:rPrChange w:id="179" w:author="Бердикулов Марат Серикович" w:date="2025-03-10T09:13:00Z">
                  <w:rPr>
                    <w:del w:id="180" w:author="Бердикулов Марат Серикович" w:date="2025-03-10T11:51:00Z"/>
                    <w:rFonts w:ascii="Tahoma" w:hAnsi="Tahoma" w:cs="Tahoma"/>
                  </w:rPr>
                </w:rPrChange>
              </w:rPr>
            </w:pPr>
            <w:del w:id="181" w:author="Бердикулов Марат Серикович" w:date="2025-03-10T11:51:00Z">
              <w:r w:rsidRPr="00A64556" w:rsidDel="00F532F8">
                <w:rPr>
                  <w:rFonts w:ascii="Tahoma" w:hAnsi="Tahoma" w:cs="Tahoma"/>
                  <w:color w:val="FF0000"/>
                  <w:rPrChange w:id="182" w:author="Бердикулов Марат Серикович" w:date="2025-03-10T09:13:00Z">
                    <w:rPr>
                      <w:rFonts w:ascii="Tahoma" w:hAnsi="Tahoma" w:cs="Tahoma"/>
                    </w:rPr>
                  </w:rPrChange>
                </w:rPr>
                <w:delText>39 147</w:delText>
              </w:r>
            </w:del>
          </w:p>
        </w:tc>
        <w:tc>
          <w:tcPr>
            <w:tcW w:w="1418" w:type="dxa"/>
            <w:vAlign w:val="center"/>
          </w:tcPr>
          <w:p w14:paraId="61FF2895" w14:textId="5F1640D9" w:rsidR="004D2F2B" w:rsidRPr="00A64556" w:rsidDel="00F532F8" w:rsidRDefault="004D2F2B" w:rsidP="004D2F2B">
            <w:pPr>
              <w:jc w:val="center"/>
              <w:rPr>
                <w:del w:id="183" w:author="Бердикулов Марат Серикович" w:date="2025-03-10T11:51:00Z"/>
                <w:rFonts w:ascii="Tahoma" w:hAnsi="Tahoma" w:cs="Tahoma"/>
                <w:color w:val="FF0000"/>
                <w:rPrChange w:id="184" w:author="Бердикулов Марат Серикович" w:date="2025-03-10T09:13:00Z">
                  <w:rPr>
                    <w:del w:id="185" w:author="Бердикулов Марат Серикович" w:date="2025-03-10T11:51:00Z"/>
                    <w:rFonts w:ascii="Tahoma" w:hAnsi="Tahoma" w:cs="Tahoma"/>
                  </w:rPr>
                </w:rPrChange>
              </w:rPr>
            </w:pPr>
            <w:del w:id="186" w:author="Бердикулов Марат Серикович" w:date="2025-03-10T11:51:00Z">
              <w:r w:rsidRPr="00A64556" w:rsidDel="00F532F8">
                <w:rPr>
                  <w:rFonts w:ascii="Tahoma" w:hAnsi="Tahoma" w:cs="Tahoma"/>
                  <w:color w:val="FF0000"/>
                  <w:rPrChange w:id="187" w:author="Бердикулов Марат Серикович" w:date="2025-03-10T09:13:00Z">
                    <w:rPr>
                      <w:rFonts w:ascii="Tahoma" w:hAnsi="Tahoma" w:cs="Tahoma"/>
                    </w:rPr>
                  </w:rPrChange>
                </w:rPr>
                <w:delText>42 011</w:delText>
              </w:r>
            </w:del>
          </w:p>
        </w:tc>
        <w:tc>
          <w:tcPr>
            <w:tcW w:w="1559" w:type="dxa"/>
            <w:vAlign w:val="center"/>
          </w:tcPr>
          <w:p w14:paraId="14C4CEEC" w14:textId="73C2AF74" w:rsidR="004D2F2B" w:rsidRPr="00A64556" w:rsidDel="00F532F8" w:rsidRDefault="004D2F2B" w:rsidP="004D2F2B">
            <w:pPr>
              <w:jc w:val="center"/>
              <w:rPr>
                <w:del w:id="188" w:author="Бердикулов Марат Серикович" w:date="2025-03-10T11:51:00Z"/>
                <w:rFonts w:ascii="Tahoma" w:hAnsi="Tahoma" w:cs="Tahoma"/>
                <w:color w:val="FF0000"/>
                <w:rPrChange w:id="189" w:author="Бердикулов Марат Серикович" w:date="2025-03-10T09:13:00Z">
                  <w:rPr>
                    <w:del w:id="190" w:author="Бердикулов Марат Серикович" w:date="2025-03-10T11:51:00Z"/>
                    <w:rFonts w:ascii="Tahoma" w:hAnsi="Tahoma" w:cs="Tahoma"/>
                  </w:rPr>
                </w:rPrChange>
              </w:rPr>
            </w:pPr>
            <w:del w:id="191" w:author="Бердикулов Марат Серикович" w:date="2025-03-10T11:51:00Z">
              <w:r w:rsidRPr="00A64556" w:rsidDel="00F532F8">
                <w:rPr>
                  <w:rFonts w:ascii="Tahoma" w:hAnsi="Tahoma" w:cs="Tahoma"/>
                  <w:color w:val="FF0000"/>
                  <w:rPrChange w:id="192" w:author="Бердикулов Марат Серикович" w:date="2025-03-10T09:13:00Z">
                    <w:rPr>
                      <w:rFonts w:ascii="Tahoma" w:hAnsi="Tahoma" w:cs="Tahoma"/>
                    </w:rPr>
                  </w:rPrChange>
                </w:rPr>
                <w:delText>113 030</w:delText>
              </w:r>
            </w:del>
          </w:p>
        </w:tc>
      </w:tr>
      <w:tr w:rsidR="00A64556" w:rsidRPr="00A64556" w:rsidDel="00F532F8" w14:paraId="1CEAE259" w14:textId="08621A1B" w:rsidTr="004D2F2B">
        <w:trPr>
          <w:trHeight w:val="567"/>
          <w:del w:id="193" w:author="Бердикулов Марат Серикович" w:date="2025-03-10T11:51:00Z"/>
        </w:trPr>
        <w:tc>
          <w:tcPr>
            <w:tcW w:w="3402" w:type="dxa"/>
            <w:vAlign w:val="center"/>
          </w:tcPr>
          <w:p w14:paraId="6C3F422E" w14:textId="24B8C595" w:rsidR="004D2F2B" w:rsidRPr="00A64556" w:rsidDel="00F532F8" w:rsidRDefault="004D2F2B" w:rsidP="004D2F2B">
            <w:pPr>
              <w:pStyle w:val="1"/>
              <w:keepNext w:val="0"/>
              <w:widowControl w:val="0"/>
              <w:numPr>
                <w:ilvl w:val="0"/>
                <w:numId w:val="0"/>
              </w:numPr>
              <w:jc w:val="center"/>
              <w:rPr>
                <w:del w:id="194" w:author="Бердикулов Марат Серикович" w:date="2025-03-10T11:51:00Z"/>
                <w:rFonts w:ascii="Tahoma" w:hAnsi="Tahoma" w:cs="Tahoma"/>
                <w:color w:val="FF0000"/>
                <w:sz w:val="20"/>
                <w:szCs w:val="22"/>
                <w:rPrChange w:id="195" w:author="Бердикулов Марат Серикович" w:date="2025-03-10T09:13:00Z">
                  <w:rPr>
                    <w:del w:id="196" w:author="Бердикулов Марат Серикович" w:date="2025-03-10T11:51:00Z"/>
                    <w:rFonts w:ascii="Tahoma" w:hAnsi="Tahoma" w:cs="Tahoma"/>
                    <w:sz w:val="20"/>
                    <w:szCs w:val="22"/>
                  </w:rPr>
                </w:rPrChange>
              </w:rPr>
            </w:pPr>
            <w:del w:id="197" w:author="Бердикулов Марат Серикович" w:date="2025-03-10T11:51:00Z">
              <w:r w:rsidRPr="00A64556" w:rsidDel="00F532F8">
                <w:rPr>
                  <w:rFonts w:ascii="Tahoma" w:hAnsi="Tahoma" w:cs="Tahoma"/>
                  <w:color w:val="FF0000"/>
                  <w:szCs w:val="22"/>
                  <w:rPrChange w:id="198" w:author="Бердикулов Марат Серикович" w:date="2025-03-10T09:13:00Z">
                    <w:rPr>
                      <w:rFonts w:ascii="Tahoma" w:hAnsi="Tahoma" w:cs="Tahoma"/>
                      <w:szCs w:val="22"/>
                    </w:rPr>
                  </w:rPrChange>
                </w:rPr>
                <w:delText>Контурное взрывание, м.п</w:delText>
              </w:r>
            </w:del>
          </w:p>
        </w:tc>
        <w:tc>
          <w:tcPr>
            <w:tcW w:w="1559" w:type="dxa"/>
            <w:vAlign w:val="center"/>
          </w:tcPr>
          <w:p w14:paraId="51DADCF7" w14:textId="5F80A21E" w:rsidR="004D2F2B" w:rsidRPr="00A64556" w:rsidDel="00F532F8" w:rsidRDefault="004D2F2B" w:rsidP="004D2F2B">
            <w:pPr>
              <w:jc w:val="center"/>
              <w:rPr>
                <w:del w:id="199" w:author="Бердикулов Марат Серикович" w:date="2025-03-10T11:51:00Z"/>
                <w:rFonts w:ascii="Tahoma" w:hAnsi="Tahoma" w:cs="Tahoma"/>
                <w:color w:val="FF0000"/>
                <w:rPrChange w:id="200" w:author="Бердикулов Марат Серикович" w:date="2025-03-10T09:13:00Z">
                  <w:rPr>
                    <w:del w:id="201" w:author="Бердикулов Марат Серикович" w:date="2025-03-10T11:51:00Z"/>
                    <w:rFonts w:ascii="Tahoma" w:hAnsi="Tahoma" w:cs="Tahoma"/>
                  </w:rPr>
                </w:rPrChange>
              </w:rPr>
            </w:pPr>
            <w:del w:id="202" w:author="Бердикулов Марат Серикович" w:date="2025-03-10T11:51:00Z">
              <w:r w:rsidRPr="00A64556" w:rsidDel="00F532F8">
                <w:rPr>
                  <w:rFonts w:ascii="Tahoma" w:hAnsi="Tahoma" w:cs="Tahoma"/>
                  <w:color w:val="FF0000"/>
                  <w:rPrChange w:id="203" w:author="Бердикулов Марат Серикович" w:date="2025-03-10T09:13:00Z">
                    <w:rPr>
                      <w:rFonts w:ascii="Tahoma" w:hAnsi="Tahoma" w:cs="Tahoma"/>
                    </w:rPr>
                  </w:rPrChange>
                </w:rPr>
                <w:delText>47 544</w:delText>
              </w:r>
            </w:del>
          </w:p>
        </w:tc>
        <w:tc>
          <w:tcPr>
            <w:tcW w:w="1559" w:type="dxa"/>
            <w:vAlign w:val="center"/>
          </w:tcPr>
          <w:p w14:paraId="545BCC1E" w14:textId="64D8538E" w:rsidR="004D2F2B" w:rsidRPr="00A64556" w:rsidDel="00F532F8" w:rsidRDefault="004D2F2B" w:rsidP="004D2F2B">
            <w:pPr>
              <w:jc w:val="center"/>
              <w:rPr>
                <w:del w:id="204" w:author="Бердикулов Марат Серикович" w:date="2025-03-10T11:51:00Z"/>
                <w:rFonts w:ascii="Tahoma" w:hAnsi="Tahoma" w:cs="Tahoma"/>
                <w:color w:val="FF0000"/>
                <w:rPrChange w:id="205" w:author="Бердикулов Марат Серикович" w:date="2025-03-10T09:13:00Z">
                  <w:rPr>
                    <w:del w:id="206" w:author="Бердикулов Марат Серикович" w:date="2025-03-10T11:51:00Z"/>
                    <w:rFonts w:ascii="Tahoma" w:hAnsi="Tahoma" w:cs="Tahoma"/>
                  </w:rPr>
                </w:rPrChange>
              </w:rPr>
            </w:pPr>
            <w:del w:id="207" w:author="Бердикулов Марат Серикович" w:date="2025-03-10T11:51:00Z">
              <w:r w:rsidRPr="00A64556" w:rsidDel="00F532F8">
                <w:rPr>
                  <w:rFonts w:ascii="Tahoma" w:hAnsi="Tahoma" w:cs="Tahoma"/>
                  <w:color w:val="FF0000"/>
                  <w:rPrChange w:id="208" w:author="Бердикулов Марат Серикович" w:date="2025-03-10T09:13:00Z">
                    <w:rPr>
                      <w:rFonts w:ascii="Tahoma" w:hAnsi="Tahoma" w:cs="Tahoma"/>
                    </w:rPr>
                  </w:rPrChange>
                </w:rPr>
                <w:delText>58 395</w:delText>
              </w:r>
            </w:del>
          </w:p>
        </w:tc>
        <w:tc>
          <w:tcPr>
            <w:tcW w:w="1418" w:type="dxa"/>
            <w:vAlign w:val="center"/>
          </w:tcPr>
          <w:p w14:paraId="60B27350" w14:textId="5A0A55B0" w:rsidR="004D2F2B" w:rsidRPr="00A64556" w:rsidDel="00F532F8" w:rsidRDefault="004D2F2B" w:rsidP="004D2F2B">
            <w:pPr>
              <w:jc w:val="center"/>
              <w:rPr>
                <w:del w:id="209" w:author="Бердикулов Марат Серикович" w:date="2025-03-10T11:51:00Z"/>
                <w:rFonts w:ascii="Tahoma" w:hAnsi="Tahoma" w:cs="Tahoma"/>
                <w:color w:val="FF0000"/>
                <w:rPrChange w:id="210" w:author="Бердикулов Марат Серикович" w:date="2025-03-10T09:13:00Z">
                  <w:rPr>
                    <w:del w:id="211" w:author="Бердикулов Марат Серикович" w:date="2025-03-10T11:51:00Z"/>
                    <w:rFonts w:ascii="Tahoma" w:hAnsi="Tahoma" w:cs="Tahoma"/>
                  </w:rPr>
                </w:rPrChange>
              </w:rPr>
            </w:pPr>
            <w:del w:id="212" w:author="Бердикулов Марат Серикович" w:date="2025-03-10T11:51:00Z">
              <w:r w:rsidRPr="00A64556" w:rsidDel="00F532F8">
                <w:rPr>
                  <w:rFonts w:ascii="Tahoma" w:hAnsi="Tahoma" w:cs="Tahoma"/>
                  <w:color w:val="FF0000"/>
                  <w:rPrChange w:id="213" w:author="Бердикулов Марат Серикович" w:date="2025-03-10T09:13:00Z">
                    <w:rPr>
                      <w:rFonts w:ascii="Tahoma" w:hAnsi="Tahoma" w:cs="Tahoma"/>
                    </w:rPr>
                  </w:rPrChange>
                </w:rPr>
                <w:delText>62 667</w:delText>
              </w:r>
            </w:del>
          </w:p>
        </w:tc>
        <w:tc>
          <w:tcPr>
            <w:tcW w:w="1559" w:type="dxa"/>
            <w:vAlign w:val="center"/>
          </w:tcPr>
          <w:p w14:paraId="38FEAACA" w14:textId="59861861" w:rsidR="004D2F2B" w:rsidRPr="00A64556" w:rsidDel="00F532F8" w:rsidRDefault="004D2F2B" w:rsidP="004D2F2B">
            <w:pPr>
              <w:jc w:val="center"/>
              <w:rPr>
                <w:del w:id="214" w:author="Бердикулов Марат Серикович" w:date="2025-03-10T11:51:00Z"/>
                <w:rFonts w:ascii="Tahoma" w:hAnsi="Tahoma" w:cs="Tahoma"/>
                <w:color w:val="FF0000"/>
                <w:rPrChange w:id="215" w:author="Бердикулов Марат Серикович" w:date="2025-03-10T09:13:00Z">
                  <w:rPr>
                    <w:del w:id="216" w:author="Бердикулов Марат Серикович" w:date="2025-03-10T11:51:00Z"/>
                    <w:rFonts w:ascii="Tahoma" w:hAnsi="Tahoma" w:cs="Tahoma"/>
                  </w:rPr>
                </w:rPrChange>
              </w:rPr>
            </w:pPr>
            <w:del w:id="217" w:author="Бердикулов Марат Серикович" w:date="2025-03-10T11:51:00Z">
              <w:r w:rsidRPr="00A64556" w:rsidDel="00F532F8">
                <w:rPr>
                  <w:rFonts w:ascii="Tahoma" w:hAnsi="Tahoma" w:cs="Tahoma"/>
                  <w:color w:val="FF0000"/>
                  <w:rPrChange w:id="218" w:author="Бердикулов Марат Серикович" w:date="2025-03-10T09:13:00Z">
                    <w:rPr>
                      <w:rFonts w:ascii="Tahoma" w:hAnsi="Tahoma" w:cs="Tahoma"/>
                    </w:rPr>
                  </w:rPrChange>
                </w:rPr>
                <w:delText>168 606</w:delText>
              </w:r>
            </w:del>
          </w:p>
        </w:tc>
      </w:tr>
    </w:tbl>
    <w:p w14:paraId="63D7FE95" w14:textId="2DF34CE1" w:rsidR="00E105AA" w:rsidRPr="004D2F2B" w:rsidRDefault="00E105AA" w:rsidP="007D4C1E">
      <w:pPr>
        <w:pStyle w:val="1"/>
        <w:keepNext w:val="0"/>
        <w:widowControl w:val="0"/>
        <w:numPr>
          <w:ilvl w:val="0"/>
          <w:numId w:val="0"/>
        </w:numPr>
        <w:ind w:left="3261"/>
        <w:jc w:val="center"/>
      </w:pPr>
    </w:p>
    <w:p w14:paraId="69D91A78" w14:textId="48D9596A" w:rsidR="00EC24C2" w:rsidRPr="004D2F2B" w:rsidRDefault="00EC24C2" w:rsidP="00EC24C2"/>
    <w:p w14:paraId="6657E2B8" w14:textId="77777777" w:rsidR="00F532F8" w:rsidRPr="004D2F2B" w:rsidRDefault="00F532F8" w:rsidP="00F532F8">
      <w:pPr>
        <w:widowControl w:val="0"/>
        <w:jc w:val="center"/>
        <w:rPr>
          <w:ins w:id="219" w:author="Бердикулов Марат Серикович" w:date="2025-03-10T11:51:00Z"/>
          <w:b/>
          <w:color w:val="000000" w:themeColor="text1"/>
        </w:rPr>
      </w:pPr>
      <w:ins w:id="220" w:author="Бердикулов Марат Серикович" w:date="2025-03-10T11:51:00Z">
        <w:r>
          <w:tab/>
        </w:r>
        <w:r w:rsidRPr="004D2F2B">
          <w:rPr>
            <w:b/>
            <w:color w:val="000000" w:themeColor="text1"/>
          </w:rPr>
          <w:t>Плановые объёмы производства взрывных работ в 2026-2028 гг.</w:t>
        </w:r>
      </w:ins>
    </w:p>
    <w:p w14:paraId="54A1937F" w14:textId="77777777" w:rsidR="00F532F8" w:rsidRPr="004D2F2B" w:rsidRDefault="00F532F8" w:rsidP="00F532F8">
      <w:pPr>
        <w:widowControl w:val="0"/>
        <w:jc w:val="center"/>
        <w:rPr>
          <w:ins w:id="221" w:author="Бердикулов Марат Серикович" w:date="2025-03-10T11:51:00Z"/>
          <w:color w:val="000000" w:themeColor="text1"/>
        </w:rPr>
      </w:pPr>
    </w:p>
    <w:tbl>
      <w:tblPr>
        <w:tblStyle w:val="afa"/>
        <w:tblW w:w="0" w:type="auto"/>
        <w:tblInd w:w="279" w:type="dxa"/>
        <w:tblLook w:val="04A0" w:firstRow="1" w:lastRow="0" w:firstColumn="1" w:lastColumn="0" w:noHBand="0" w:noVBand="1"/>
      </w:tblPr>
      <w:tblGrid>
        <w:gridCol w:w="3402"/>
        <w:gridCol w:w="1559"/>
        <w:gridCol w:w="1559"/>
        <w:gridCol w:w="1418"/>
        <w:gridCol w:w="1559"/>
      </w:tblGrid>
      <w:tr w:rsidR="00F532F8" w:rsidRPr="004D2F2B" w14:paraId="50CEB9BF" w14:textId="77777777" w:rsidTr="00F971B5">
        <w:trPr>
          <w:trHeight w:val="487"/>
          <w:ins w:id="222" w:author="Бердикулов Марат Серикович" w:date="2025-03-10T11:51:00Z"/>
        </w:trPr>
        <w:tc>
          <w:tcPr>
            <w:tcW w:w="3402" w:type="dxa"/>
            <w:vAlign w:val="center"/>
          </w:tcPr>
          <w:p w14:paraId="55A44321" w14:textId="77777777" w:rsidR="00F532F8" w:rsidRPr="004D2F2B" w:rsidRDefault="00F532F8" w:rsidP="00F971B5">
            <w:pPr>
              <w:pStyle w:val="1"/>
              <w:keepNext w:val="0"/>
              <w:widowControl w:val="0"/>
              <w:numPr>
                <w:ilvl w:val="0"/>
                <w:numId w:val="0"/>
              </w:numPr>
              <w:jc w:val="center"/>
              <w:rPr>
                <w:ins w:id="223" w:author="Бердикулов Марат Серикович" w:date="2025-03-10T11:51:00Z"/>
                <w:b/>
                <w:sz w:val="20"/>
                <w:szCs w:val="22"/>
              </w:rPr>
            </w:pPr>
            <w:ins w:id="224" w:author="Бердикулов Марат Серикович" w:date="2025-03-10T11:51:00Z">
              <w:r w:rsidRPr="004D2F2B">
                <w:rPr>
                  <w:b/>
                  <w:sz w:val="20"/>
                  <w:szCs w:val="22"/>
                </w:rPr>
                <w:t>Плановые показатели</w:t>
              </w:r>
            </w:ins>
          </w:p>
        </w:tc>
        <w:tc>
          <w:tcPr>
            <w:tcW w:w="1559" w:type="dxa"/>
            <w:vAlign w:val="center"/>
          </w:tcPr>
          <w:p w14:paraId="19B03A95" w14:textId="77777777" w:rsidR="00F532F8" w:rsidRPr="004D2F2B" w:rsidRDefault="00F532F8" w:rsidP="00F971B5">
            <w:pPr>
              <w:pStyle w:val="1"/>
              <w:keepNext w:val="0"/>
              <w:widowControl w:val="0"/>
              <w:numPr>
                <w:ilvl w:val="0"/>
                <w:numId w:val="0"/>
              </w:numPr>
              <w:jc w:val="center"/>
              <w:rPr>
                <w:ins w:id="225" w:author="Бердикулов Марат Серикович" w:date="2025-03-10T11:51:00Z"/>
                <w:b/>
                <w:sz w:val="20"/>
                <w:szCs w:val="22"/>
              </w:rPr>
            </w:pPr>
            <w:ins w:id="226" w:author="Бердикулов Марат Серикович" w:date="2025-03-10T11:51:00Z">
              <w:r w:rsidRPr="004D2F2B">
                <w:rPr>
                  <w:b/>
                  <w:sz w:val="20"/>
                  <w:szCs w:val="22"/>
                </w:rPr>
                <w:t>2026</w:t>
              </w:r>
            </w:ins>
          </w:p>
        </w:tc>
        <w:tc>
          <w:tcPr>
            <w:tcW w:w="1559" w:type="dxa"/>
            <w:vAlign w:val="center"/>
          </w:tcPr>
          <w:p w14:paraId="18C427B2" w14:textId="77777777" w:rsidR="00F532F8" w:rsidRPr="004D2F2B" w:rsidRDefault="00F532F8" w:rsidP="00F971B5">
            <w:pPr>
              <w:pStyle w:val="1"/>
              <w:keepNext w:val="0"/>
              <w:widowControl w:val="0"/>
              <w:numPr>
                <w:ilvl w:val="0"/>
                <w:numId w:val="0"/>
              </w:numPr>
              <w:jc w:val="center"/>
              <w:rPr>
                <w:ins w:id="227" w:author="Бердикулов Марат Серикович" w:date="2025-03-10T11:51:00Z"/>
                <w:b/>
                <w:sz w:val="20"/>
                <w:szCs w:val="22"/>
              </w:rPr>
            </w:pPr>
            <w:ins w:id="228" w:author="Бердикулов Марат Серикович" w:date="2025-03-10T11:51:00Z">
              <w:r w:rsidRPr="004D2F2B">
                <w:rPr>
                  <w:b/>
                  <w:sz w:val="20"/>
                  <w:szCs w:val="22"/>
                </w:rPr>
                <w:t>2027</w:t>
              </w:r>
            </w:ins>
          </w:p>
        </w:tc>
        <w:tc>
          <w:tcPr>
            <w:tcW w:w="1418" w:type="dxa"/>
            <w:vAlign w:val="center"/>
          </w:tcPr>
          <w:p w14:paraId="383388AB" w14:textId="77777777" w:rsidR="00F532F8" w:rsidRPr="004D2F2B" w:rsidRDefault="00F532F8" w:rsidP="00F971B5">
            <w:pPr>
              <w:pStyle w:val="1"/>
              <w:keepNext w:val="0"/>
              <w:widowControl w:val="0"/>
              <w:numPr>
                <w:ilvl w:val="0"/>
                <w:numId w:val="0"/>
              </w:numPr>
              <w:jc w:val="center"/>
              <w:rPr>
                <w:ins w:id="229" w:author="Бердикулов Марат Серикович" w:date="2025-03-10T11:51:00Z"/>
                <w:b/>
                <w:sz w:val="20"/>
                <w:szCs w:val="22"/>
              </w:rPr>
            </w:pPr>
            <w:ins w:id="230" w:author="Бердикулов Марат Серикович" w:date="2025-03-10T11:51:00Z">
              <w:r w:rsidRPr="004D2F2B">
                <w:rPr>
                  <w:b/>
                  <w:sz w:val="20"/>
                  <w:szCs w:val="22"/>
                </w:rPr>
                <w:t>2028</w:t>
              </w:r>
            </w:ins>
          </w:p>
        </w:tc>
        <w:tc>
          <w:tcPr>
            <w:tcW w:w="1559" w:type="dxa"/>
            <w:vAlign w:val="center"/>
          </w:tcPr>
          <w:p w14:paraId="2C0EDA05" w14:textId="77777777" w:rsidR="00F532F8" w:rsidRPr="004D2F2B" w:rsidRDefault="00F532F8" w:rsidP="00F971B5">
            <w:pPr>
              <w:pStyle w:val="1"/>
              <w:keepNext w:val="0"/>
              <w:widowControl w:val="0"/>
              <w:numPr>
                <w:ilvl w:val="0"/>
                <w:numId w:val="0"/>
              </w:numPr>
              <w:jc w:val="center"/>
              <w:rPr>
                <w:ins w:id="231" w:author="Бердикулов Марат Серикович" w:date="2025-03-10T11:51:00Z"/>
                <w:b/>
                <w:sz w:val="20"/>
                <w:szCs w:val="22"/>
              </w:rPr>
            </w:pPr>
            <w:ins w:id="232" w:author="Бердикулов Марат Серикович" w:date="2025-03-10T11:51:00Z">
              <w:r w:rsidRPr="004D2F2B">
                <w:rPr>
                  <w:b/>
                  <w:sz w:val="20"/>
                  <w:szCs w:val="22"/>
                </w:rPr>
                <w:t>Итого</w:t>
              </w:r>
            </w:ins>
          </w:p>
        </w:tc>
      </w:tr>
      <w:tr w:rsidR="00F532F8" w:rsidRPr="004D2F2B" w14:paraId="3B289FEA" w14:textId="77777777" w:rsidTr="00F971B5">
        <w:trPr>
          <w:trHeight w:val="268"/>
          <w:ins w:id="233" w:author="Бердикулов Марат Серикович" w:date="2025-03-10T11:51:00Z"/>
        </w:trPr>
        <w:tc>
          <w:tcPr>
            <w:tcW w:w="9497" w:type="dxa"/>
            <w:gridSpan w:val="5"/>
            <w:vAlign w:val="center"/>
          </w:tcPr>
          <w:p w14:paraId="25B8BC9D" w14:textId="77777777" w:rsidR="00F532F8" w:rsidRPr="004D2F2B" w:rsidRDefault="00F532F8" w:rsidP="00F971B5">
            <w:pPr>
              <w:pStyle w:val="1"/>
              <w:keepNext w:val="0"/>
              <w:widowControl w:val="0"/>
              <w:numPr>
                <w:ilvl w:val="0"/>
                <w:numId w:val="0"/>
              </w:numPr>
              <w:jc w:val="center"/>
              <w:rPr>
                <w:ins w:id="234" w:author="Бердикулов Марат Серикович" w:date="2025-03-10T11:51:00Z"/>
                <w:sz w:val="20"/>
                <w:szCs w:val="22"/>
              </w:rPr>
            </w:pPr>
            <w:ins w:id="235" w:author="Бердикулов Марат Серикович" w:date="2025-03-10T11:51:00Z">
              <w:r w:rsidRPr="004D2F2B">
                <w:rPr>
                  <w:sz w:val="20"/>
                  <w:szCs w:val="22"/>
                </w:rPr>
                <w:t>Лот №1 карьер «Верхне-</w:t>
              </w:r>
              <w:proofErr w:type="spellStart"/>
              <w:r w:rsidRPr="004D2F2B">
                <w:rPr>
                  <w:sz w:val="20"/>
                  <w:szCs w:val="22"/>
                </w:rPr>
                <w:t>Ильдиканский</w:t>
              </w:r>
              <w:proofErr w:type="spellEnd"/>
              <w:r w:rsidRPr="004D2F2B">
                <w:rPr>
                  <w:sz w:val="20"/>
                  <w:szCs w:val="22"/>
                </w:rPr>
                <w:t>»</w:t>
              </w:r>
            </w:ins>
          </w:p>
        </w:tc>
      </w:tr>
      <w:tr w:rsidR="00F532F8" w:rsidRPr="004D2F2B" w14:paraId="229C0F67" w14:textId="77777777" w:rsidTr="00F971B5">
        <w:trPr>
          <w:trHeight w:val="567"/>
          <w:ins w:id="236" w:author="Бердикулов Марат Серикович" w:date="2025-03-10T11:51:00Z"/>
        </w:trPr>
        <w:tc>
          <w:tcPr>
            <w:tcW w:w="3402" w:type="dxa"/>
            <w:vAlign w:val="center"/>
          </w:tcPr>
          <w:p w14:paraId="208B956C" w14:textId="77777777" w:rsidR="00F532F8" w:rsidRPr="004D2F2B" w:rsidRDefault="00F532F8" w:rsidP="00F971B5">
            <w:pPr>
              <w:pStyle w:val="1"/>
              <w:keepNext w:val="0"/>
              <w:widowControl w:val="0"/>
              <w:numPr>
                <w:ilvl w:val="0"/>
                <w:numId w:val="0"/>
              </w:numPr>
              <w:jc w:val="center"/>
              <w:rPr>
                <w:ins w:id="237" w:author="Бердикулов Марат Серикович" w:date="2025-03-10T11:51:00Z"/>
                <w:rFonts w:ascii="Tahoma" w:hAnsi="Tahoma" w:cs="Tahoma"/>
                <w:sz w:val="20"/>
                <w:szCs w:val="22"/>
              </w:rPr>
            </w:pPr>
            <w:ins w:id="238" w:author="Бердикулов Марат Серикович" w:date="2025-03-10T11:51:00Z">
              <w:r w:rsidRPr="004D2F2B">
                <w:rPr>
                  <w:rFonts w:ascii="Tahoma" w:hAnsi="Tahoma" w:cs="Tahoma"/>
                  <w:sz w:val="20"/>
                  <w:szCs w:val="22"/>
                </w:rPr>
                <w:t xml:space="preserve">Объёмы взрывных работ, </w:t>
              </w:r>
              <w:proofErr w:type="spellStart"/>
              <w:r w:rsidRPr="004D2F2B">
                <w:rPr>
                  <w:rFonts w:ascii="Tahoma" w:hAnsi="Tahoma" w:cs="Tahoma"/>
                  <w:sz w:val="20"/>
                  <w:szCs w:val="22"/>
                </w:rPr>
                <w:t>тыс</w:t>
              </w:r>
              <w:proofErr w:type="spellEnd"/>
              <w:r w:rsidRPr="004D2F2B">
                <w:rPr>
                  <w:rFonts w:ascii="Tahoma" w:hAnsi="Tahoma" w:cs="Tahoma"/>
                  <w:sz w:val="20"/>
                  <w:szCs w:val="22"/>
                </w:rPr>
                <w:t xml:space="preserve"> м3</w:t>
              </w:r>
            </w:ins>
          </w:p>
        </w:tc>
        <w:tc>
          <w:tcPr>
            <w:tcW w:w="1559" w:type="dxa"/>
            <w:vAlign w:val="center"/>
          </w:tcPr>
          <w:p w14:paraId="25F019AB" w14:textId="77777777" w:rsidR="00F532F8" w:rsidRPr="004D2F2B" w:rsidRDefault="00F532F8" w:rsidP="00F971B5">
            <w:pPr>
              <w:jc w:val="center"/>
              <w:outlineLvl w:val="0"/>
              <w:rPr>
                <w:ins w:id="239" w:author="Бердикулов Марат Серикович" w:date="2025-03-10T11:51:00Z"/>
                <w:rFonts w:ascii="Tahoma" w:hAnsi="Tahoma" w:cs="Tahoma"/>
              </w:rPr>
            </w:pPr>
            <w:ins w:id="240" w:author="Бердикулов Марат Серикович" w:date="2025-03-10T11:51:00Z">
              <w:r w:rsidRPr="002C5399">
                <w:rPr>
                  <w:rFonts w:ascii="Tahoma" w:hAnsi="Tahoma" w:cs="Tahoma"/>
                </w:rPr>
                <w:t>17 642</w:t>
              </w:r>
            </w:ins>
          </w:p>
        </w:tc>
        <w:tc>
          <w:tcPr>
            <w:tcW w:w="1559" w:type="dxa"/>
            <w:vAlign w:val="center"/>
          </w:tcPr>
          <w:p w14:paraId="071568E6" w14:textId="77777777" w:rsidR="00F532F8" w:rsidRPr="004D2F2B" w:rsidRDefault="00F532F8" w:rsidP="00F971B5">
            <w:pPr>
              <w:jc w:val="center"/>
              <w:outlineLvl w:val="0"/>
              <w:rPr>
                <w:ins w:id="241" w:author="Бердикулов Марат Серикович" w:date="2025-03-10T11:51:00Z"/>
                <w:rFonts w:ascii="Tahoma" w:hAnsi="Tahoma" w:cs="Tahoma"/>
              </w:rPr>
            </w:pPr>
            <w:ins w:id="242" w:author="Бердикулов Марат Серикович" w:date="2025-03-10T11:51:00Z">
              <w:r w:rsidRPr="002C5399">
                <w:rPr>
                  <w:rFonts w:ascii="Tahoma" w:hAnsi="Tahoma" w:cs="Tahoma"/>
                </w:rPr>
                <w:t>17 524</w:t>
              </w:r>
            </w:ins>
          </w:p>
        </w:tc>
        <w:tc>
          <w:tcPr>
            <w:tcW w:w="1418" w:type="dxa"/>
            <w:vAlign w:val="center"/>
          </w:tcPr>
          <w:p w14:paraId="5B6606BC" w14:textId="77777777" w:rsidR="00F532F8" w:rsidRPr="004D2F2B" w:rsidRDefault="00F532F8" w:rsidP="00F971B5">
            <w:pPr>
              <w:jc w:val="center"/>
              <w:outlineLvl w:val="0"/>
              <w:rPr>
                <w:ins w:id="243" w:author="Бердикулов Марат Серикович" w:date="2025-03-10T11:51:00Z"/>
                <w:rFonts w:ascii="Tahoma" w:hAnsi="Tahoma" w:cs="Tahoma"/>
              </w:rPr>
            </w:pPr>
            <w:ins w:id="244" w:author="Бердикулов Марат Серикович" w:date="2025-03-10T11:51:00Z">
              <w:r w:rsidRPr="002C5399">
                <w:rPr>
                  <w:rFonts w:ascii="Tahoma" w:hAnsi="Tahoma" w:cs="Tahoma"/>
                </w:rPr>
                <w:t>14 933</w:t>
              </w:r>
            </w:ins>
          </w:p>
        </w:tc>
        <w:tc>
          <w:tcPr>
            <w:tcW w:w="1559" w:type="dxa"/>
            <w:vAlign w:val="center"/>
          </w:tcPr>
          <w:p w14:paraId="741D4990" w14:textId="77777777" w:rsidR="00F532F8" w:rsidRPr="008C2841" w:rsidRDefault="00F532F8" w:rsidP="00F971B5">
            <w:pPr>
              <w:jc w:val="center"/>
              <w:rPr>
                <w:ins w:id="245" w:author="Бердикулов Марат Серикович" w:date="2025-03-10T11:51:00Z"/>
                <w:rFonts w:ascii="Calibri" w:hAnsi="Calibri" w:cs="Calibri"/>
                <w:color w:val="000000"/>
                <w:sz w:val="22"/>
                <w:szCs w:val="22"/>
              </w:rPr>
            </w:pPr>
            <w:ins w:id="246" w:author="Бердикулов Марат Серикович" w:date="2025-03-10T11:51:00Z">
              <w:r w:rsidRPr="002C5399">
                <w:rPr>
                  <w:rFonts w:ascii="Calibri" w:hAnsi="Calibri" w:cs="Calibri"/>
                  <w:color w:val="000000"/>
                  <w:sz w:val="22"/>
                  <w:szCs w:val="22"/>
                </w:rPr>
                <w:t>50 099</w:t>
              </w:r>
            </w:ins>
          </w:p>
        </w:tc>
      </w:tr>
      <w:tr w:rsidR="00F532F8" w:rsidRPr="004D2F2B" w14:paraId="6B6F7148" w14:textId="77777777" w:rsidTr="00F971B5">
        <w:trPr>
          <w:trHeight w:val="567"/>
          <w:ins w:id="247" w:author="Бердикулов Марат Серикович" w:date="2025-03-10T11:51:00Z"/>
        </w:trPr>
        <w:tc>
          <w:tcPr>
            <w:tcW w:w="3402" w:type="dxa"/>
            <w:vAlign w:val="center"/>
          </w:tcPr>
          <w:p w14:paraId="5807A015" w14:textId="77777777" w:rsidR="00F532F8" w:rsidRPr="004D2F2B" w:rsidRDefault="00F532F8" w:rsidP="00F971B5">
            <w:pPr>
              <w:pStyle w:val="1"/>
              <w:keepNext w:val="0"/>
              <w:widowControl w:val="0"/>
              <w:numPr>
                <w:ilvl w:val="0"/>
                <w:numId w:val="0"/>
              </w:numPr>
              <w:jc w:val="center"/>
              <w:rPr>
                <w:ins w:id="248" w:author="Бердикулов Марат Серикович" w:date="2025-03-10T11:51:00Z"/>
                <w:rFonts w:ascii="Tahoma" w:hAnsi="Tahoma" w:cs="Tahoma"/>
                <w:sz w:val="20"/>
                <w:szCs w:val="22"/>
              </w:rPr>
            </w:pPr>
            <w:ins w:id="249" w:author="Бердикулов Марат Серикович" w:date="2025-03-10T11:51:00Z">
              <w:r w:rsidRPr="004D2F2B">
                <w:rPr>
                  <w:rFonts w:ascii="Tahoma" w:hAnsi="Tahoma" w:cs="Tahoma"/>
                  <w:sz w:val="20"/>
                  <w:szCs w:val="22"/>
                </w:rPr>
                <w:t xml:space="preserve">Контурное взрывание, </w:t>
              </w:r>
              <w:proofErr w:type="spellStart"/>
              <w:r w:rsidRPr="004D2F2B">
                <w:rPr>
                  <w:rFonts w:ascii="Tahoma" w:hAnsi="Tahoma" w:cs="Tahoma"/>
                  <w:sz w:val="20"/>
                  <w:szCs w:val="22"/>
                </w:rPr>
                <w:t>м.п</w:t>
              </w:r>
              <w:proofErr w:type="spellEnd"/>
            </w:ins>
          </w:p>
        </w:tc>
        <w:tc>
          <w:tcPr>
            <w:tcW w:w="1559" w:type="dxa"/>
            <w:vAlign w:val="center"/>
          </w:tcPr>
          <w:p w14:paraId="37953247" w14:textId="77777777" w:rsidR="00F532F8" w:rsidRPr="004D2F2B" w:rsidRDefault="00F532F8" w:rsidP="00F971B5">
            <w:pPr>
              <w:jc w:val="center"/>
              <w:outlineLvl w:val="0"/>
              <w:rPr>
                <w:ins w:id="250" w:author="Бердикулов Марат Серикович" w:date="2025-03-10T11:51:00Z"/>
                <w:rFonts w:ascii="Tahoma" w:hAnsi="Tahoma" w:cs="Tahoma"/>
              </w:rPr>
            </w:pPr>
            <w:ins w:id="251" w:author="Бердикулов Марат Серикович" w:date="2025-03-10T11:51:00Z">
              <w:r w:rsidRPr="004D2F2B">
                <w:rPr>
                  <w:rFonts w:ascii="Tahoma" w:hAnsi="Tahoma" w:cs="Tahoma"/>
                </w:rPr>
                <w:t>30 904</w:t>
              </w:r>
            </w:ins>
          </w:p>
        </w:tc>
        <w:tc>
          <w:tcPr>
            <w:tcW w:w="1559" w:type="dxa"/>
            <w:vAlign w:val="center"/>
          </w:tcPr>
          <w:p w14:paraId="71B68FCD" w14:textId="77777777" w:rsidR="00F532F8" w:rsidRPr="004D2F2B" w:rsidRDefault="00F532F8" w:rsidP="00F971B5">
            <w:pPr>
              <w:jc w:val="center"/>
              <w:outlineLvl w:val="0"/>
              <w:rPr>
                <w:ins w:id="252" w:author="Бердикулов Марат Серикович" w:date="2025-03-10T11:51:00Z"/>
                <w:rFonts w:ascii="Tahoma" w:hAnsi="Tahoma" w:cs="Tahoma"/>
              </w:rPr>
            </w:pPr>
            <w:ins w:id="253" w:author="Бердикулов Марат Серикович" w:date="2025-03-10T11:51:00Z">
              <w:r w:rsidRPr="004D2F2B">
                <w:rPr>
                  <w:rFonts w:ascii="Tahoma" w:hAnsi="Tahoma" w:cs="Tahoma"/>
                </w:rPr>
                <w:t>37 957</w:t>
              </w:r>
            </w:ins>
          </w:p>
        </w:tc>
        <w:tc>
          <w:tcPr>
            <w:tcW w:w="1418" w:type="dxa"/>
            <w:vAlign w:val="center"/>
          </w:tcPr>
          <w:p w14:paraId="03B7ACA7" w14:textId="77777777" w:rsidR="00F532F8" w:rsidRPr="004D2F2B" w:rsidRDefault="00F532F8" w:rsidP="00F971B5">
            <w:pPr>
              <w:jc w:val="center"/>
              <w:outlineLvl w:val="0"/>
              <w:rPr>
                <w:ins w:id="254" w:author="Бердикулов Марат Серикович" w:date="2025-03-10T11:51:00Z"/>
                <w:rFonts w:ascii="Tahoma" w:hAnsi="Tahoma" w:cs="Tahoma"/>
              </w:rPr>
            </w:pPr>
            <w:ins w:id="255" w:author="Бердикулов Марат Серикович" w:date="2025-03-10T11:51:00Z">
              <w:r w:rsidRPr="004D2F2B">
                <w:rPr>
                  <w:rFonts w:ascii="Tahoma" w:hAnsi="Tahoma" w:cs="Tahoma"/>
                </w:rPr>
                <w:t>40 734</w:t>
              </w:r>
            </w:ins>
          </w:p>
        </w:tc>
        <w:tc>
          <w:tcPr>
            <w:tcW w:w="1559" w:type="dxa"/>
            <w:vAlign w:val="center"/>
          </w:tcPr>
          <w:p w14:paraId="38673BD7" w14:textId="77777777" w:rsidR="00F532F8" w:rsidRPr="004D2F2B" w:rsidRDefault="00F532F8" w:rsidP="00F971B5">
            <w:pPr>
              <w:jc w:val="center"/>
              <w:outlineLvl w:val="0"/>
              <w:rPr>
                <w:ins w:id="256" w:author="Бердикулов Марат Серикович" w:date="2025-03-10T11:51:00Z"/>
                <w:rFonts w:ascii="Tahoma" w:hAnsi="Tahoma" w:cs="Tahoma"/>
              </w:rPr>
            </w:pPr>
            <w:ins w:id="257" w:author="Бердикулов Марат Серикович" w:date="2025-03-10T11:51:00Z">
              <w:r w:rsidRPr="00C13D0F">
                <w:rPr>
                  <w:rFonts w:ascii="Tahoma" w:hAnsi="Tahoma" w:cs="Tahoma"/>
                </w:rPr>
                <w:t>80 739</w:t>
              </w:r>
            </w:ins>
          </w:p>
        </w:tc>
      </w:tr>
      <w:tr w:rsidR="00F532F8" w:rsidRPr="004D2F2B" w14:paraId="69A501CE" w14:textId="77777777" w:rsidTr="00F971B5">
        <w:trPr>
          <w:trHeight w:val="245"/>
          <w:ins w:id="258" w:author="Бердикулов Марат Серикович" w:date="2025-03-10T11:51:00Z"/>
        </w:trPr>
        <w:tc>
          <w:tcPr>
            <w:tcW w:w="9497" w:type="dxa"/>
            <w:gridSpan w:val="5"/>
            <w:vAlign w:val="center"/>
          </w:tcPr>
          <w:p w14:paraId="2D59D09E" w14:textId="77777777" w:rsidR="00F532F8" w:rsidRPr="004D2F2B" w:rsidRDefault="00F532F8" w:rsidP="00F971B5">
            <w:pPr>
              <w:pStyle w:val="1"/>
              <w:keepNext w:val="0"/>
              <w:widowControl w:val="0"/>
              <w:numPr>
                <w:ilvl w:val="0"/>
                <w:numId w:val="0"/>
              </w:numPr>
              <w:jc w:val="center"/>
              <w:rPr>
                <w:ins w:id="259" w:author="Бердикулов Марат Серикович" w:date="2025-03-10T11:51:00Z"/>
                <w:rFonts w:ascii="Tahoma" w:hAnsi="Tahoma" w:cs="Tahoma"/>
                <w:sz w:val="20"/>
                <w:szCs w:val="22"/>
              </w:rPr>
            </w:pPr>
            <w:ins w:id="260" w:author="Бердикулов Марат Серикович" w:date="2025-03-10T11:51:00Z">
              <w:r w:rsidRPr="004D2F2B">
                <w:rPr>
                  <w:rFonts w:ascii="Tahoma" w:hAnsi="Tahoma" w:cs="Tahoma"/>
                  <w:sz w:val="20"/>
                  <w:szCs w:val="22"/>
                </w:rPr>
                <w:t>Лот №2 карьер «Быстринский-2»</w:t>
              </w:r>
            </w:ins>
          </w:p>
        </w:tc>
      </w:tr>
      <w:tr w:rsidR="00F532F8" w:rsidRPr="004D2F2B" w14:paraId="3EE8EB1F" w14:textId="77777777" w:rsidTr="00F971B5">
        <w:trPr>
          <w:trHeight w:val="567"/>
          <w:ins w:id="261" w:author="Бердикулов Марат Серикович" w:date="2025-03-10T11:51:00Z"/>
        </w:trPr>
        <w:tc>
          <w:tcPr>
            <w:tcW w:w="3402" w:type="dxa"/>
            <w:vAlign w:val="center"/>
          </w:tcPr>
          <w:p w14:paraId="7A4335D1" w14:textId="77777777" w:rsidR="00F532F8" w:rsidRPr="004D2F2B" w:rsidRDefault="00F532F8" w:rsidP="00F971B5">
            <w:pPr>
              <w:pStyle w:val="1"/>
              <w:keepNext w:val="0"/>
              <w:widowControl w:val="0"/>
              <w:numPr>
                <w:ilvl w:val="0"/>
                <w:numId w:val="0"/>
              </w:numPr>
              <w:jc w:val="center"/>
              <w:rPr>
                <w:ins w:id="262" w:author="Бердикулов Марат Серикович" w:date="2025-03-10T11:51:00Z"/>
                <w:rFonts w:ascii="Tahoma" w:hAnsi="Tahoma" w:cs="Tahoma"/>
                <w:sz w:val="20"/>
                <w:szCs w:val="22"/>
              </w:rPr>
            </w:pPr>
            <w:ins w:id="263" w:author="Бердикулов Марат Серикович" w:date="2025-03-10T11:51:00Z">
              <w:r w:rsidRPr="004D2F2B">
                <w:rPr>
                  <w:rFonts w:ascii="Tahoma" w:hAnsi="Tahoma" w:cs="Tahoma"/>
                  <w:sz w:val="20"/>
                  <w:szCs w:val="22"/>
                </w:rPr>
                <w:t xml:space="preserve">Объёмы взрывных работ, </w:t>
              </w:r>
              <w:proofErr w:type="spellStart"/>
              <w:r w:rsidRPr="004D2F2B">
                <w:rPr>
                  <w:rFonts w:ascii="Tahoma" w:hAnsi="Tahoma" w:cs="Tahoma"/>
                  <w:sz w:val="20"/>
                  <w:szCs w:val="22"/>
                </w:rPr>
                <w:t>тыс</w:t>
              </w:r>
              <w:proofErr w:type="spellEnd"/>
              <w:r w:rsidRPr="004D2F2B">
                <w:rPr>
                  <w:rFonts w:ascii="Tahoma" w:hAnsi="Tahoma" w:cs="Tahoma"/>
                  <w:sz w:val="20"/>
                  <w:szCs w:val="22"/>
                </w:rPr>
                <w:t xml:space="preserve"> м3</w:t>
              </w:r>
            </w:ins>
          </w:p>
        </w:tc>
        <w:tc>
          <w:tcPr>
            <w:tcW w:w="1559" w:type="dxa"/>
            <w:vAlign w:val="center"/>
          </w:tcPr>
          <w:p w14:paraId="7F748809" w14:textId="77777777" w:rsidR="00F532F8" w:rsidRPr="004D2F2B" w:rsidRDefault="00F532F8" w:rsidP="00F971B5">
            <w:pPr>
              <w:jc w:val="center"/>
              <w:outlineLvl w:val="0"/>
              <w:rPr>
                <w:ins w:id="264" w:author="Бердикулов Марат Серикович" w:date="2025-03-10T11:51:00Z"/>
                <w:rFonts w:ascii="Tahoma" w:hAnsi="Tahoma" w:cs="Tahoma"/>
              </w:rPr>
            </w:pPr>
            <w:ins w:id="265" w:author="Бердикулов Марат Серикович" w:date="2025-03-10T11:51:00Z">
              <w:r w:rsidRPr="008C2841">
                <w:rPr>
                  <w:rFonts w:ascii="Tahoma" w:hAnsi="Tahoma" w:cs="Tahoma"/>
                </w:rPr>
                <w:t>12 696</w:t>
              </w:r>
            </w:ins>
          </w:p>
        </w:tc>
        <w:tc>
          <w:tcPr>
            <w:tcW w:w="1559" w:type="dxa"/>
            <w:vAlign w:val="center"/>
          </w:tcPr>
          <w:p w14:paraId="3493BDE0" w14:textId="77777777" w:rsidR="00F532F8" w:rsidRPr="004D2F2B" w:rsidRDefault="00F532F8" w:rsidP="00F971B5">
            <w:pPr>
              <w:jc w:val="center"/>
              <w:outlineLvl w:val="0"/>
              <w:rPr>
                <w:ins w:id="266" w:author="Бердикулов Марат Серикович" w:date="2025-03-10T11:51:00Z"/>
                <w:rFonts w:ascii="Tahoma" w:hAnsi="Tahoma" w:cs="Tahoma"/>
              </w:rPr>
            </w:pPr>
            <w:ins w:id="267" w:author="Бердикулов Марат Серикович" w:date="2025-03-10T11:51:00Z">
              <w:r w:rsidRPr="008C2841">
                <w:rPr>
                  <w:rFonts w:ascii="Tahoma" w:hAnsi="Tahoma" w:cs="Tahoma"/>
                </w:rPr>
                <w:t>12 850</w:t>
              </w:r>
            </w:ins>
          </w:p>
        </w:tc>
        <w:tc>
          <w:tcPr>
            <w:tcW w:w="1418" w:type="dxa"/>
            <w:vAlign w:val="center"/>
          </w:tcPr>
          <w:p w14:paraId="22E816EA" w14:textId="77777777" w:rsidR="00F532F8" w:rsidRPr="008C2841" w:rsidRDefault="00F532F8" w:rsidP="00F971B5">
            <w:pPr>
              <w:jc w:val="center"/>
              <w:rPr>
                <w:ins w:id="268" w:author="Бердикулов Марат Серикович" w:date="2025-03-10T11:51:00Z"/>
                <w:rFonts w:ascii="Calibri" w:hAnsi="Calibri" w:cs="Calibri"/>
                <w:color w:val="000000"/>
                <w:sz w:val="22"/>
                <w:szCs w:val="22"/>
              </w:rPr>
            </w:pPr>
            <w:ins w:id="269" w:author="Бердикулов Марат Серикович" w:date="2025-03-10T11:51:00Z">
              <w:r w:rsidRPr="00C13D0F">
                <w:rPr>
                  <w:rFonts w:ascii="Calibri" w:hAnsi="Calibri" w:cs="Calibri"/>
                  <w:color w:val="000000"/>
                  <w:sz w:val="22"/>
                  <w:szCs w:val="22"/>
                </w:rPr>
                <w:t>15 879</w:t>
              </w:r>
            </w:ins>
          </w:p>
        </w:tc>
        <w:tc>
          <w:tcPr>
            <w:tcW w:w="1559" w:type="dxa"/>
            <w:vAlign w:val="center"/>
          </w:tcPr>
          <w:p w14:paraId="3CC3CEFF" w14:textId="77777777" w:rsidR="00F532F8" w:rsidRPr="008C2841" w:rsidRDefault="00F532F8" w:rsidP="00F971B5">
            <w:pPr>
              <w:jc w:val="center"/>
              <w:rPr>
                <w:ins w:id="270" w:author="Бердикулов Марат Серикович" w:date="2025-03-10T11:51:00Z"/>
                <w:rFonts w:ascii="Calibri" w:hAnsi="Calibri" w:cs="Calibri"/>
                <w:color w:val="000000"/>
                <w:sz w:val="22"/>
                <w:szCs w:val="22"/>
              </w:rPr>
            </w:pPr>
            <w:ins w:id="271" w:author="Бердикулов Марат Серикович" w:date="2025-03-10T11:51:00Z">
              <w:r w:rsidRPr="00C13D0F">
                <w:rPr>
                  <w:rFonts w:ascii="Calibri" w:hAnsi="Calibri" w:cs="Calibri"/>
                  <w:color w:val="000000"/>
                  <w:sz w:val="22"/>
                  <w:szCs w:val="22"/>
                </w:rPr>
                <w:t>41 425</w:t>
              </w:r>
            </w:ins>
          </w:p>
        </w:tc>
      </w:tr>
      <w:tr w:rsidR="00F532F8" w:rsidRPr="004D2F2B" w14:paraId="5040139B" w14:textId="77777777" w:rsidTr="00F971B5">
        <w:trPr>
          <w:trHeight w:val="567"/>
          <w:ins w:id="272" w:author="Бердикулов Марат Серикович" w:date="2025-03-10T11:51:00Z"/>
        </w:trPr>
        <w:tc>
          <w:tcPr>
            <w:tcW w:w="3402" w:type="dxa"/>
            <w:vAlign w:val="center"/>
          </w:tcPr>
          <w:p w14:paraId="0890DFFA" w14:textId="77777777" w:rsidR="00F532F8" w:rsidRPr="004D2F2B" w:rsidRDefault="00F532F8" w:rsidP="00F971B5">
            <w:pPr>
              <w:pStyle w:val="1"/>
              <w:keepNext w:val="0"/>
              <w:widowControl w:val="0"/>
              <w:numPr>
                <w:ilvl w:val="0"/>
                <w:numId w:val="0"/>
              </w:numPr>
              <w:jc w:val="center"/>
              <w:rPr>
                <w:ins w:id="273" w:author="Бердикулов Марат Серикович" w:date="2025-03-10T11:51:00Z"/>
                <w:rFonts w:ascii="Tahoma" w:hAnsi="Tahoma" w:cs="Tahoma"/>
                <w:sz w:val="20"/>
                <w:szCs w:val="22"/>
              </w:rPr>
            </w:pPr>
            <w:ins w:id="274" w:author="Бердикулов Марат Серикович" w:date="2025-03-10T11:51:00Z">
              <w:r w:rsidRPr="004D2F2B">
                <w:rPr>
                  <w:rFonts w:ascii="Tahoma" w:hAnsi="Tahoma" w:cs="Tahoma"/>
                  <w:sz w:val="20"/>
                  <w:szCs w:val="22"/>
                </w:rPr>
                <w:t xml:space="preserve">Контурное взрывание, </w:t>
              </w:r>
              <w:proofErr w:type="spellStart"/>
              <w:r w:rsidRPr="004D2F2B">
                <w:rPr>
                  <w:rFonts w:ascii="Tahoma" w:hAnsi="Tahoma" w:cs="Tahoma"/>
                  <w:sz w:val="20"/>
                  <w:szCs w:val="22"/>
                </w:rPr>
                <w:t>м.п</w:t>
              </w:r>
              <w:proofErr w:type="spellEnd"/>
            </w:ins>
          </w:p>
        </w:tc>
        <w:tc>
          <w:tcPr>
            <w:tcW w:w="1559" w:type="dxa"/>
            <w:vAlign w:val="center"/>
          </w:tcPr>
          <w:p w14:paraId="38ED39E2" w14:textId="77777777" w:rsidR="00F532F8" w:rsidRPr="004D2F2B" w:rsidRDefault="00F532F8" w:rsidP="00F971B5">
            <w:pPr>
              <w:jc w:val="center"/>
              <w:outlineLvl w:val="0"/>
              <w:rPr>
                <w:ins w:id="275" w:author="Бердикулов Марат Серикович" w:date="2025-03-10T11:51:00Z"/>
                <w:rFonts w:ascii="Tahoma" w:hAnsi="Tahoma" w:cs="Tahoma"/>
              </w:rPr>
            </w:pPr>
            <w:ins w:id="276" w:author="Бердикулов Марат Серикович" w:date="2025-03-10T11:51:00Z">
              <w:r w:rsidRPr="004D2F2B">
                <w:rPr>
                  <w:rFonts w:ascii="Tahoma" w:hAnsi="Tahoma" w:cs="Tahoma"/>
                </w:rPr>
                <w:t>16 640</w:t>
              </w:r>
            </w:ins>
          </w:p>
        </w:tc>
        <w:tc>
          <w:tcPr>
            <w:tcW w:w="1559" w:type="dxa"/>
            <w:vAlign w:val="center"/>
          </w:tcPr>
          <w:p w14:paraId="7FD2788D" w14:textId="77777777" w:rsidR="00F532F8" w:rsidRPr="004D2F2B" w:rsidRDefault="00F532F8" w:rsidP="00F971B5">
            <w:pPr>
              <w:jc w:val="center"/>
              <w:outlineLvl w:val="0"/>
              <w:rPr>
                <w:ins w:id="277" w:author="Бердикулов Марат Серикович" w:date="2025-03-10T11:51:00Z"/>
                <w:rFonts w:ascii="Tahoma" w:hAnsi="Tahoma" w:cs="Tahoma"/>
              </w:rPr>
            </w:pPr>
            <w:ins w:id="278" w:author="Бердикулов Марат Серикович" w:date="2025-03-10T11:51:00Z">
              <w:r w:rsidRPr="00C13D0F">
                <w:rPr>
                  <w:rFonts w:ascii="Tahoma" w:hAnsi="Tahoma" w:cs="Tahoma"/>
                </w:rPr>
                <w:t>16</w:t>
              </w:r>
              <w:r>
                <w:rPr>
                  <w:rFonts w:ascii="Tahoma" w:hAnsi="Tahoma" w:cs="Tahoma"/>
                </w:rPr>
                <w:t xml:space="preserve"> </w:t>
              </w:r>
              <w:r w:rsidRPr="00C13D0F">
                <w:rPr>
                  <w:rFonts w:ascii="Tahoma" w:hAnsi="Tahoma" w:cs="Tahoma"/>
                </w:rPr>
                <w:t>842</w:t>
              </w:r>
            </w:ins>
          </w:p>
        </w:tc>
        <w:tc>
          <w:tcPr>
            <w:tcW w:w="1418" w:type="dxa"/>
            <w:vAlign w:val="center"/>
          </w:tcPr>
          <w:p w14:paraId="4867B72D" w14:textId="77777777" w:rsidR="00F532F8" w:rsidRPr="004D2F2B" w:rsidRDefault="00F532F8" w:rsidP="00F971B5">
            <w:pPr>
              <w:jc w:val="center"/>
              <w:outlineLvl w:val="0"/>
              <w:rPr>
                <w:ins w:id="279" w:author="Бердикулов Марат Серикович" w:date="2025-03-10T11:51:00Z"/>
                <w:rFonts w:ascii="Tahoma" w:hAnsi="Tahoma" w:cs="Tahoma"/>
              </w:rPr>
            </w:pPr>
            <w:ins w:id="280" w:author="Бердикулов Марат Серикович" w:date="2025-03-10T11:51:00Z">
              <w:r w:rsidRPr="00C13D0F">
                <w:rPr>
                  <w:rFonts w:ascii="Tahoma" w:hAnsi="Tahoma" w:cs="Tahoma"/>
                </w:rPr>
                <w:t>20812</w:t>
              </w:r>
            </w:ins>
          </w:p>
        </w:tc>
        <w:tc>
          <w:tcPr>
            <w:tcW w:w="1559" w:type="dxa"/>
            <w:vAlign w:val="center"/>
          </w:tcPr>
          <w:p w14:paraId="4DEB2039" w14:textId="77777777" w:rsidR="00F532F8" w:rsidRPr="004D2F2B" w:rsidRDefault="00F532F8" w:rsidP="00F971B5">
            <w:pPr>
              <w:jc w:val="center"/>
              <w:outlineLvl w:val="0"/>
              <w:rPr>
                <w:ins w:id="281" w:author="Бердикулов Марат Серикович" w:date="2025-03-10T11:51:00Z"/>
                <w:rFonts w:ascii="Tahoma" w:hAnsi="Tahoma" w:cs="Tahoma"/>
              </w:rPr>
            </w:pPr>
            <w:ins w:id="282" w:author="Бердикулов Марат Серикович" w:date="2025-03-10T11:51:00Z">
              <w:r w:rsidRPr="00C13D0F">
                <w:rPr>
                  <w:rFonts w:ascii="Tahoma" w:hAnsi="Tahoma" w:cs="Tahoma"/>
                </w:rPr>
                <w:t>54 294</w:t>
              </w:r>
            </w:ins>
          </w:p>
        </w:tc>
      </w:tr>
      <w:tr w:rsidR="00F532F8" w:rsidRPr="004D2F2B" w14:paraId="51309ED1" w14:textId="77777777" w:rsidTr="00F971B5">
        <w:trPr>
          <w:trHeight w:val="179"/>
          <w:ins w:id="283" w:author="Бердикулов Марат Серикович" w:date="2025-03-10T11:51:00Z"/>
        </w:trPr>
        <w:tc>
          <w:tcPr>
            <w:tcW w:w="9497" w:type="dxa"/>
            <w:gridSpan w:val="5"/>
            <w:vAlign w:val="center"/>
          </w:tcPr>
          <w:p w14:paraId="453D0689" w14:textId="77777777" w:rsidR="00F532F8" w:rsidRPr="004D2F2B" w:rsidRDefault="00F532F8" w:rsidP="00F971B5">
            <w:pPr>
              <w:jc w:val="center"/>
              <w:outlineLvl w:val="0"/>
              <w:rPr>
                <w:ins w:id="284" w:author="Бердикулов Марат Серикович" w:date="2025-03-10T11:51:00Z"/>
                <w:rFonts w:ascii="Tahoma" w:hAnsi="Tahoma" w:cs="Tahoma"/>
              </w:rPr>
            </w:pPr>
            <w:ins w:id="285" w:author="Бердикулов Марат Серикович" w:date="2025-03-10T11:51:00Z">
              <w:r w:rsidRPr="004D2F2B">
                <w:rPr>
                  <w:rFonts w:ascii="Tahoma" w:hAnsi="Tahoma" w:cs="Tahoma"/>
                </w:rPr>
                <w:t>Итого по Лоту №1 и Лот №2</w:t>
              </w:r>
            </w:ins>
          </w:p>
        </w:tc>
      </w:tr>
      <w:tr w:rsidR="00F532F8" w:rsidRPr="004D2F2B" w14:paraId="13C02DD6" w14:textId="77777777" w:rsidTr="00F971B5">
        <w:trPr>
          <w:trHeight w:val="567"/>
          <w:ins w:id="286" w:author="Бердикулов Марат Серикович" w:date="2025-03-10T11:51:00Z"/>
        </w:trPr>
        <w:tc>
          <w:tcPr>
            <w:tcW w:w="3402" w:type="dxa"/>
            <w:vAlign w:val="center"/>
          </w:tcPr>
          <w:p w14:paraId="5149AB17" w14:textId="77777777" w:rsidR="00F532F8" w:rsidRPr="004D2F2B" w:rsidRDefault="00F532F8" w:rsidP="00F971B5">
            <w:pPr>
              <w:pStyle w:val="1"/>
              <w:keepNext w:val="0"/>
              <w:widowControl w:val="0"/>
              <w:numPr>
                <w:ilvl w:val="0"/>
                <w:numId w:val="0"/>
              </w:numPr>
              <w:jc w:val="center"/>
              <w:rPr>
                <w:ins w:id="287" w:author="Бердикулов Марат Серикович" w:date="2025-03-10T11:51:00Z"/>
                <w:rFonts w:ascii="Tahoma" w:hAnsi="Tahoma" w:cs="Tahoma"/>
                <w:sz w:val="20"/>
                <w:szCs w:val="22"/>
              </w:rPr>
            </w:pPr>
            <w:ins w:id="288" w:author="Бердикулов Марат Серикович" w:date="2025-03-10T11:51:00Z">
              <w:r w:rsidRPr="004D2F2B">
                <w:rPr>
                  <w:rFonts w:ascii="Tahoma" w:hAnsi="Tahoma" w:cs="Tahoma"/>
                  <w:sz w:val="20"/>
                  <w:szCs w:val="22"/>
                </w:rPr>
                <w:t xml:space="preserve">Объёмы взрывных работ, </w:t>
              </w:r>
              <w:proofErr w:type="spellStart"/>
              <w:r w:rsidRPr="004D2F2B">
                <w:rPr>
                  <w:rFonts w:ascii="Tahoma" w:hAnsi="Tahoma" w:cs="Tahoma"/>
                  <w:sz w:val="20"/>
                  <w:szCs w:val="22"/>
                </w:rPr>
                <w:t>тыс</w:t>
              </w:r>
              <w:proofErr w:type="spellEnd"/>
              <w:r w:rsidRPr="004D2F2B">
                <w:rPr>
                  <w:rFonts w:ascii="Tahoma" w:hAnsi="Tahoma" w:cs="Tahoma"/>
                  <w:sz w:val="20"/>
                  <w:szCs w:val="22"/>
                </w:rPr>
                <w:t xml:space="preserve"> м3</w:t>
              </w:r>
            </w:ins>
          </w:p>
        </w:tc>
        <w:tc>
          <w:tcPr>
            <w:tcW w:w="1559" w:type="dxa"/>
            <w:vAlign w:val="center"/>
          </w:tcPr>
          <w:p w14:paraId="1235722A" w14:textId="77777777" w:rsidR="00F532F8" w:rsidRPr="004D2F2B" w:rsidRDefault="00F532F8" w:rsidP="00F971B5">
            <w:pPr>
              <w:jc w:val="center"/>
              <w:rPr>
                <w:ins w:id="289" w:author="Бердикулов Марат Серикович" w:date="2025-03-10T11:51:00Z"/>
                <w:rFonts w:ascii="Tahoma" w:hAnsi="Tahoma" w:cs="Tahoma"/>
              </w:rPr>
            </w:pPr>
            <w:ins w:id="290" w:author="Бердикулов Марат Серикович" w:date="2025-03-10T11:51:00Z">
              <w:r w:rsidRPr="00BB502C">
                <w:rPr>
                  <w:rFonts w:ascii="Tahoma" w:hAnsi="Tahoma" w:cs="Tahoma"/>
                </w:rPr>
                <w:t>30 338</w:t>
              </w:r>
            </w:ins>
          </w:p>
        </w:tc>
        <w:tc>
          <w:tcPr>
            <w:tcW w:w="1559" w:type="dxa"/>
            <w:vAlign w:val="center"/>
          </w:tcPr>
          <w:p w14:paraId="276982CF" w14:textId="77777777" w:rsidR="00F532F8" w:rsidRPr="004D2F2B" w:rsidRDefault="00F532F8" w:rsidP="00F971B5">
            <w:pPr>
              <w:jc w:val="center"/>
              <w:rPr>
                <w:ins w:id="291" w:author="Бердикулов Марат Серикович" w:date="2025-03-10T11:51:00Z"/>
                <w:rFonts w:ascii="Tahoma" w:hAnsi="Tahoma" w:cs="Tahoma"/>
              </w:rPr>
            </w:pPr>
            <w:ins w:id="292" w:author="Бердикулов Марат Серикович" w:date="2025-03-10T11:51:00Z">
              <w:r w:rsidRPr="00BB502C">
                <w:rPr>
                  <w:rFonts w:ascii="Tahoma" w:hAnsi="Tahoma" w:cs="Tahoma"/>
                </w:rPr>
                <w:t>30 374</w:t>
              </w:r>
            </w:ins>
          </w:p>
        </w:tc>
        <w:tc>
          <w:tcPr>
            <w:tcW w:w="1418" w:type="dxa"/>
            <w:vAlign w:val="center"/>
          </w:tcPr>
          <w:p w14:paraId="15CC18F7" w14:textId="77777777" w:rsidR="00F532F8" w:rsidRPr="004D2F2B" w:rsidRDefault="00F532F8" w:rsidP="00F971B5">
            <w:pPr>
              <w:jc w:val="center"/>
              <w:rPr>
                <w:ins w:id="293" w:author="Бердикулов Марат Серикович" w:date="2025-03-10T11:51:00Z"/>
                <w:rFonts w:ascii="Tahoma" w:hAnsi="Tahoma" w:cs="Tahoma"/>
              </w:rPr>
            </w:pPr>
            <w:ins w:id="294" w:author="Бердикулов Марат Серикович" w:date="2025-03-10T11:51:00Z">
              <w:r w:rsidRPr="00BB502C">
                <w:rPr>
                  <w:rFonts w:ascii="Tahoma" w:hAnsi="Tahoma" w:cs="Tahoma"/>
                </w:rPr>
                <w:t>30 813</w:t>
              </w:r>
            </w:ins>
          </w:p>
        </w:tc>
        <w:tc>
          <w:tcPr>
            <w:tcW w:w="1559" w:type="dxa"/>
            <w:vAlign w:val="center"/>
          </w:tcPr>
          <w:p w14:paraId="51E6866F" w14:textId="77777777" w:rsidR="00F532F8" w:rsidRPr="004D2F2B" w:rsidRDefault="00F532F8" w:rsidP="00F971B5">
            <w:pPr>
              <w:jc w:val="center"/>
              <w:rPr>
                <w:ins w:id="295" w:author="Бердикулов Марат Серикович" w:date="2025-03-10T11:51:00Z"/>
                <w:rFonts w:ascii="Tahoma" w:hAnsi="Tahoma" w:cs="Tahoma"/>
              </w:rPr>
            </w:pPr>
            <w:ins w:id="296" w:author="Бердикулов Марат Серикович" w:date="2025-03-10T11:51:00Z">
              <w:r w:rsidRPr="00C13D0F">
                <w:rPr>
                  <w:rFonts w:ascii="Tahoma" w:hAnsi="Tahoma" w:cs="Tahoma"/>
                </w:rPr>
                <w:t>91 525</w:t>
              </w:r>
            </w:ins>
          </w:p>
        </w:tc>
      </w:tr>
      <w:tr w:rsidR="00F532F8" w:rsidRPr="004D2F2B" w14:paraId="2AA40DEB" w14:textId="77777777" w:rsidTr="00F971B5">
        <w:trPr>
          <w:trHeight w:val="567"/>
          <w:ins w:id="297" w:author="Бердикулов Марат Серикович" w:date="2025-03-10T11:51:00Z"/>
        </w:trPr>
        <w:tc>
          <w:tcPr>
            <w:tcW w:w="3402" w:type="dxa"/>
            <w:vAlign w:val="center"/>
          </w:tcPr>
          <w:p w14:paraId="4EAB3898" w14:textId="77777777" w:rsidR="00F532F8" w:rsidRPr="004D2F2B" w:rsidRDefault="00F532F8" w:rsidP="00F971B5">
            <w:pPr>
              <w:pStyle w:val="1"/>
              <w:keepNext w:val="0"/>
              <w:widowControl w:val="0"/>
              <w:numPr>
                <w:ilvl w:val="0"/>
                <w:numId w:val="0"/>
              </w:numPr>
              <w:jc w:val="center"/>
              <w:rPr>
                <w:ins w:id="298" w:author="Бердикулов Марат Серикович" w:date="2025-03-10T11:51:00Z"/>
                <w:rFonts w:ascii="Tahoma" w:hAnsi="Tahoma" w:cs="Tahoma"/>
                <w:sz w:val="20"/>
                <w:szCs w:val="22"/>
              </w:rPr>
            </w:pPr>
            <w:ins w:id="299" w:author="Бердикулов Марат Серикович" w:date="2025-03-10T11:51:00Z">
              <w:r w:rsidRPr="004D2F2B">
                <w:rPr>
                  <w:rFonts w:ascii="Tahoma" w:hAnsi="Tahoma" w:cs="Tahoma"/>
                  <w:sz w:val="20"/>
                  <w:szCs w:val="22"/>
                </w:rPr>
                <w:t xml:space="preserve">Контурное взрывание, </w:t>
              </w:r>
              <w:proofErr w:type="spellStart"/>
              <w:r w:rsidRPr="004D2F2B">
                <w:rPr>
                  <w:rFonts w:ascii="Tahoma" w:hAnsi="Tahoma" w:cs="Tahoma"/>
                  <w:sz w:val="20"/>
                  <w:szCs w:val="22"/>
                </w:rPr>
                <w:t>м.п</w:t>
              </w:r>
              <w:proofErr w:type="spellEnd"/>
            </w:ins>
          </w:p>
        </w:tc>
        <w:tc>
          <w:tcPr>
            <w:tcW w:w="1559" w:type="dxa"/>
            <w:vAlign w:val="center"/>
          </w:tcPr>
          <w:p w14:paraId="19A6EE7F" w14:textId="77777777" w:rsidR="00F532F8" w:rsidRPr="004D2F2B" w:rsidRDefault="00F532F8" w:rsidP="00F971B5">
            <w:pPr>
              <w:jc w:val="center"/>
              <w:rPr>
                <w:ins w:id="300" w:author="Бердикулов Марат Серикович" w:date="2025-03-10T11:51:00Z"/>
                <w:rFonts w:ascii="Tahoma" w:hAnsi="Tahoma" w:cs="Tahoma"/>
              </w:rPr>
            </w:pPr>
            <w:ins w:id="301" w:author="Бердикулов Марат Серикович" w:date="2025-03-10T11:51:00Z">
              <w:r w:rsidRPr="00C13D0F">
                <w:rPr>
                  <w:rFonts w:ascii="Tahoma" w:hAnsi="Tahoma" w:cs="Tahoma"/>
                </w:rPr>
                <w:t>45</w:t>
              </w:r>
              <w:r>
                <w:rPr>
                  <w:rFonts w:ascii="Tahoma" w:hAnsi="Tahoma" w:cs="Tahoma"/>
                </w:rPr>
                <w:t xml:space="preserve"> </w:t>
              </w:r>
              <w:r w:rsidRPr="00C13D0F">
                <w:rPr>
                  <w:rFonts w:ascii="Tahoma" w:hAnsi="Tahoma" w:cs="Tahoma"/>
                </w:rPr>
                <w:t>072</w:t>
              </w:r>
            </w:ins>
          </w:p>
        </w:tc>
        <w:tc>
          <w:tcPr>
            <w:tcW w:w="1559" w:type="dxa"/>
            <w:vAlign w:val="center"/>
          </w:tcPr>
          <w:p w14:paraId="3418385B" w14:textId="77777777" w:rsidR="00F532F8" w:rsidRPr="004D2F2B" w:rsidRDefault="00F532F8" w:rsidP="00F971B5">
            <w:pPr>
              <w:jc w:val="center"/>
              <w:rPr>
                <w:ins w:id="302" w:author="Бердикулов Марат Серикович" w:date="2025-03-10T11:51:00Z"/>
                <w:rFonts w:ascii="Tahoma" w:hAnsi="Tahoma" w:cs="Tahoma"/>
              </w:rPr>
            </w:pPr>
            <w:ins w:id="303" w:author="Бердикулов Марат Серикович" w:date="2025-03-10T11:51:00Z">
              <w:r w:rsidRPr="00C13D0F">
                <w:rPr>
                  <w:rFonts w:ascii="Tahoma" w:hAnsi="Tahoma" w:cs="Tahoma"/>
                </w:rPr>
                <w:t>45</w:t>
              </w:r>
              <w:r>
                <w:rPr>
                  <w:rFonts w:ascii="Tahoma" w:hAnsi="Tahoma" w:cs="Tahoma"/>
                </w:rPr>
                <w:t xml:space="preserve"> </w:t>
              </w:r>
              <w:r w:rsidRPr="00C13D0F">
                <w:rPr>
                  <w:rFonts w:ascii="Tahoma" w:hAnsi="Tahoma" w:cs="Tahoma"/>
                </w:rPr>
                <w:t>083</w:t>
              </w:r>
            </w:ins>
          </w:p>
        </w:tc>
        <w:tc>
          <w:tcPr>
            <w:tcW w:w="1418" w:type="dxa"/>
            <w:vAlign w:val="center"/>
          </w:tcPr>
          <w:p w14:paraId="2036DA12" w14:textId="77777777" w:rsidR="00F532F8" w:rsidRPr="004D2F2B" w:rsidRDefault="00F532F8" w:rsidP="00F971B5">
            <w:pPr>
              <w:jc w:val="center"/>
              <w:rPr>
                <w:ins w:id="304" w:author="Бердикулов Марат Серикович" w:date="2025-03-10T11:51:00Z"/>
                <w:rFonts w:ascii="Tahoma" w:hAnsi="Tahoma" w:cs="Tahoma"/>
              </w:rPr>
            </w:pPr>
            <w:ins w:id="305" w:author="Бердикулов Марат Серикович" w:date="2025-03-10T11:51:00Z">
              <w:r w:rsidRPr="00C13D0F">
                <w:rPr>
                  <w:rFonts w:ascii="Tahoma" w:hAnsi="Tahoma" w:cs="Tahoma"/>
                </w:rPr>
                <w:t>44</w:t>
              </w:r>
              <w:r>
                <w:rPr>
                  <w:rFonts w:ascii="Tahoma" w:hAnsi="Tahoma" w:cs="Tahoma"/>
                </w:rPr>
                <w:t xml:space="preserve"> </w:t>
              </w:r>
              <w:r w:rsidRPr="00C13D0F">
                <w:rPr>
                  <w:rFonts w:ascii="Tahoma" w:hAnsi="Tahoma" w:cs="Tahoma"/>
                </w:rPr>
                <w:t>878</w:t>
              </w:r>
            </w:ins>
          </w:p>
        </w:tc>
        <w:tc>
          <w:tcPr>
            <w:tcW w:w="1559" w:type="dxa"/>
            <w:vAlign w:val="center"/>
          </w:tcPr>
          <w:p w14:paraId="7358A44D" w14:textId="77777777" w:rsidR="00F532F8" w:rsidRPr="004D2F2B" w:rsidRDefault="00F532F8" w:rsidP="00F971B5">
            <w:pPr>
              <w:jc w:val="center"/>
              <w:rPr>
                <w:ins w:id="306" w:author="Бердикулов Марат Серикович" w:date="2025-03-10T11:51:00Z"/>
                <w:rFonts w:ascii="Tahoma" w:hAnsi="Tahoma" w:cs="Tahoma"/>
              </w:rPr>
            </w:pPr>
            <w:ins w:id="307" w:author="Бердикулов Марат Серикович" w:date="2025-03-10T11:51:00Z">
              <w:r w:rsidRPr="00C13D0F">
                <w:rPr>
                  <w:rFonts w:ascii="Tahoma" w:hAnsi="Tahoma" w:cs="Tahoma"/>
                </w:rPr>
                <w:t>135</w:t>
              </w:r>
              <w:r>
                <w:rPr>
                  <w:rFonts w:ascii="Tahoma" w:hAnsi="Tahoma" w:cs="Tahoma"/>
                </w:rPr>
                <w:t xml:space="preserve"> </w:t>
              </w:r>
              <w:r w:rsidRPr="00C13D0F">
                <w:rPr>
                  <w:rFonts w:ascii="Tahoma" w:hAnsi="Tahoma" w:cs="Tahoma"/>
                </w:rPr>
                <w:t>033</w:t>
              </w:r>
            </w:ins>
          </w:p>
        </w:tc>
      </w:tr>
    </w:tbl>
    <w:p w14:paraId="55481FF5" w14:textId="7E6FB4B6" w:rsidR="00EC24C2" w:rsidRPr="004D2F2B" w:rsidRDefault="00EC24C2">
      <w:pPr>
        <w:tabs>
          <w:tab w:val="left" w:pos="1230"/>
        </w:tabs>
        <w:pPrChange w:id="308" w:author="Бердикулов Марат Серикович" w:date="2025-03-10T11:51:00Z">
          <w:pPr/>
        </w:pPrChange>
      </w:pPr>
    </w:p>
    <w:p w14:paraId="2E42896F" w14:textId="499F31E1" w:rsidR="00EC24C2" w:rsidRPr="004D2F2B" w:rsidRDefault="00EC24C2" w:rsidP="00EC24C2"/>
    <w:p w14:paraId="7B49544F" w14:textId="47345728" w:rsidR="00EC24C2" w:rsidRPr="004D2F2B" w:rsidRDefault="00EC24C2" w:rsidP="00EC24C2"/>
    <w:p w14:paraId="3E006822" w14:textId="30A7A895" w:rsidR="00EC24C2" w:rsidRPr="004D2F2B" w:rsidRDefault="00EC24C2" w:rsidP="00EC24C2"/>
    <w:p w14:paraId="2AFB39DE" w14:textId="02E7B60B" w:rsidR="00EC24C2" w:rsidRPr="004D2F2B" w:rsidRDefault="00EC24C2" w:rsidP="00EC24C2"/>
    <w:p w14:paraId="0E3F86E9" w14:textId="362753FE" w:rsidR="00EC24C2" w:rsidRPr="004D2F2B" w:rsidRDefault="00EC24C2" w:rsidP="00EC24C2"/>
    <w:p w14:paraId="1DCDFC5C" w14:textId="02571B09" w:rsidR="00EC24C2" w:rsidRPr="004D2F2B" w:rsidRDefault="00EC24C2" w:rsidP="00EC24C2"/>
    <w:p w14:paraId="62B4D1EE" w14:textId="4DE67101" w:rsidR="00EC24C2" w:rsidRPr="004D2F2B" w:rsidRDefault="00EC24C2" w:rsidP="00EC24C2"/>
    <w:p w14:paraId="1C8A002B" w14:textId="75352C10" w:rsidR="00EC24C2" w:rsidRPr="004D2F2B" w:rsidRDefault="00EC24C2" w:rsidP="00EC24C2"/>
    <w:p w14:paraId="13E855BB" w14:textId="532D9A69" w:rsidR="00EC24C2" w:rsidRPr="004D2F2B" w:rsidRDefault="00EC24C2" w:rsidP="00EC24C2"/>
    <w:p w14:paraId="17897FD2" w14:textId="10F94E52" w:rsidR="00EC24C2" w:rsidRPr="004D2F2B" w:rsidRDefault="00EC24C2" w:rsidP="00EC24C2"/>
    <w:p w14:paraId="473E47A7" w14:textId="3B4F9D6C" w:rsidR="00EC24C2" w:rsidRPr="004D2F2B" w:rsidRDefault="00EC24C2" w:rsidP="00EC24C2"/>
    <w:p w14:paraId="78570435" w14:textId="3D496C80" w:rsidR="00EC24C2" w:rsidRPr="004D2F2B" w:rsidRDefault="00EC24C2" w:rsidP="00EC24C2"/>
    <w:p w14:paraId="44D43F18" w14:textId="1D855855" w:rsidR="00EC24C2" w:rsidRPr="004D2F2B" w:rsidRDefault="00EC24C2" w:rsidP="00EC24C2"/>
    <w:p w14:paraId="1F9A7BD7" w14:textId="048D9B1C" w:rsidR="00EC24C2" w:rsidRPr="004D2F2B" w:rsidRDefault="00EC24C2" w:rsidP="00EC24C2"/>
    <w:p w14:paraId="478436E5" w14:textId="363AD219" w:rsidR="00EC24C2" w:rsidRPr="004D2F2B" w:rsidRDefault="00EC24C2" w:rsidP="00EC24C2"/>
    <w:p w14:paraId="099AD9EF" w14:textId="14A758EE" w:rsidR="00EC24C2" w:rsidRPr="004D2F2B" w:rsidRDefault="00EC24C2" w:rsidP="00EC24C2"/>
    <w:p w14:paraId="730B514A" w14:textId="143A71E1" w:rsidR="00EC24C2" w:rsidRPr="004D2F2B" w:rsidRDefault="00EC24C2" w:rsidP="00EC24C2"/>
    <w:p w14:paraId="212F9118" w14:textId="38DDFCB8" w:rsidR="00EC24C2" w:rsidRPr="004D2F2B" w:rsidRDefault="00EC24C2" w:rsidP="00EC24C2"/>
    <w:p w14:paraId="3734DEC2" w14:textId="02528FFF" w:rsidR="00EC24C2" w:rsidRPr="004D2F2B" w:rsidRDefault="00EC24C2" w:rsidP="00EC24C2"/>
    <w:p w14:paraId="346AE31C" w14:textId="039768DE" w:rsidR="00EC24C2" w:rsidRPr="004D2F2B" w:rsidRDefault="00EC24C2" w:rsidP="00EC24C2"/>
    <w:p w14:paraId="629EBFE6" w14:textId="7F34BDAE" w:rsidR="00EC24C2" w:rsidRPr="004D2F2B" w:rsidRDefault="00EC24C2" w:rsidP="00EC24C2"/>
    <w:p w14:paraId="255DC854" w14:textId="19DB0BC5" w:rsidR="00EC24C2" w:rsidRPr="004D2F2B" w:rsidRDefault="00EC24C2" w:rsidP="00EC24C2"/>
    <w:p w14:paraId="035F4276" w14:textId="78855DB0" w:rsidR="00EC24C2" w:rsidRPr="004D2F2B" w:rsidRDefault="00EC24C2" w:rsidP="00EC24C2"/>
    <w:p w14:paraId="2F682B50" w14:textId="4A527800" w:rsidR="00EC24C2" w:rsidRPr="004D2F2B" w:rsidRDefault="00EC24C2" w:rsidP="00EC24C2"/>
    <w:p w14:paraId="58D26CF8" w14:textId="1BAB3F30" w:rsidR="00EC24C2" w:rsidRPr="004D2F2B" w:rsidRDefault="00EC24C2" w:rsidP="00EC24C2"/>
    <w:p w14:paraId="13A3C6CB" w14:textId="0D0E0F9F" w:rsidR="00EC24C2" w:rsidRPr="004D2F2B" w:rsidRDefault="00EC24C2" w:rsidP="00EC24C2"/>
    <w:p w14:paraId="6F7A113D" w14:textId="38F44021" w:rsidR="00EC24C2" w:rsidRPr="004D2F2B" w:rsidRDefault="00EC24C2" w:rsidP="00EC24C2"/>
    <w:p w14:paraId="0D4D0C48" w14:textId="5FDCD4E9" w:rsidR="00EC24C2" w:rsidRPr="004D2F2B" w:rsidRDefault="00EC24C2" w:rsidP="00EC24C2"/>
    <w:p w14:paraId="35E0D5AC" w14:textId="0D71F7F6" w:rsidR="00EC24C2" w:rsidRPr="004D2F2B" w:rsidRDefault="00EC24C2" w:rsidP="00EC24C2"/>
    <w:p w14:paraId="68424EFD" w14:textId="52DD29B5" w:rsidR="00EC24C2" w:rsidRPr="004D2F2B" w:rsidRDefault="00EC24C2" w:rsidP="00EC24C2"/>
    <w:p w14:paraId="0995F0E1" w14:textId="58469F55" w:rsidR="00EC24C2" w:rsidRPr="004D2F2B" w:rsidRDefault="00EC24C2" w:rsidP="00EC24C2"/>
    <w:p w14:paraId="285B778B" w14:textId="5805C60B" w:rsidR="00EC24C2" w:rsidRPr="004D2F2B" w:rsidRDefault="00EC24C2" w:rsidP="00EC24C2"/>
    <w:p w14:paraId="708B76D3" w14:textId="315A6CE5" w:rsidR="00EC24C2" w:rsidRPr="004D2F2B" w:rsidRDefault="00EC24C2" w:rsidP="00EC24C2"/>
    <w:p w14:paraId="75106AEC" w14:textId="11E2E8DB" w:rsidR="00EC24C2" w:rsidRPr="004D2F2B" w:rsidRDefault="00EC24C2" w:rsidP="00EC24C2"/>
    <w:p w14:paraId="64ED1E54" w14:textId="77777777" w:rsidR="004D2F2B" w:rsidRDefault="004D2F2B" w:rsidP="00EC24C2">
      <w:pPr>
        <w:sectPr w:rsidR="004D2F2B" w:rsidSect="004D2F2B">
          <w:footerReference w:type="default" r:id="rId11"/>
          <w:pgSz w:w="11906" w:h="16838"/>
          <w:pgMar w:top="1134" w:right="851" w:bottom="1134" w:left="851" w:header="709" w:footer="709" w:gutter="0"/>
          <w:cols w:space="708"/>
          <w:titlePg/>
          <w:docGrid w:linePitch="360"/>
        </w:sectPr>
      </w:pPr>
    </w:p>
    <w:p w14:paraId="4A6954CA" w14:textId="5FF53F2E" w:rsidR="00EC24C2" w:rsidRPr="004D2F2B" w:rsidRDefault="00EC24C2" w:rsidP="00EC24C2">
      <w:pPr>
        <w:widowControl w:val="0"/>
        <w:shd w:val="clear" w:color="auto" w:fill="FFFFFF" w:themeFill="background1"/>
        <w:ind w:right="281"/>
        <w:jc w:val="right"/>
        <w:rPr>
          <w:b/>
        </w:rPr>
      </w:pPr>
      <w:r w:rsidRPr="004D2F2B">
        <w:rPr>
          <w:b/>
        </w:rPr>
        <w:lastRenderedPageBreak/>
        <w:t xml:space="preserve">Приложение № </w:t>
      </w:r>
      <w:r w:rsidR="0045166F">
        <w:rPr>
          <w:b/>
        </w:rPr>
        <w:t>2</w:t>
      </w:r>
    </w:p>
    <w:p w14:paraId="45E6A7B8" w14:textId="77777777" w:rsidR="00EC24C2" w:rsidRPr="004D2F2B" w:rsidRDefault="00EC24C2" w:rsidP="00EC24C2">
      <w:pPr>
        <w:ind w:firstLine="709"/>
        <w:jc w:val="center"/>
      </w:pPr>
      <w:bookmarkStart w:id="309" w:name="_Приложение_Б_"/>
      <w:bookmarkStart w:id="310" w:name="_Toc514347710"/>
      <w:bookmarkStart w:id="311" w:name="_Toc514833416"/>
      <w:bookmarkEnd w:id="309"/>
      <w:r w:rsidRPr="004D2F2B">
        <w:t>ТРЕБОВАНИЯ</w:t>
      </w:r>
      <w:bookmarkEnd w:id="310"/>
      <w:bookmarkEnd w:id="311"/>
    </w:p>
    <w:p w14:paraId="3CBD0B9F" w14:textId="77777777" w:rsidR="00EC24C2" w:rsidRPr="004D2F2B" w:rsidRDefault="00EC24C2" w:rsidP="00EC24C2">
      <w:pPr>
        <w:ind w:firstLine="709"/>
        <w:jc w:val="center"/>
      </w:pPr>
      <w:r w:rsidRPr="004D2F2B">
        <w:t xml:space="preserve">в области </w:t>
      </w:r>
      <w:proofErr w:type="spellStart"/>
      <w:r w:rsidRPr="004D2F2B">
        <w:t>ПБиОТ</w:t>
      </w:r>
      <w:proofErr w:type="spellEnd"/>
      <w:r w:rsidRPr="004D2F2B">
        <w:t xml:space="preserve"> для Подрядчика</w:t>
      </w:r>
    </w:p>
    <w:p w14:paraId="669DF95F" w14:textId="098F6BD0" w:rsidR="00EC24C2" w:rsidRPr="004D2F2B" w:rsidRDefault="00EC24C2" w:rsidP="00EC24C2">
      <w:pPr>
        <w:jc w:val="both"/>
      </w:pPr>
    </w:p>
    <w:tbl>
      <w:tblPr>
        <w:tblStyle w:val="110"/>
        <w:tblpPr w:leftFromText="180" w:rightFromText="180" w:vertAnchor="text" w:tblpX="279" w:tblpY="100"/>
        <w:tblW w:w="4725" w:type="pct"/>
        <w:tblLook w:val="04A0" w:firstRow="1" w:lastRow="0" w:firstColumn="1" w:lastColumn="0" w:noHBand="0" w:noVBand="1"/>
      </w:tblPr>
      <w:tblGrid>
        <w:gridCol w:w="3845"/>
        <w:gridCol w:w="5788"/>
      </w:tblGrid>
      <w:tr w:rsidR="00EC24C2" w:rsidRPr="004D2F2B" w14:paraId="1766AF78" w14:textId="77777777" w:rsidTr="00EC24C2">
        <w:trPr>
          <w:trHeight w:val="453"/>
        </w:trPr>
        <w:tc>
          <w:tcPr>
            <w:tcW w:w="1996" w:type="pct"/>
            <w:vAlign w:val="center"/>
          </w:tcPr>
          <w:p w14:paraId="55749B29" w14:textId="77777777" w:rsidR="00EC24C2" w:rsidRPr="004D2F2B" w:rsidRDefault="00EC24C2" w:rsidP="00EC24C2">
            <w:pPr>
              <w:keepNext/>
              <w:tabs>
                <w:tab w:val="center" w:pos="7230"/>
              </w:tabs>
              <w:rPr>
                <w:rFonts w:eastAsia="Times New Roman"/>
                <w:bCs/>
              </w:rPr>
            </w:pPr>
            <w:r w:rsidRPr="004D2F2B">
              <w:rPr>
                <w:rFonts w:eastAsia="Times New Roman"/>
                <w:bCs/>
              </w:rPr>
              <w:t>Краткое наименование Предмета закупки</w:t>
            </w:r>
          </w:p>
        </w:tc>
        <w:tc>
          <w:tcPr>
            <w:tcW w:w="3004" w:type="pct"/>
          </w:tcPr>
          <w:p w14:paraId="75715214" w14:textId="70DCDA22" w:rsidR="00EC24C2" w:rsidRPr="004D2F2B" w:rsidRDefault="00EC24C2" w:rsidP="00EC24C2">
            <w:pPr>
              <w:keepNext/>
              <w:tabs>
                <w:tab w:val="center" w:pos="7230"/>
              </w:tabs>
              <w:rPr>
                <w:rFonts w:eastAsia="Times New Roman"/>
                <w:bCs/>
              </w:rPr>
            </w:pPr>
            <w:r w:rsidRPr="004D2F2B">
              <w:rPr>
                <w:rFonts w:eastAsia="Times New Roman"/>
                <w:bCs/>
              </w:rPr>
              <w:t xml:space="preserve">производство буровзрывных работ на карьерах </w:t>
            </w:r>
            <w:proofErr w:type="spellStart"/>
            <w:r w:rsidRPr="004D2F2B">
              <w:rPr>
                <w:rFonts w:eastAsia="Times New Roman"/>
                <w:bCs/>
              </w:rPr>
              <w:t>Быстринского</w:t>
            </w:r>
            <w:proofErr w:type="spellEnd"/>
            <w:r w:rsidRPr="004D2F2B">
              <w:rPr>
                <w:rFonts w:eastAsia="Times New Roman"/>
                <w:bCs/>
              </w:rPr>
              <w:t xml:space="preserve"> ГОКа в 2026-2028 гг.</w:t>
            </w:r>
          </w:p>
        </w:tc>
      </w:tr>
    </w:tbl>
    <w:p w14:paraId="59665F24" w14:textId="3AFFE76F" w:rsidR="00EC24C2" w:rsidRPr="004D2F2B" w:rsidDel="005A15F7" w:rsidRDefault="00EC24C2" w:rsidP="00EC24C2">
      <w:pPr>
        <w:widowControl w:val="0"/>
        <w:tabs>
          <w:tab w:val="center" w:pos="7230"/>
        </w:tabs>
        <w:jc w:val="both"/>
        <w:rPr>
          <w:del w:id="312" w:author="Скородумова Виктория Евгеньевна" w:date="2025-03-12T17:23:00Z"/>
          <w:b/>
          <w:bCs/>
        </w:rPr>
      </w:pPr>
    </w:p>
    <w:p w14:paraId="475CCC08" w14:textId="5153765D" w:rsidR="00EC24C2" w:rsidRPr="004D2F2B" w:rsidDel="005A15F7" w:rsidRDefault="00EC24C2" w:rsidP="005A15F7">
      <w:pPr>
        <w:widowControl w:val="0"/>
        <w:tabs>
          <w:tab w:val="center" w:pos="7230"/>
        </w:tabs>
        <w:ind w:firstLine="284"/>
        <w:jc w:val="both"/>
        <w:rPr>
          <w:del w:id="313" w:author="Скородумова Виктория Евгеньевна" w:date="2025-03-12T17:23:00Z"/>
          <w:b/>
          <w:bCs/>
        </w:rPr>
        <w:pPrChange w:id="314" w:author="Скородумова Виктория Евгеньевна" w:date="2025-03-12T17:23:00Z">
          <w:pPr>
            <w:widowControl w:val="0"/>
            <w:tabs>
              <w:tab w:val="center" w:pos="7230"/>
            </w:tabs>
            <w:ind w:firstLine="284"/>
            <w:jc w:val="both"/>
          </w:pPr>
        </w:pPrChange>
      </w:pPr>
      <w:del w:id="315" w:author="Скородумова Виктория Евгеньевна" w:date="2025-03-12T17:23:00Z">
        <w:r w:rsidRPr="004D2F2B" w:rsidDel="005A15F7">
          <w:rPr>
            <w:b/>
            <w:bCs/>
          </w:rPr>
          <w:delText>1. Группа риска работ</w:delText>
        </w:r>
      </w:del>
    </w:p>
    <w:tbl>
      <w:tblPr>
        <w:tblStyle w:val="afa"/>
        <w:tblW w:w="9639" w:type="dxa"/>
        <w:tblInd w:w="279" w:type="dxa"/>
        <w:tblLook w:val="04A0" w:firstRow="1" w:lastRow="0" w:firstColumn="1" w:lastColumn="0" w:noHBand="0" w:noVBand="1"/>
      </w:tblPr>
      <w:tblGrid>
        <w:gridCol w:w="1134"/>
        <w:gridCol w:w="6520"/>
        <w:gridCol w:w="1985"/>
      </w:tblGrid>
      <w:tr w:rsidR="00EC24C2" w:rsidRPr="004D2F2B" w:rsidDel="005A15F7" w14:paraId="6EC5BF5D" w14:textId="117F4190" w:rsidTr="00EC24C2">
        <w:trPr>
          <w:del w:id="316" w:author="Скородумова Виктория Евгеньевна" w:date="2025-03-12T17:23:00Z"/>
        </w:trPr>
        <w:tc>
          <w:tcPr>
            <w:tcW w:w="1134" w:type="dxa"/>
            <w:shd w:val="clear" w:color="auto" w:fill="auto"/>
          </w:tcPr>
          <w:p w14:paraId="4E0C3495" w14:textId="33063F30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317" w:author="Скородумова Виктория Евгеньевна" w:date="2025-03-12T17:23:00Z"/>
                <w:b/>
                <w:bCs/>
              </w:rPr>
              <w:pPrChange w:id="318" w:author="Скородумова Виктория Евгеньевна" w:date="2025-03-12T17:23:00Z">
                <w:pPr>
                  <w:widowControl w:val="0"/>
                  <w:tabs>
                    <w:tab w:val="center" w:pos="7230"/>
                  </w:tabs>
                </w:pPr>
              </w:pPrChange>
            </w:pPr>
            <w:del w:id="319" w:author="Скородумова Виктория Евгеньевна" w:date="2025-03-12T17:23:00Z">
              <w:r w:rsidRPr="004D2F2B" w:rsidDel="005A15F7">
                <w:rPr>
                  <w:b/>
                  <w:bCs/>
                </w:rPr>
                <w:delText>Группа риска</w:delText>
              </w:r>
            </w:del>
          </w:p>
        </w:tc>
        <w:tc>
          <w:tcPr>
            <w:tcW w:w="6520" w:type="dxa"/>
            <w:shd w:val="clear" w:color="auto" w:fill="auto"/>
          </w:tcPr>
          <w:p w14:paraId="454A24A0" w14:textId="14165D63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320" w:author="Скородумова Виктория Евгеньевна" w:date="2025-03-12T17:23:00Z"/>
                <w:b/>
                <w:bCs/>
              </w:rPr>
              <w:pPrChange w:id="321" w:author="Скородумова Виктория Евгеньевна" w:date="2025-03-12T17:23:00Z">
                <w:pPr>
                  <w:widowControl w:val="0"/>
                  <w:tabs>
                    <w:tab w:val="center" w:pos="7230"/>
                  </w:tabs>
                </w:pPr>
              </w:pPrChange>
            </w:pPr>
            <w:del w:id="322" w:author="Скородумова Виктория Евгеньевна" w:date="2025-03-12T17:23:00Z">
              <w:r w:rsidRPr="004D2F2B" w:rsidDel="005A15F7">
                <w:rPr>
                  <w:b/>
                  <w:bCs/>
                </w:rPr>
                <w:delText>Вид работ</w:delText>
              </w:r>
            </w:del>
          </w:p>
        </w:tc>
        <w:tc>
          <w:tcPr>
            <w:tcW w:w="1985" w:type="dxa"/>
            <w:shd w:val="clear" w:color="auto" w:fill="auto"/>
          </w:tcPr>
          <w:p w14:paraId="486BE890" w14:textId="780FCED9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323" w:author="Скородумова Виктория Евгеньевна" w:date="2025-03-12T17:23:00Z"/>
                <w:b/>
                <w:bCs/>
              </w:rPr>
              <w:pPrChange w:id="324" w:author="Скородумова Виктория Евгеньевна" w:date="2025-03-12T17:23:00Z">
                <w:pPr>
                  <w:widowControl w:val="0"/>
                  <w:tabs>
                    <w:tab w:val="center" w:pos="7230"/>
                  </w:tabs>
                </w:pPr>
              </w:pPrChange>
            </w:pPr>
            <w:del w:id="325" w:author="Скородумова Виктория Евгеньевна" w:date="2025-03-12T17:23:00Z">
              <w:r w:rsidRPr="004D2F2B" w:rsidDel="005A15F7">
                <w:rPr>
                  <w:b/>
                  <w:bCs/>
                </w:rPr>
                <w:delText>Отметка да</w:delText>
              </w:r>
              <w:r w:rsidRPr="004D2F2B" w:rsidDel="005A15F7">
                <w:rPr>
                  <w:b/>
                  <w:bCs/>
                  <w:lang w:val="en-US"/>
                </w:rPr>
                <w:delText>/</w:delText>
              </w:r>
              <w:r w:rsidRPr="004D2F2B" w:rsidDel="005A15F7">
                <w:rPr>
                  <w:b/>
                  <w:bCs/>
                </w:rPr>
                <w:delText>нет</w:delText>
              </w:r>
            </w:del>
          </w:p>
        </w:tc>
      </w:tr>
      <w:tr w:rsidR="00EC24C2" w:rsidRPr="004D2F2B" w:rsidDel="005A15F7" w14:paraId="39F599D1" w14:textId="23BE4A84" w:rsidTr="00EC24C2">
        <w:trPr>
          <w:del w:id="326" w:author="Скородумова Виктория Евгеньевна" w:date="2025-03-12T17:23:00Z"/>
        </w:trPr>
        <w:tc>
          <w:tcPr>
            <w:tcW w:w="1134" w:type="dxa"/>
            <w:vMerge w:val="restart"/>
            <w:shd w:val="clear" w:color="auto" w:fill="auto"/>
          </w:tcPr>
          <w:p w14:paraId="334B57EF" w14:textId="3C3DE8FC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327" w:author="Скородумова Виктория Евгеньевна" w:date="2025-03-12T17:23:00Z"/>
                <w:bCs/>
              </w:rPr>
              <w:pPrChange w:id="328" w:author="Скородумова Виктория Евгеньевна" w:date="2025-03-12T17:23:00Z">
                <w:pPr>
                  <w:widowControl w:val="0"/>
                  <w:tabs>
                    <w:tab w:val="center" w:pos="7230"/>
                  </w:tabs>
                </w:pPr>
              </w:pPrChange>
            </w:pPr>
            <w:del w:id="329" w:author="Скородумова Виктория Евгеньевна" w:date="2025-03-12T17:23:00Z">
              <w:r w:rsidRPr="004D2F2B" w:rsidDel="005A15F7">
                <w:rPr>
                  <w:bCs/>
                </w:rPr>
                <w:delText>Высокие риски</w:delText>
              </w:r>
            </w:del>
          </w:p>
        </w:tc>
        <w:tc>
          <w:tcPr>
            <w:tcW w:w="6520" w:type="dxa"/>
            <w:shd w:val="clear" w:color="auto" w:fill="auto"/>
          </w:tcPr>
          <w:p w14:paraId="6C793D1E" w14:textId="1A3C86CB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330" w:author="Скородумова Виктория Евгеньевна" w:date="2025-03-12T17:23:00Z"/>
                <w:bCs/>
              </w:rPr>
              <w:pPrChange w:id="331" w:author="Скородумова Виктория Евгеньевна" w:date="2025-03-12T17:23:00Z">
                <w:pPr/>
              </w:pPrChange>
            </w:pPr>
            <w:del w:id="332" w:author="Скородумова Виктория Евгеньевна" w:date="2025-03-12T17:23:00Z">
              <w:r w:rsidRPr="004D2F2B" w:rsidDel="005A15F7">
                <w:delText>- работа на высоте</w:delText>
              </w:r>
            </w:del>
          </w:p>
        </w:tc>
        <w:tc>
          <w:tcPr>
            <w:tcW w:w="1985" w:type="dxa"/>
            <w:shd w:val="clear" w:color="auto" w:fill="auto"/>
          </w:tcPr>
          <w:p w14:paraId="022AAB2D" w14:textId="1F0BD385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333" w:author="Скородумова Виктория Евгеньевна" w:date="2025-03-12T17:23:00Z"/>
                <w:bCs/>
              </w:rPr>
              <w:pPrChange w:id="334" w:author="Скородумова Виктория Евгеньевна" w:date="2025-03-12T17:23:00Z">
                <w:pPr>
                  <w:widowControl w:val="0"/>
                  <w:tabs>
                    <w:tab w:val="center" w:pos="7230"/>
                  </w:tabs>
                </w:pPr>
              </w:pPrChange>
            </w:pPr>
          </w:p>
        </w:tc>
      </w:tr>
      <w:tr w:rsidR="00EC24C2" w:rsidRPr="004D2F2B" w:rsidDel="005A15F7" w14:paraId="64CA60AC" w14:textId="38246FCA" w:rsidTr="00EC24C2">
        <w:trPr>
          <w:del w:id="335" w:author="Скородумова Виктория Евгеньевна" w:date="2025-03-12T17:23:00Z"/>
        </w:trPr>
        <w:tc>
          <w:tcPr>
            <w:tcW w:w="1134" w:type="dxa"/>
            <w:vMerge/>
            <w:shd w:val="clear" w:color="auto" w:fill="auto"/>
          </w:tcPr>
          <w:p w14:paraId="1E1AB0CF" w14:textId="563D8271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336" w:author="Скородумова Виктория Евгеньевна" w:date="2025-03-12T17:23:00Z"/>
                <w:bCs/>
              </w:rPr>
              <w:pPrChange w:id="337" w:author="Скородумова Виктория Евгеньевна" w:date="2025-03-12T17:23:00Z">
                <w:pPr>
                  <w:widowControl w:val="0"/>
                  <w:tabs>
                    <w:tab w:val="center" w:pos="7230"/>
                  </w:tabs>
                </w:pPr>
              </w:pPrChange>
            </w:pPr>
          </w:p>
        </w:tc>
        <w:tc>
          <w:tcPr>
            <w:tcW w:w="6520" w:type="dxa"/>
            <w:shd w:val="clear" w:color="auto" w:fill="auto"/>
          </w:tcPr>
          <w:p w14:paraId="00FDC36E" w14:textId="00EF743C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338" w:author="Скородумова Виктория Евгеньевна" w:date="2025-03-12T17:23:00Z"/>
              </w:rPr>
              <w:pPrChange w:id="339" w:author="Скородумова Виктория Евгеньевна" w:date="2025-03-12T17:23:00Z">
                <w:pPr/>
              </w:pPrChange>
            </w:pPr>
            <w:del w:id="340" w:author="Скородумова Виктория Евгеньевна" w:date="2025-03-12T17:23:00Z">
              <w:r w:rsidRPr="004D2F2B" w:rsidDel="005A15F7">
                <w:delText>- работа в несколько ярусов по вертикали</w:delText>
              </w:r>
            </w:del>
          </w:p>
        </w:tc>
        <w:tc>
          <w:tcPr>
            <w:tcW w:w="1985" w:type="dxa"/>
            <w:shd w:val="clear" w:color="auto" w:fill="auto"/>
          </w:tcPr>
          <w:p w14:paraId="223EF85A" w14:textId="7D4AC2E9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341" w:author="Скородумова Виктория Евгеньевна" w:date="2025-03-12T17:23:00Z"/>
                <w:bCs/>
              </w:rPr>
              <w:pPrChange w:id="342" w:author="Скородумова Виктория Евгеньевна" w:date="2025-03-12T17:23:00Z">
                <w:pPr>
                  <w:widowControl w:val="0"/>
                  <w:tabs>
                    <w:tab w:val="center" w:pos="7230"/>
                  </w:tabs>
                </w:pPr>
              </w:pPrChange>
            </w:pPr>
          </w:p>
        </w:tc>
      </w:tr>
      <w:tr w:rsidR="00EC24C2" w:rsidRPr="004D2F2B" w:rsidDel="005A15F7" w14:paraId="70DB5459" w14:textId="034F3C70" w:rsidTr="00EC24C2">
        <w:trPr>
          <w:del w:id="343" w:author="Скородумова Виктория Евгеньевна" w:date="2025-03-12T17:23:00Z"/>
        </w:trPr>
        <w:tc>
          <w:tcPr>
            <w:tcW w:w="1134" w:type="dxa"/>
            <w:vMerge/>
            <w:shd w:val="clear" w:color="auto" w:fill="auto"/>
          </w:tcPr>
          <w:p w14:paraId="42EB92DE" w14:textId="68E1633C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344" w:author="Скородумова Виктория Евгеньевна" w:date="2025-03-12T17:23:00Z"/>
                <w:bCs/>
              </w:rPr>
              <w:pPrChange w:id="345" w:author="Скородумова Виктория Евгеньевна" w:date="2025-03-12T17:23:00Z">
                <w:pPr>
                  <w:widowControl w:val="0"/>
                  <w:tabs>
                    <w:tab w:val="center" w:pos="7230"/>
                  </w:tabs>
                </w:pPr>
              </w:pPrChange>
            </w:pPr>
          </w:p>
        </w:tc>
        <w:tc>
          <w:tcPr>
            <w:tcW w:w="6520" w:type="dxa"/>
            <w:shd w:val="clear" w:color="auto" w:fill="auto"/>
          </w:tcPr>
          <w:p w14:paraId="626E31DA" w14:textId="4EAF967F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346" w:author="Скородумова Виктория Евгеньевна" w:date="2025-03-12T17:23:00Z"/>
              </w:rPr>
              <w:pPrChange w:id="347" w:author="Скородумова Виктория Евгеньевна" w:date="2025-03-12T17:23:00Z">
                <w:pPr/>
              </w:pPrChange>
            </w:pPr>
            <w:del w:id="348" w:author="Скородумова Виктория Евгеньевна" w:date="2025-03-12T17:23:00Z">
              <w:r w:rsidRPr="004D2F2B" w:rsidDel="005A15F7">
                <w:delText>- перемещение грузов при помощи подъемных сооружений</w:delText>
              </w:r>
            </w:del>
          </w:p>
        </w:tc>
        <w:tc>
          <w:tcPr>
            <w:tcW w:w="1985" w:type="dxa"/>
            <w:shd w:val="clear" w:color="auto" w:fill="auto"/>
          </w:tcPr>
          <w:p w14:paraId="387B64EB" w14:textId="412D5629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349" w:author="Скородумова Виктория Евгеньевна" w:date="2025-03-12T17:23:00Z"/>
                <w:bCs/>
              </w:rPr>
              <w:pPrChange w:id="350" w:author="Скородумова Виктория Евгеньевна" w:date="2025-03-12T17:23:00Z">
                <w:pPr>
                  <w:widowControl w:val="0"/>
                  <w:tabs>
                    <w:tab w:val="center" w:pos="7230"/>
                  </w:tabs>
                </w:pPr>
              </w:pPrChange>
            </w:pPr>
          </w:p>
        </w:tc>
      </w:tr>
      <w:tr w:rsidR="00EC24C2" w:rsidRPr="004D2F2B" w:rsidDel="005A15F7" w14:paraId="75D3C9A6" w14:textId="3EF12FDC" w:rsidTr="00EC24C2">
        <w:trPr>
          <w:del w:id="351" w:author="Скородумова Виктория Евгеньевна" w:date="2025-03-12T17:23:00Z"/>
        </w:trPr>
        <w:tc>
          <w:tcPr>
            <w:tcW w:w="1134" w:type="dxa"/>
            <w:vMerge/>
            <w:shd w:val="clear" w:color="auto" w:fill="auto"/>
          </w:tcPr>
          <w:p w14:paraId="293FD764" w14:textId="11CE4A7D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352" w:author="Скородумова Виктория Евгеньевна" w:date="2025-03-12T17:23:00Z"/>
                <w:bCs/>
              </w:rPr>
              <w:pPrChange w:id="353" w:author="Скородумова Виктория Евгеньевна" w:date="2025-03-12T17:23:00Z">
                <w:pPr>
                  <w:widowControl w:val="0"/>
                  <w:tabs>
                    <w:tab w:val="center" w:pos="7230"/>
                  </w:tabs>
                </w:pPr>
              </w:pPrChange>
            </w:pPr>
          </w:p>
        </w:tc>
        <w:tc>
          <w:tcPr>
            <w:tcW w:w="6520" w:type="dxa"/>
            <w:shd w:val="clear" w:color="auto" w:fill="auto"/>
          </w:tcPr>
          <w:p w14:paraId="1136D0F3" w14:textId="1FEF2177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354" w:author="Скородумова Виктория Евгеньевна" w:date="2025-03-12T17:23:00Z"/>
              </w:rPr>
              <w:pPrChange w:id="355" w:author="Скородумова Виктория Евгеньевна" w:date="2025-03-12T17:23:00Z">
                <w:pPr/>
              </w:pPrChange>
            </w:pPr>
            <w:del w:id="356" w:author="Скородумова Виктория Евгеньевна" w:date="2025-03-12T17:23:00Z">
              <w:r w:rsidRPr="004D2F2B" w:rsidDel="005A15F7">
                <w:delText>- электросварочные и газорезательные работы</w:delText>
              </w:r>
            </w:del>
          </w:p>
        </w:tc>
        <w:tc>
          <w:tcPr>
            <w:tcW w:w="1985" w:type="dxa"/>
            <w:shd w:val="clear" w:color="auto" w:fill="auto"/>
          </w:tcPr>
          <w:p w14:paraId="7EFAC7E6" w14:textId="33E3A301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357" w:author="Скородумова Виктория Евгеньевна" w:date="2025-03-12T17:23:00Z"/>
                <w:bCs/>
              </w:rPr>
              <w:pPrChange w:id="358" w:author="Скородумова Виктория Евгеньевна" w:date="2025-03-12T17:23:00Z">
                <w:pPr>
                  <w:widowControl w:val="0"/>
                  <w:tabs>
                    <w:tab w:val="center" w:pos="7230"/>
                  </w:tabs>
                </w:pPr>
              </w:pPrChange>
            </w:pPr>
          </w:p>
        </w:tc>
      </w:tr>
      <w:tr w:rsidR="00EC24C2" w:rsidRPr="004D2F2B" w:rsidDel="005A15F7" w14:paraId="42327D1F" w14:textId="4E4E1D30" w:rsidTr="00EC24C2">
        <w:trPr>
          <w:del w:id="359" w:author="Скородумова Виктория Евгеньевна" w:date="2025-03-12T17:23:00Z"/>
        </w:trPr>
        <w:tc>
          <w:tcPr>
            <w:tcW w:w="1134" w:type="dxa"/>
            <w:vMerge/>
            <w:shd w:val="clear" w:color="auto" w:fill="auto"/>
          </w:tcPr>
          <w:p w14:paraId="58EBD253" w14:textId="45C5E43D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360" w:author="Скородумова Виктория Евгеньевна" w:date="2025-03-12T17:23:00Z"/>
                <w:bCs/>
              </w:rPr>
              <w:pPrChange w:id="361" w:author="Скородумова Виктория Евгеньевна" w:date="2025-03-12T17:23:00Z">
                <w:pPr>
                  <w:widowControl w:val="0"/>
                  <w:tabs>
                    <w:tab w:val="center" w:pos="7230"/>
                  </w:tabs>
                </w:pPr>
              </w:pPrChange>
            </w:pPr>
          </w:p>
        </w:tc>
        <w:tc>
          <w:tcPr>
            <w:tcW w:w="6520" w:type="dxa"/>
            <w:shd w:val="clear" w:color="auto" w:fill="auto"/>
          </w:tcPr>
          <w:p w14:paraId="69F09F14" w14:textId="6765D9FD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362" w:author="Скородумова Виктория Евгеньевна" w:date="2025-03-12T17:23:00Z"/>
              </w:rPr>
              <w:pPrChange w:id="363" w:author="Скородумова Виктория Евгеньевна" w:date="2025-03-12T17:23:00Z">
                <w:pPr/>
              </w:pPrChange>
            </w:pPr>
            <w:del w:id="364" w:author="Скородумова Виктория Евгеньевна" w:date="2025-03-12T17:23:00Z">
              <w:r w:rsidRPr="004D2F2B" w:rsidDel="005A15F7">
                <w:delText>- работа в замкнутых пространствах (колодцы, боровы, емкости и т.д.)</w:delText>
              </w:r>
            </w:del>
          </w:p>
        </w:tc>
        <w:tc>
          <w:tcPr>
            <w:tcW w:w="1985" w:type="dxa"/>
            <w:shd w:val="clear" w:color="auto" w:fill="auto"/>
          </w:tcPr>
          <w:p w14:paraId="4F13B5CE" w14:textId="4968A350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365" w:author="Скородумова Виктория Евгеньевна" w:date="2025-03-12T17:23:00Z"/>
                <w:bCs/>
              </w:rPr>
              <w:pPrChange w:id="366" w:author="Скородумова Виктория Евгеньевна" w:date="2025-03-12T17:23:00Z">
                <w:pPr>
                  <w:widowControl w:val="0"/>
                  <w:tabs>
                    <w:tab w:val="center" w:pos="7230"/>
                  </w:tabs>
                </w:pPr>
              </w:pPrChange>
            </w:pPr>
          </w:p>
        </w:tc>
      </w:tr>
      <w:tr w:rsidR="00EC24C2" w:rsidRPr="004D2F2B" w:rsidDel="005A15F7" w14:paraId="6F84F2E8" w14:textId="7953C8C5" w:rsidTr="00EC24C2">
        <w:trPr>
          <w:del w:id="367" w:author="Скородумова Виктория Евгеньевна" w:date="2025-03-12T17:23:00Z"/>
        </w:trPr>
        <w:tc>
          <w:tcPr>
            <w:tcW w:w="1134" w:type="dxa"/>
            <w:vMerge/>
            <w:shd w:val="clear" w:color="auto" w:fill="auto"/>
          </w:tcPr>
          <w:p w14:paraId="25F6ED93" w14:textId="25C28E36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368" w:author="Скородумова Виктория Евгеньевна" w:date="2025-03-12T17:23:00Z"/>
                <w:bCs/>
              </w:rPr>
              <w:pPrChange w:id="369" w:author="Скородумова Виктория Евгеньевна" w:date="2025-03-12T17:23:00Z">
                <w:pPr>
                  <w:widowControl w:val="0"/>
                  <w:tabs>
                    <w:tab w:val="center" w:pos="7230"/>
                  </w:tabs>
                </w:pPr>
              </w:pPrChange>
            </w:pPr>
          </w:p>
        </w:tc>
        <w:tc>
          <w:tcPr>
            <w:tcW w:w="6520" w:type="dxa"/>
            <w:shd w:val="clear" w:color="auto" w:fill="auto"/>
          </w:tcPr>
          <w:p w14:paraId="0D04D5AE" w14:textId="42C4E27A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370" w:author="Скородумова Виктория Евгеньевна" w:date="2025-03-12T17:23:00Z"/>
                <w:bCs/>
              </w:rPr>
              <w:pPrChange w:id="371" w:author="Скородумова Виктория Евгеньевна" w:date="2025-03-12T17:23:00Z">
                <w:pPr/>
              </w:pPrChange>
            </w:pPr>
            <w:del w:id="372" w:author="Скородумова Виктория Евгеньевна" w:date="2025-03-12T17:23:00Z">
              <w:r w:rsidRPr="004D2F2B" w:rsidDel="005A15F7">
                <w:delText>- работа в действующих электроустановках</w:delText>
              </w:r>
            </w:del>
          </w:p>
        </w:tc>
        <w:tc>
          <w:tcPr>
            <w:tcW w:w="1985" w:type="dxa"/>
            <w:shd w:val="clear" w:color="auto" w:fill="auto"/>
          </w:tcPr>
          <w:p w14:paraId="0D862D4F" w14:textId="16313891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373" w:author="Скородумова Виктория Евгеньевна" w:date="2025-03-12T17:23:00Z"/>
                <w:bCs/>
              </w:rPr>
              <w:pPrChange w:id="374" w:author="Скородумова Виктория Евгеньевна" w:date="2025-03-12T17:23:00Z">
                <w:pPr>
                  <w:widowControl w:val="0"/>
                  <w:tabs>
                    <w:tab w:val="center" w:pos="7230"/>
                  </w:tabs>
                </w:pPr>
              </w:pPrChange>
            </w:pPr>
          </w:p>
        </w:tc>
      </w:tr>
      <w:tr w:rsidR="00EC24C2" w:rsidRPr="004D2F2B" w:rsidDel="005A15F7" w14:paraId="47498CED" w14:textId="3438810A" w:rsidTr="00EC24C2">
        <w:trPr>
          <w:del w:id="375" w:author="Скородумова Виктория Евгеньевна" w:date="2025-03-12T17:23:00Z"/>
        </w:trPr>
        <w:tc>
          <w:tcPr>
            <w:tcW w:w="1134" w:type="dxa"/>
            <w:vMerge/>
            <w:shd w:val="clear" w:color="auto" w:fill="auto"/>
          </w:tcPr>
          <w:p w14:paraId="5A67ABDC" w14:textId="1E4A3351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376" w:author="Скородумова Виктория Евгеньевна" w:date="2025-03-12T17:23:00Z"/>
                <w:bCs/>
              </w:rPr>
              <w:pPrChange w:id="377" w:author="Скородумова Виктория Евгеньевна" w:date="2025-03-12T17:23:00Z">
                <w:pPr>
                  <w:widowControl w:val="0"/>
                  <w:tabs>
                    <w:tab w:val="center" w:pos="7230"/>
                  </w:tabs>
                </w:pPr>
              </w:pPrChange>
            </w:pPr>
          </w:p>
        </w:tc>
        <w:tc>
          <w:tcPr>
            <w:tcW w:w="6520" w:type="dxa"/>
            <w:shd w:val="clear" w:color="auto" w:fill="auto"/>
          </w:tcPr>
          <w:p w14:paraId="5639013E" w14:textId="41356954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378" w:author="Скородумова Виктория Евгеньевна" w:date="2025-03-12T17:23:00Z"/>
                <w:bCs/>
              </w:rPr>
              <w:pPrChange w:id="379" w:author="Скородумова Виктория Евгеньевна" w:date="2025-03-12T17:23:00Z">
                <w:pPr/>
              </w:pPrChange>
            </w:pPr>
            <w:del w:id="380" w:author="Скородумова Виктория Евгеньевна" w:date="2025-03-12T17:23:00Z">
              <w:r w:rsidRPr="004D2F2B" w:rsidDel="005A15F7">
                <w:delText>- работа в газоопасных местах</w:delText>
              </w:r>
            </w:del>
          </w:p>
        </w:tc>
        <w:tc>
          <w:tcPr>
            <w:tcW w:w="1985" w:type="dxa"/>
            <w:shd w:val="clear" w:color="auto" w:fill="auto"/>
          </w:tcPr>
          <w:p w14:paraId="63F19E0F" w14:textId="3916A158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381" w:author="Скородумова Виктория Евгеньевна" w:date="2025-03-12T17:23:00Z"/>
                <w:bCs/>
              </w:rPr>
              <w:pPrChange w:id="382" w:author="Скородумова Виктория Евгеньевна" w:date="2025-03-12T17:23:00Z">
                <w:pPr>
                  <w:widowControl w:val="0"/>
                  <w:tabs>
                    <w:tab w:val="center" w:pos="7230"/>
                  </w:tabs>
                </w:pPr>
              </w:pPrChange>
            </w:pPr>
          </w:p>
        </w:tc>
      </w:tr>
      <w:tr w:rsidR="00EC24C2" w:rsidRPr="004D2F2B" w:rsidDel="005A15F7" w14:paraId="1A27FD24" w14:textId="21A0A6D9" w:rsidTr="00EC24C2">
        <w:trPr>
          <w:del w:id="383" w:author="Скородумова Виктория Евгеньевна" w:date="2025-03-12T17:23:00Z"/>
        </w:trPr>
        <w:tc>
          <w:tcPr>
            <w:tcW w:w="1134" w:type="dxa"/>
            <w:vMerge/>
            <w:shd w:val="clear" w:color="auto" w:fill="auto"/>
          </w:tcPr>
          <w:p w14:paraId="6BB03404" w14:textId="76BB2ED3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384" w:author="Скородумова Виктория Евгеньевна" w:date="2025-03-12T17:23:00Z"/>
                <w:bCs/>
              </w:rPr>
              <w:pPrChange w:id="385" w:author="Скородумова Виктория Евгеньевна" w:date="2025-03-12T17:23:00Z">
                <w:pPr>
                  <w:widowControl w:val="0"/>
                  <w:tabs>
                    <w:tab w:val="center" w:pos="7230"/>
                  </w:tabs>
                </w:pPr>
              </w:pPrChange>
            </w:pPr>
          </w:p>
        </w:tc>
        <w:tc>
          <w:tcPr>
            <w:tcW w:w="6520" w:type="dxa"/>
            <w:shd w:val="clear" w:color="auto" w:fill="auto"/>
          </w:tcPr>
          <w:p w14:paraId="61C86813" w14:textId="57427607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386" w:author="Скородумова Виктория Евгеньевна" w:date="2025-03-12T17:23:00Z"/>
                <w:bCs/>
              </w:rPr>
              <w:pPrChange w:id="387" w:author="Скородумова Виктория Евгеньевна" w:date="2025-03-12T17:23:00Z">
                <w:pPr/>
              </w:pPrChange>
            </w:pPr>
            <w:del w:id="388" w:author="Скородумова Виктория Евгеньевна" w:date="2025-03-12T17:23:00Z">
              <w:r w:rsidRPr="004D2F2B" w:rsidDel="005A15F7">
                <w:delText>- работа по демонтажу зданий, сооружений и оборудования</w:delText>
              </w:r>
            </w:del>
          </w:p>
        </w:tc>
        <w:tc>
          <w:tcPr>
            <w:tcW w:w="1985" w:type="dxa"/>
            <w:shd w:val="clear" w:color="auto" w:fill="auto"/>
          </w:tcPr>
          <w:p w14:paraId="604D8D06" w14:textId="2BB6DF48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389" w:author="Скородумова Виктория Евгеньевна" w:date="2025-03-12T17:23:00Z"/>
                <w:bCs/>
              </w:rPr>
              <w:pPrChange w:id="390" w:author="Скородумова Виктория Евгеньевна" w:date="2025-03-12T17:23:00Z">
                <w:pPr>
                  <w:widowControl w:val="0"/>
                  <w:tabs>
                    <w:tab w:val="center" w:pos="7230"/>
                  </w:tabs>
                </w:pPr>
              </w:pPrChange>
            </w:pPr>
          </w:p>
        </w:tc>
      </w:tr>
      <w:tr w:rsidR="00EC24C2" w:rsidRPr="004D2F2B" w:rsidDel="005A15F7" w14:paraId="17D5E427" w14:textId="293F4D45" w:rsidTr="00EC24C2">
        <w:trPr>
          <w:del w:id="391" w:author="Скородумова Виктория Евгеньевна" w:date="2025-03-12T17:23:00Z"/>
        </w:trPr>
        <w:tc>
          <w:tcPr>
            <w:tcW w:w="1134" w:type="dxa"/>
            <w:vMerge/>
            <w:shd w:val="clear" w:color="auto" w:fill="auto"/>
          </w:tcPr>
          <w:p w14:paraId="0B271F61" w14:textId="2B2D9692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392" w:author="Скородумова Виктория Евгеньевна" w:date="2025-03-12T17:23:00Z"/>
                <w:bCs/>
              </w:rPr>
              <w:pPrChange w:id="393" w:author="Скородумова Виктория Евгеньевна" w:date="2025-03-12T17:23:00Z">
                <w:pPr>
                  <w:widowControl w:val="0"/>
                  <w:tabs>
                    <w:tab w:val="center" w:pos="7230"/>
                  </w:tabs>
                </w:pPr>
              </w:pPrChange>
            </w:pPr>
          </w:p>
        </w:tc>
        <w:tc>
          <w:tcPr>
            <w:tcW w:w="6520" w:type="dxa"/>
            <w:shd w:val="clear" w:color="auto" w:fill="auto"/>
          </w:tcPr>
          <w:p w14:paraId="76EB82C8" w14:textId="125C162E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394" w:author="Скородумова Виктория Евгеньевна" w:date="2025-03-12T17:23:00Z"/>
              </w:rPr>
              <w:pPrChange w:id="395" w:author="Скородумова Виктория Евгеньевна" w:date="2025-03-12T17:23:00Z">
                <w:pPr/>
              </w:pPrChange>
            </w:pPr>
            <w:del w:id="396" w:author="Скородумова Виктория Евгеньевна" w:date="2025-03-12T17:23:00Z">
              <w:r w:rsidRPr="004D2F2B" w:rsidDel="005A15F7">
                <w:delText>- перевозка пассажиров автотранспортом</w:delText>
              </w:r>
            </w:del>
          </w:p>
        </w:tc>
        <w:tc>
          <w:tcPr>
            <w:tcW w:w="1985" w:type="dxa"/>
            <w:shd w:val="clear" w:color="auto" w:fill="auto"/>
          </w:tcPr>
          <w:p w14:paraId="44053BDA" w14:textId="71CB8F24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397" w:author="Скородумова Виктория Евгеньевна" w:date="2025-03-12T17:23:00Z"/>
                <w:bCs/>
              </w:rPr>
              <w:pPrChange w:id="398" w:author="Скородумова Виктория Евгеньевна" w:date="2025-03-12T17:23:00Z">
                <w:pPr>
                  <w:widowControl w:val="0"/>
                  <w:tabs>
                    <w:tab w:val="center" w:pos="7230"/>
                  </w:tabs>
                </w:pPr>
              </w:pPrChange>
            </w:pPr>
          </w:p>
        </w:tc>
      </w:tr>
      <w:tr w:rsidR="00EC24C2" w:rsidRPr="004D2F2B" w:rsidDel="005A15F7" w14:paraId="0B9DCED2" w14:textId="6AEE568E" w:rsidTr="00EC24C2">
        <w:trPr>
          <w:del w:id="399" w:author="Скородумова Виктория Евгеньевна" w:date="2025-03-12T17:23:00Z"/>
        </w:trPr>
        <w:tc>
          <w:tcPr>
            <w:tcW w:w="1134" w:type="dxa"/>
            <w:vMerge/>
            <w:shd w:val="clear" w:color="auto" w:fill="auto"/>
          </w:tcPr>
          <w:p w14:paraId="039E6A5D" w14:textId="7C8406D6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400" w:author="Скородумова Виктория Евгеньевна" w:date="2025-03-12T17:23:00Z"/>
                <w:bCs/>
              </w:rPr>
              <w:pPrChange w:id="401" w:author="Скородумова Виктория Евгеньевна" w:date="2025-03-12T17:23:00Z">
                <w:pPr>
                  <w:widowControl w:val="0"/>
                  <w:tabs>
                    <w:tab w:val="center" w:pos="7230"/>
                  </w:tabs>
                </w:pPr>
              </w:pPrChange>
            </w:pPr>
          </w:p>
        </w:tc>
        <w:tc>
          <w:tcPr>
            <w:tcW w:w="6520" w:type="dxa"/>
            <w:shd w:val="clear" w:color="auto" w:fill="auto"/>
          </w:tcPr>
          <w:p w14:paraId="6F631C1E" w14:textId="683A6E0D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402" w:author="Скородумова Виктория Евгеньевна" w:date="2025-03-12T17:23:00Z"/>
                <w:bCs/>
              </w:rPr>
              <w:pPrChange w:id="403" w:author="Скородумова Виктория Евгеньевна" w:date="2025-03-12T17:23:00Z">
                <w:pPr/>
              </w:pPrChange>
            </w:pPr>
            <w:del w:id="404" w:author="Скородумова Виктория Евгеньевна" w:date="2025-03-12T17:23:00Z">
              <w:r w:rsidRPr="004D2F2B" w:rsidDel="005A15F7">
                <w:delText>- буровые работы в карьере</w:delText>
              </w:r>
            </w:del>
          </w:p>
        </w:tc>
        <w:tc>
          <w:tcPr>
            <w:tcW w:w="1985" w:type="dxa"/>
            <w:shd w:val="clear" w:color="auto" w:fill="auto"/>
          </w:tcPr>
          <w:p w14:paraId="483A9CCA" w14:textId="3019DADE" w:rsidR="00EC24C2" w:rsidRPr="004D2F2B" w:rsidDel="005A15F7" w:rsidRDefault="005D13CE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405" w:author="Скородумова Виктория Евгеньевна" w:date="2025-03-12T17:23:00Z"/>
                <w:bCs/>
              </w:rPr>
              <w:pPrChange w:id="406" w:author="Скородумова Виктория Евгеньевна" w:date="2025-03-12T17:23:00Z">
                <w:pPr>
                  <w:widowControl w:val="0"/>
                  <w:tabs>
                    <w:tab w:val="center" w:pos="7230"/>
                  </w:tabs>
                </w:pPr>
              </w:pPrChange>
            </w:pPr>
            <w:del w:id="407" w:author="Скородумова Виктория Евгеньевна" w:date="2025-03-12T17:23:00Z">
              <w:r w:rsidDel="005A15F7">
                <w:rPr>
                  <w:bCs/>
                </w:rPr>
                <w:delText>Да</w:delText>
              </w:r>
            </w:del>
          </w:p>
        </w:tc>
      </w:tr>
      <w:tr w:rsidR="00EC24C2" w:rsidRPr="004D2F2B" w:rsidDel="005A15F7" w14:paraId="32B388F2" w14:textId="23A11856" w:rsidTr="00EC24C2">
        <w:trPr>
          <w:del w:id="408" w:author="Скородумова Виктория Евгеньевна" w:date="2025-03-12T17:23:00Z"/>
        </w:trPr>
        <w:tc>
          <w:tcPr>
            <w:tcW w:w="1134" w:type="dxa"/>
            <w:vMerge/>
            <w:shd w:val="clear" w:color="auto" w:fill="auto"/>
          </w:tcPr>
          <w:p w14:paraId="4014152C" w14:textId="547B729B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409" w:author="Скородумова Виктория Евгеньевна" w:date="2025-03-12T17:23:00Z"/>
                <w:bCs/>
              </w:rPr>
              <w:pPrChange w:id="410" w:author="Скородумова Виктория Евгеньевна" w:date="2025-03-12T17:23:00Z">
                <w:pPr>
                  <w:widowControl w:val="0"/>
                  <w:tabs>
                    <w:tab w:val="center" w:pos="7230"/>
                  </w:tabs>
                </w:pPr>
              </w:pPrChange>
            </w:pPr>
          </w:p>
        </w:tc>
        <w:tc>
          <w:tcPr>
            <w:tcW w:w="6520" w:type="dxa"/>
            <w:shd w:val="clear" w:color="auto" w:fill="auto"/>
          </w:tcPr>
          <w:p w14:paraId="5D7D0C61" w14:textId="59E5B656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411" w:author="Скородумова Виктория Евгеньевна" w:date="2025-03-12T17:23:00Z"/>
                <w:bCs/>
              </w:rPr>
              <w:pPrChange w:id="412" w:author="Скородумова Виктория Евгеньевна" w:date="2025-03-12T17:23:00Z">
                <w:pPr/>
              </w:pPrChange>
            </w:pPr>
            <w:del w:id="413" w:author="Скородумова Виктория Евгеньевна" w:date="2025-03-12T17:23:00Z">
              <w:r w:rsidRPr="004D2F2B" w:rsidDel="005A15F7">
                <w:delText>- взрывные работы и обращение с ВМ</w:delText>
              </w:r>
            </w:del>
          </w:p>
        </w:tc>
        <w:tc>
          <w:tcPr>
            <w:tcW w:w="1985" w:type="dxa"/>
            <w:shd w:val="clear" w:color="auto" w:fill="auto"/>
          </w:tcPr>
          <w:p w14:paraId="2150C573" w14:textId="3CB5C05A" w:rsidR="00EC24C2" w:rsidRPr="004D2F2B" w:rsidDel="005A15F7" w:rsidRDefault="005D13CE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414" w:author="Скородумова Виктория Евгеньевна" w:date="2025-03-12T17:23:00Z"/>
                <w:bCs/>
              </w:rPr>
              <w:pPrChange w:id="415" w:author="Скородумова Виктория Евгеньевна" w:date="2025-03-12T17:23:00Z">
                <w:pPr>
                  <w:widowControl w:val="0"/>
                  <w:tabs>
                    <w:tab w:val="center" w:pos="7230"/>
                  </w:tabs>
                </w:pPr>
              </w:pPrChange>
            </w:pPr>
            <w:del w:id="416" w:author="Скородумова Виктория Евгеньевна" w:date="2025-03-12T17:23:00Z">
              <w:r w:rsidDel="005A15F7">
                <w:rPr>
                  <w:bCs/>
                </w:rPr>
                <w:delText>Да</w:delText>
              </w:r>
            </w:del>
          </w:p>
        </w:tc>
      </w:tr>
      <w:tr w:rsidR="00EC24C2" w:rsidRPr="004D2F2B" w:rsidDel="005A15F7" w14:paraId="7EFBC190" w14:textId="78051D7B" w:rsidTr="00EC24C2">
        <w:trPr>
          <w:del w:id="417" w:author="Скородумова Виктория Евгеньевна" w:date="2025-03-12T17:23:00Z"/>
        </w:trPr>
        <w:tc>
          <w:tcPr>
            <w:tcW w:w="1134" w:type="dxa"/>
            <w:vMerge/>
            <w:shd w:val="clear" w:color="auto" w:fill="auto"/>
          </w:tcPr>
          <w:p w14:paraId="2C998049" w14:textId="762F5456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418" w:author="Скородумова Виктория Евгеньевна" w:date="2025-03-12T17:23:00Z"/>
                <w:bCs/>
              </w:rPr>
              <w:pPrChange w:id="419" w:author="Скородумова Виктория Евгеньевна" w:date="2025-03-12T17:23:00Z">
                <w:pPr>
                  <w:widowControl w:val="0"/>
                  <w:tabs>
                    <w:tab w:val="center" w:pos="7230"/>
                  </w:tabs>
                </w:pPr>
              </w:pPrChange>
            </w:pPr>
          </w:p>
        </w:tc>
        <w:tc>
          <w:tcPr>
            <w:tcW w:w="6520" w:type="dxa"/>
            <w:shd w:val="clear" w:color="auto" w:fill="auto"/>
          </w:tcPr>
          <w:p w14:paraId="17DB383B" w14:textId="30003938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420" w:author="Скородумова Виктория Евгеньевна" w:date="2025-03-12T17:23:00Z"/>
                <w:bCs/>
              </w:rPr>
              <w:pPrChange w:id="421" w:author="Скородумова Виктория Евгеньевна" w:date="2025-03-12T17:23:00Z">
                <w:pPr/>
              </w:pPrChange>
            </w:pPr>
            <w:del w:id="422" w:author="Скородумова Виктория Евгеньевна" w:date="2025-03-12T17:23:00Z">
              <w:r w:rsidRPr="004D2F2B" w:rsidDel="005A15F7">
                <w:delText>- работы по валке леса</w:delText>
              </w:r>
            </w:del>
          </w:p>
        </w:tc>
        <w:tc>
          <w:tcPr>
            <w:tcW w:w="1985" w:type="dxa"/>
            <w:shd w:val="clear" w:color="auto" w:fill="auto"/>
          </w:tcPr>
          <w:p w14:paraId="5008DC64" w14:textId="139FE446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423" w:author="Скородумова Виктория Евгеньевна" w:date="2025-03-12T17:23:00Z"/>
                <w:bCs/>
              </w:rPr>
              <w:pPrChange w:id="424" w:author="Скородумова Виктория Евгеньевна" w:date="2025-03-12T17:23:00Z">
                <w:pPr>
                  <w:widowControl w:val="0"/>
                  <w:tabs>
                    <w:tab w:val="center" w:pos="7230"/>
                  </w:tabs>
                </w:pPr>
              </w:pPrChange>
            </w:pPr>
          </w:p>
        </w:tc>
      </w:tr>
      <w:tr w:rsidR="00EC24C2" w:rsidRPr="004D2F2B" w:rsidDel="005A15F7" w14:paraId="216339A3" w14:textId="1F30A366" w:rsidTr="00EC24C2">
        <w:trPr>
          <w:del w:id="425" w:author="Скородумова Виктория Евгеньевна" w:date="2025-03-12T17:23:00Z"/>
        </w:trPr>
        <w:tc>
          <w:tcPr>
            <w:tcW w:w="1134" w:type="dxa"/>
            <w:vMerge/>
            <w:shd w:val="clear" w:color="auto" w:fill="auto"/>
          </w:tcPr>
          <w:p w14:paraId="1B3DBE55" w14:textId="7748DF88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426" w:author="Скородумова Виктория Евгеньевна" w:date="2025-03-12T17:23:00Z"/>
                <w:bCs/>
              </w:rPr>
              <w:pPrChange w:id="427" w:author="Скородумова Виктория Евгеньевна" w:date="2025-03-12T17:23:00Z">
                <w:pPr>
                  <w:widowControl w:val="0"/>
                  <w:tabs>
                    <w:tab w:val="center" w:pos="7230"/>
                  </w:tabs>
                </w:pPr>
              </w:pPrChange>
            </w:pPr>
          </w:p>
        </w:tc>
        <w:tc>
          <w:tcPr>
            <w:tcW w:w="6520" w:type="dxa"/>
            <w:shd w:val="clear" w:color="auto" w:fill="auto"/>
          </w:tcPr>
          <w:p w14:paraId="2ABB70A9" w14:textId="3F201675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428" w:author="Скородумова Виктория Евгеньевна" w:date="2025-03-12T17:23:00Z"/>
                <w:bCs/>
              </w:rPr>
              <w:pPrChange w:id="429" w:author="Скородумова Виктория Евгеньевна" w:date="2025-03-12T17:23:00Z">
                <w:pPr>
                  <w:widowControl w:val="0"/>
                  <w:tabs>
                    <w:tab w:val="center" w:pos="7230"/>
                  </w:tabs>
                </w:pPr>
              </w:pPrChange>
            </w:pPr>
            <w:del w:id="430" w:author="Скородумова Виктория Евгеньевна" w:date="2025-03-12T17:23:00Z">
              <w:r w:rsidRPr="004D2F2B" w:rsidDel="005A15F7">
                <w:delText>- водолазные работы</w:delText>
              </w:r>
            </w:del>
          </w:p>
        </w:tc>
        <w:tc>
          <w:tcPr>
            <w:tcW w:w="1985" w:type="dxa"/>
            <w:shd w:val="clear" w:color="auto" w:fill="auto"/>
          </w:tcPr>
          <w:p w14:paraId="73DDDC8E" w14:textId="4D0A4CC9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431" w:author="Скородумова Виктория Евгеньевна" w:date="2025-03-12T17:23:00Z"/>
                <w:bCs/>
              </w:rPr>
              <w:pPrChange w:id="432" w:author="Скородумова Виктория Евгеньевна" w:date="2025-03-12T17:23:00Z">
                <w:pPr>
                  <w:widowControl w:val="0"/>
                  <w:tabs>
                    <w:tab w:val="center" w:pos="7230"/>
                  </w:tabs>
                </w:pPr>
              </w:pPrChange>
            </w:pPr>
          </w:p>
        </w:tc>
      </w:tr>
      <w:tr w:rsidR="00EC24C2" w:rsidRPr="004D2F2B" w:rsidDel="005A15F7" w14:paraId="22B5CBAC" w14:textId="1C89EFB2" w:rsidTr="00EC24C2">
        <w:trPr>
          <w:del w:id="433" w:author="Скородумова Виктория Евгеньевна" w:date="2025-03-12T17:23:00Z"/>
        </w:trPr>
        <w:tc>
          <w:tcPr>
            <w:tcW w:w="1134" w:type="dxa"/>
            <w:vMerge w:val="restart"/>
            <w:shd w:val="clear" w:color="auto" w:fill="auto"/>
          </w:tcPr>
          <w:p w14:paraId="76A6D40A" w14:textId="1E601866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434" w:author="Скородумова Виктория Евгеньевна" w:date="2025-03-12T17:23:00Z"/>
                <w:bCs/>
              </w:rPr>
              <w:pPrChange w:id="435" w:author="Скородумова Виктория Евгеньевна" w:date="2025-03-12T17:23:00Z">
                <w:pPr>
                  <w:widowControl w:val="0"/>
                  <w:tabs>
                    <w:tab w:val="center" w:pos="7230"/>
                  </w:tabs>
                </w:pPr>
              </w:pPrChange>
            </w:pPr>
            <w:del w:id="436" w:author="Скородумова Виктория Евгеньевна" w:date="2025-03-12T17:23:00Z">
              <w:r w:rsidRPr="004D2F2B" w:rsidDel="005A15F7">
                <w:rPr>
                  <w:bCs/>
                </w:rPr>
                <w:delText>Средние риски</w:delText>
              </w:r>
            </w:del>
          </w:p>
        </w:tc>
        <w:tc>
          <w:tcPr>
            <w:tcW w:w="6520" w:type="dxa"/>
            <w:shd w:val="clear" w:color="auto" w:fill="auto"/>
          </w:tcPr>
          <w:p w14:paraId="79217BD1" w14:textId="52458FE4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437" w:author="Скородумова Виктория Евгеньевна" w:date="2025-03-12T17:23:00Z"/>
                <w:bCs/>
              </w:rPr>
              <w:pPrChange w:id="438" w:author="Скородумова Виктория Евгеньевна" w:date="2025-03-12T17:23:00Z">
                <w:pPr/>
              </w:pPrChange>
            </w:pPr>
            <w:del w:id="439" w:author="Скородумова Виктория Евгеньевна" w:date="2025-03-12T17:23:00Z">
              <w:r w:rsidRPr="004D2F2B" w:rsidDel="005A15F7">
                <w:delText>- выполнение работ (по наряду-допуску) на территории производственных подразделений (не указанных в высоких рисках)</w:delText>
              </w:r>
            </w:del>
          </w:p>
        </w:tc>
        <w:tc>
          <w:tcPr>
            <w:tcW w:w="1985" w:type="dxa"/>
            <w:shd w:val="clear" w:color="auto" w:fill="auto"/>
          </w:tcPr>
          <w:p w14:paraId="1497E841" w14:textId="51AE0886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440" w:author="Скородумова Виктория Евгеньевна" w:date="2025-03-12T17:23:00Z"/>
                <w:bCs/>
              </w:rPr>
              <w:pPrChange w:id="441" w:author="Скородумова Виктория Евгеньевна" w:date="2025-03-12T17:23:00Z">
                <w:pPr>
                  <w:widowControl w:val="0"/>
                  <w:tabs>
                    <w:tab w:val="center" w:pos="7230"/>
                  </w:tabs>
                </w:pPr>
              </w:pPrChange>
            </w:pPr>
          </w:p>
        </w:tc>
      </w:tr>
      <w:tr w:rsidR="00EC24C2" w:rsidRPr="004D2F2B" w:rsidDel="005A15F7" w14:paraId="56594EFC" w14:textId="55259ED9" w:rsidTr="00EC24C2">
        <w:trPr>
          <w:del w:id="442" w:author="Скородумова Виктория Евгеньевна" w:date="2025-03-12T17:23:00Z"/>
        </w:trPr>
        <w:tc>
          <w:tcPr>
            <w:tcW w:w="1134" w:type="dxa"/>
            <w:vMerge/>
            <w:shd w:val="clear" w:color="auto" w:fill="auto"/>
          </w:tcPr>
          <w:p w14:paraId="335358F5" w14:textId="72BD5288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443" w:author="Скородумова Виктория Евгеньевна" w:date="2025-03-12T17:23:00Z"/>
                <w:bCs/>
              </w:rPr>
              <w:pPrChange w:id="444" w:author="Скородумова Виктория Евгеньевна" w:date="2025-03-12T17:23:00Z">
                <w:pPr>
                  <w:widowControl w:val="0"/>
                  <w:tabs>
                    <w:tab w:val="center" w:pos="7230"/>
                  </w:tabs>
                </w:pPr>
              </w:pPrChange>
            </w:pPr>
          </w:p>
        </w:tc>
        <w:tc>
          <w:tcPr>
            <w:tcW w:w="6520" w:type="dxa"/>
            <w:shd w:val="clear" w:color="auto" w:fill="auto"/>
          </w:tcPr>
          <w:p w14:paraId="1F886FD2" w14:textId="20698023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445" w:author="Скородумова Виктория Евгеньевна" w:date="2025-03-12T17:23:00Z"/>
              </w:rPr>
              <w:pPrChange w:id="446" w:author="Скородумова Виктория Евгеньевна" w:date="2025-03-12T17:23:00Z">
                <w:pPr/>
              </w:pPrChange>
            </w:pPr>
            <w:del w:id="447" w:author="Скородумова Виктория Евгеньевна" w:date="2025-03-12T17:23:00Z">
              <w:r w:rsidRPr="004D2F2B" w:rsidDel="005A15F7">
                <w:delText>- перевозка грузов автотранспортом</w:delText>
              </w:r>
            </w:del>
          </w:p>
        </w:tc>
        <w:tc>
          <w:tcPr>
            <w:tcW w:w="1985" w:type="dxa"/>
            <w:shd w:val="clear" w:color="auto" w:fill="auto"/>
          </w:tcPr>
          <w:p w14:paraId="50368356" w14:textId="71368F55" w:rsidR="00EC24C2" w:rsidRPr="004D2F2B" w:rsidDel="005A15F7" w:rsidRDefault="001222AF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448" w:author="Скородумова Виктория Евгеньевна" w:date="2025-03-12T17:23:00Z"/>
                <w:bCs/>
              </w:rPr>
              <w:pPrChange w:id="449" w:author="Скородумова Виктория Евгеньевна" w:date="2025-03-12T17:23:00Z">
                <w:pPr>
                  <w:widowControl w:val="0"/>
                  <w:tabs>
                    <w:tab w:val="center" w:pos="7230"/>
                  </w:tabs>
                </w:pPr>
              </w:pPrChange>
            </w:pPr>
            <w:del w:id="450" w:author="Скородумова Виктория Евгеньевна" w:date="2025-03-12T17:23:00Z">
              <w:r w:rsidDel="005A15F7">
                <w:rPr>
                  <w:bCs/>
                </w:rPr>
                <w:delText>Да</w:delText>
              </w:r>
            </w:del>
          </w:p>
        </w:tc>
      </w:tr>
      <w:tr w:rsidR="00EC24C2" w:rsidRPr="004D2F2B" w:rsidDel="005A15F7" w14:paraId="527D31C0" w14:textId="063CE9AE" w:rsidTr="00EC24C2">
        <w:trPr>
          <w:del w:id="451" w:author="Скородумова Виктория Евгеньевна" w:date="2025-03-12T17:23:00Z"/>
        </w:trPr>
        <w:tc>
          <w:tcPr>
            <w:tcW w:w="1134" w:type="dxa"/>
            <w:vMerge/>
            <w:shd w:val="clear" w:color="auto" w:fill="auto"/>
          </w:tcPr>
          <w:p w14:paraId="3B380418" w14:textId="1F4BC51F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452" w:author="Скородумова Виктория Евгеньевна" w:date="2025-03-12T17:23:00Z"/>
                <w:bCs/>
              </w:rPr>
              <w:pPrChange w:id="453" w:author="Скородумова Виктория Евгеньевна" w:date="2025-03-12T17:23:00Z">
                <w:pPr>
                  <w:widowControl w:val="0"/>
                  <w:tabs>
                    <w:tab w:val="center" w:pos="7230"/>
                  </w:tabs>
                </w:pPr>
              </w:pPrChange>
            </w:pPr>
          </w:p>
        </w:tc>
        <w:tc>
          <w:tcPr>
            <w:tcW w:w="6520" w:type="dxa"/>
            <w:shd w:val="clear" w:color="auto" w:fill="auto"/>
          </w:tcPr>
          <w:p w14:paraId="6F01F1CB" w14:textId="067F6F45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454" w:author="Скородумова Виктория Евгеньевна" w:date="2025-03-12T17:23:00Z"/>
              </w:rPr>
              <w:pPrChange w:id="455" w:author="Скородумова Виктория Евгеньевна" w:date="2025-03-12T17:23:00Z">
                <w:pPr/>
              </w:pPrChange>
            </w:pPr>
            <w:del w:id="456" w:author="Скородумова Виктория Евгеньевна" w:date="2025-03-12T17:23:00Z">
              <w:r w:rsidRPr="004D2F2B" w:rsidDel="005A15F7">
                <w:delText>- эксплуатация спецтехники</w:delText>
              </w:r>
            </w:del>
          </w:p>
        </w:tc>
        <w:tc>
          <w:tcPr>
            <w:tcW w:w="1985" w:type="dxa"/>
            <w:shd w:val="clear" w:color="auto" w:fill="auto"/>
          </w:tcPr>
          <w:p w14:paraId="38A5FA39" w14:textId="5C961F55" w:rsidR="00EC24C2" w:rsidRPr="004D2F2B" w:rsidDel="005A15F7" w:rsidRDefault="001222AF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457" w:author="Скородумова Виктория Евгеньевна" w:date="2025-03-12T17:23:00Z"/>
                <w:bCs/>
              </w:rPr>
              <w:pPrChange w:id="458" w:author="Скородумова Виктория Евгеньевна" w:date="2025-03-12T17:23:00Z">
                <w:pPr>
                  <w:widowControl w:val="0"/>
                  <w:tabs>
                    <w:tab w:val="center" w:pos="7230"/>
                  </w:tabs>
                </w:pPr>
              </w:pPrChange>
            </w:pPr>
            <w:del w:id="459" w:author="Скородумова Виктория Евгеньевна" w:date="2025-03-12T17:23:00Z">
              <w:r w:rsidDel="005A15F7">
                <w:rPr>
                  <w:bCs/>
                </w:rPr>
                <w:delText>да</w:delText>
              </w:r>
            </w:del>
          </w:p>
        </w:tc>
      </w:tr>
      <w:tr w:rsidR="00EC24C2" w:rsidRPr="004D2F2B" w:rsidDel="005A15F7" w14:paraId="68CA5360" w14:textId="4BCC1601" w:rsidTr="00EC24C2">
        <w:trPr>
          <w:del w:id="460" w:author="Скородумова Виктория Евгеньевна" w:date="2025-03-12T17:23:00Z"/>
        </w:trPr>
        <w:tc>
          <w:tcPr>
            <w:tcW w:w="1134" w:type="dxa"/>
            <w:shd w:val="clear" w:color="auto" w:fill="auto"/>
          </w:tcPr>
          <w:p w14:paraId="27EA72CF" w14:textId="7136710D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461" w:author="Скородумова Виктория Евгеньевна" w:date="2025-03-12T17:23:00Z"/>
                <w:bCs/>
              </w:rPr>
              <w:pPrChange w:id="462" w:author="Скородумова Виктория Евгеньевна" w:date="2025-03-12T17:23:00Z">
                <w:pPr>
                  <w:widowControl w:val="0"/>
                  <w:tabs>
                    <w:tab w:val="center" w:pos="7230"/>
                  </w:tabs>
                </w:pPr>
              </w:pPrChange>
            </w:pPr>
            <w:del w:id="463" w:author="Скородумова Виктория Евгеньевна" w:date="2025-03-12T17:23:00Z">
              <w:r w:rsidRPr="004D2F2B" w:rsidDel="005A15F7">
                <w:rPr>
                  <w:bCs/>
                </w:rPr>
                <w:delText>Низкие риски</w:delText>
              </w:r>
            </w:del>
          </w:p>
        </w:tc>
        <w:tc>
          <w:tcPr>
            <w:tcW w:w="6520" w:type="dxa"/>
            <w:shd w:val="clear" w:color="auto" w:fill="auto"/>
          </w:tcPr>
          <w:p w14:paraId="684343CB" w14:textId="0A6E4797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464" w:author="Скородумова Виктория Евгеньевна" w:date="2025-03-12T17:23:00Z"/>
                <w:bCs/>
              </w:rPr>
              <w:pPrChange w:id="465" w:author="Скородумова Виктория Евгеньевна" w:date="2025-03-12T17:23:00Z">
                <w:pPr>
                  <w:widowControl w:val="0"/>
                  <w:tabs>
                    <w:tab w:val="center" w:pos="7230"/>
                  </w:tabs>
                </w:pPr>
              </w:pPrChange>
            </w:pPr>
            <w:del w:id="466" w:author="Скородумова Виктория Евгеньевна" w:date="2025-03-12T17:23:00Z">
              <w:r w:rsidRPr="004D2F2B" w:rsidDel="005A15F7">
                <w:delText>- другие работы, не вошедшие в высокие и средние риски</w:delText>
              </w:r>
            </w:del>
          </w:p>
        </w:tc>
        <w:tc>
          <w:tcPr>
            <w:tcW w:w="1985" w:type="dxa"/>
            <w:shd w:val="clear" w:color="auto" w:fill="auto"/>
          </w:tcPr>
          <w:p w14:paraId="778C9F5B" w14:textId="43BD2F4B" w:rsidR="00EC24C2" w:rsidRPr="004D2F2B" w:rsidDel="005A15F7" w:rsidRDefault="00EC24C2" w:rsidP="005A15F7">
            <w:pPr>
              <w:widowControl w:val="0"/>
              <w:tabs>
                <w:tab w:val="center" w:pos="7230"/>
              </w:tabs>
              <w:ind w:firstLine="284"/>
              <w:jc w:val="both"/>
              <w:rPr>
                <w:del w:id="467" w:author="Скородумова Виктория Евгеньевна" w:date="2025-03-12T17:23:00Z"/>
                <w:bCs/>
              </w:rPr>
              <w:pPrChange w:id="468" w:author="Скородумова Виктория Евгеньевна" w:date="2025-03-12T17:23:00Z">
                <w:pPr>
                  <w:widowControl w:val="0"/>
                  <w:tabs>
                    <w:tab w:val="center" w:pos="7230"/>
                  </w:tabs>
                </w:pPr>
              </w:pPrChange>
            </w:pPr>
          </w:p>
        </w:tc>
      </w:tr>
    </w:tbl>
    <w:p w14:paraId="34ED8AAD" w14:textId="35A420FB" w:rsidR="00EC24C2" w:rsidDel="005A15F7" w:rsidRDefault="00EC24C2" w:rsidP="005A15F7">
      <w:pPr>
        <w:widowControl w:val="0"/>
        <w:tabs>
          <w:tab w:val="center" w:pos="7230"/>
        </w:tabs>
        <w:ind w:firstLine="284"/>
        <w:jc w:val="both"/>
        <w:rPr>
          <w:del w:id="469" w:author="Скородумова Виктория Евгеньевна" w:date="2025-03-12T17:23:00Z"/>
          <w:bCs/>
        </w:rPr>
        <w:pPrChange w:id="470" w:author="Скородумова Виктория Евгеньевна" w:date="2025-03-12T17:23:00Z">
          <w:pPr>
            <w:widowControl w:val="0"/>
            <w:tabs>
              <w:tab w:val="center" w:pos="7230"/>
            </w:tabs>
            <w:ind w:firstLine="284"/>
            <w:jc w:val="both"/>
          </w:pPr>
        </w:pPrChange>
      </w:pPr>
    </w:p>
    <w:p w14:paraId="749208C9" w14:textId="77777777" w:rsidR="005A15F7" w:rsidRDefault="005A15F7" w:rsidP="005A15F7">
      <w:pPr>
        <w:widowControl w:val="0"/>
        <w:tabs>
          <w:tab w:val="center" w:pos="7230"/>
        </w:tabs>
        <w:jc w:val="both"/>
        <w:rPr>
          <w:ins w:id="471" w:author="Скородумова Виктория Евгеньевна" w:date="2025-03-12T17:24:00Z"/>
          <w:bCs/>
        </w:rPr>
        <w:pPrChange w:id="472" w:author="Скородумова Виктория Евгеньевна" w:date="2025-03-12T17:23:00Z">
          <w:pPr>
            <w:widowControl w:val="0"/>
            <w:tabs>
              <w:tab w:val="center" w:pos="7230"/>
            </w:tabs>
            <w:ind w:firstLine="284"/>
            <w:jc w:val="both"/>
          </w:pPr>
        </w:pPrChange>
      </w:pPr>
    </w:p>
    <w:p w14:paraId="17EDF1E8" w14:textId="679B6245" w:rsidR="00EC24C2" w:rsidRPr="004D2F2B" w:rsidRDefault="005A15F7" w:rsidP="005A15F7">
      <w:pPr>
        <w:widowControl w:val="0"/>
        <w:tabs>
          <w:tab w:val="center" w:pos="7230"/>
        </w:tabs>
        <w:ind w:firstLine="284"/>
        <w:jc w:val="both"/>
        <w:rPr>
          <w:b/>
          <w:bCs/>
        </w:rPr>
        <w:pPrChange w:id="473" w:author="Скородумова Виктория Евгеньевна" w:date="2025-03-12T17:23:00Z">
          <w:pPr>
            <w:widowControl w:val="0"/>
            <w:tabs>
              <w:tab w:val="center" w:pos="7230"/>
            </w:tabs>
            <w:ind w:firstLine="284"/>
            <w:jc w:val="both"/>
          </w:pPr>
        </w:pPrChange>
      </w:pPr>
      <w:ins w:id="474" w:author="Скородумова Виктория Евгеньевна" w:date="2025-03-12T17:23:00Z">
        <w:r w:rsidRPr="005A15F7">
          <w:rPr>
            <w:b/>
            <w:bCs/>
            <w:rPrChange w:id="475" w:author="Скородумова Виктория Евгеньевна" w:date="2025-03-12T17:24:00Z">
              <w:rPr>
                <w:bCs/>
              </w:rPr>
            </w:rPrChange>
          </w:rPr>
          <w:t>1. Т</w:t>
        </w:r>
      </w:ins>
      <w:del w:id="476" w:author="Скородумова Виктория Евгеньевна" w:date="2025-03-12T17:23:00Z">
        <w:r w:rsidR="00EC24C2" w:rsidRPr="005A15F7" w:rsidDel="005A15F7">
          <w:rPr>
            <w:b/>
            <w:bCs/>
            <w:rPrChange w:id="477" w:author="Скородумова Виктория Евгеньевна" w:date="2025-03-12T17:24:00Z">
              <w:rPr>
                <w:b/>
                <w:bCs/>
              </w:rPr>
            </w:rPrChange>
          </w:rPr>
          <w:delText>2. Т</w:delText>
        </w:r>
      </w:del>
      <w:r w:rsidR="00EC24C2" w:rsidRPr="005A15F7">
        <w:rPr>
          <w:b/>
          <w:bCs/>
          <w:rPrChange w:id="478" w:author="Скородумова Виктория Евгеньевна" w:date="2025-03-12T17:24:00Z">
            <w:rPr>
              <w:b/>
              <w:bCs/>
            </w:rPr>
          </w:rPrChange>
        </w:rPr>
        <w:t>ребования</w:t>
      </w:r>
      <w:r w:rsidR="00EC24C2" w:rsidRPr="004D2F2B">
        <w:rPr>
          <w:b/>
          <w:bCs/>
        </w:rPr>
        <w:t xml:space="preserve"> законодательных актов Российской Федерации в области </w:t>
      </w:r>
      <w:proofErr w:type="spellStart"/>
      <w:r w:rsidR="00EC24C2" w:rsidRPr="004D2F2B">
        <w:rPr>
          <w:b/>
          <w:bCs/>
        </w:rPr>
        <w:t>ПБиОТ</w:t>
      </w:r>
      <w:proofErr w:type="spellEnd"/>
    </w:p>
    <w:tbl>
      <w:tblPr>
        <w:tblStyle w:val="afa"/>
        <w:tblW w:w="9639" w:type="dxa"/>
        <w:tblInd w:w="279" w:type="dxa"/>
        <w:tblLook w:val="04A0" w:firstRow="1" w:lastRow="0" w:firstColumn="1" w:lastColumn="0" w:noHBand="0" w:noVBand="1"/>
      </w:tblPr>
      <w:tblGrid>
        <w:gridCol w:w="503"/>
        <w:gridCol w:w="2154"/>
        <w:gridCol w:w="2278"/>
        <w:gridCol w:w="2840"/>
        <w:gridCol w:w="1864"/>
      </w:tblGrid>
      <w:tr w:rsidR="00EC24C2" w:rsidRPr="004D2F2B" w14:paraId="15861482" w14:textId="77777777" w:rsidTr="00EC24C2">
        <w:tc>
          <w:tcPr>
            <w:tcW w:w="349" w:type="dxa"/>
            <w:shd w:val="clear" w:color="auto" w:fill="auto"/>
            <w:vAlign w:val="center"/>
          </w:tcPr>
          <w:p w14:paraId="1E6609B4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jc w:val="center"/>
              <w:rPr>
                <w:bCs/>
              </w:rPr>
            </w:pPr>
            <w:r w:rsidRPr="004D2F2B">
              <w:rPr>
                <w:b/>
                <w:bCs/>
              </w:rPr>
              <w:t>№ п/п</w:t>
            </w:r>
          </w:p>
        </w:tc>
        <w:tc>
          <w:tcPr>
            <w:tcW w:w="2177" w:type="dxa"/>
            <w:shd w:val="clear" w:color="auto" w:fill="auto"/>
            <w:vAlign w:val="center"/>
          </w:tcPr>
          <w:p w14:paraId="4B8F0F9D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jc w:val="center"/>
              <w:rPr>
                <w:bCs/>
              </w:rPr>
            </w:pPr>
            <w:r w:rsidRPr="004D2F2B">
              <w:rPr>
                <w:b/>
                <w:bCs/>
              </w:rPr>
              <w:t>Состав Предмета закупки                (виды работ, услуг)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4A56CFFA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jc w:val="center"/>
              <w:rPr>
                <w:bCs/>
              </w:rPr>
            </w:pPr>
            <w:r w:rsidRPr="004D2F2B">
              <w:rPr>
                <w:b/>
                <w:bCs/>
              </w:rPr>
              <w:t>Содержание и обоснование требования*</w:t>
            </w:r>
          </w:p>
        </w:tc>
        <w:tc>
          <w:tcPr>
            <w:tcW w:w="2896" w:type="dxa"/>
            <w:shd w:val="clear" w:color="auto" w:fill="auto"/>
            <w:vAlign w:val="center"/>
          </w:tcPr>
          <w:p w14:paraId="7F7590C5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jc w:val="center"/>
              <w:rPr>
                <w:bCs/>
              </w:rPr>
            </w:pPr>
            <w:r w:rsidRPr="004D2F2B">
              <w:rPr>
                <w:b/>
                <w:bCs/>
              </w:rPr>
              <w:t>Формат подтверждения требования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5C3FC56F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jc w:val="center"/>
              <w:rPr>
                <w:bCs/>
              </w:rPr>
            </w:pPr>
            <w:r w:rsidRPr="004D2F2B">
              <w:rPr>
                <w:b/>
                <w:bCs/>
              </w:rPr>
              <w:t>Примечание</w:t>
            </w:r>
          </w:p>
        </w:tc>
      </w:tr>
      <w:tr w:rsidR="00EC24C2" w:rsidRPr="004D2F2B" w14:paraId="06FF6A52" w14:textId="77777777" w:rsidTr="00EC24C2">
        <w:tc>
          <w:tcPr>
            <w:tcW w:w="349" w:type="dxa"/>
            <w:shd w:val="clear" w:color="auto" w:fill="auto"/>
          </w:tcPr>
          <w:p w14:paraId="53CD8941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>1</w:t>
            </w:r>
          </w:p>
        </w:tc>
        <w:tc>
          <w:tcPr>
            <w:tcW w:w="2177" w:type="dxa"/>
            <w:shd w:val="clear" w:color="auto" w:fill="auto"/>
          </w:tcPr>
          <w:p w14:paraId="0F176E24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>Все виды работ и/или услуг производственного характера</w:t>
            </w:r>
          </w:p>
        </w:tc>
        <w:tc>
          <w:tcPr>
            <w:tcW w:w="2313" w:type="dxa"/>
            <w:shd w:val="clear" w:color="auto" w:fill="auto"/>
          </w:tcPr>
          <w:p w14:paraId="10E9014B" w14:textId="77777777" w:rsidR="00EC24C2" w:rsidRPr="004D2F2B" w:rsidRDefault="00EC24C2" w:rsidP="00C84FC5">
            <w:pPr>
              <w:keepNext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>Персонал Подрядчика обучен безопасным методам и приемам выполнения работ, оказанию первой помощи пострадавшим на производстве.</w:t>
            </w:r>
          </w:p>
          <w:p w14:paraId="55E36626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/>
                <w:bCs/>
                <w:u w:val="single"/>
              </w:rPr>
            </w:pPr>
          </w:p>
        </w:tc>
        <w:tc>
          <w:tcPr>
            <w:tcW w:w="2896" w:type="dxa"/>
            <w:shd w:val="clear" w:color="auto" w:fill="auto"/>
          </w:tcPr>
          <w:p w14:paraId="0FD299B9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 xml:space="preserve">Заверенные копии удостоверений работников о проверке знаний требований охраны труда </w:t>
            </w:r>
          </w:p>
        </w:tc>
        <w:tc>
          <w:tcPr>
            <w:tcW w:w="1904" w:type="dxa"/>
            <w:shd w:val="clear" w:color="auto" w:fill="auto"/>
          </w:tcPr>
          <w:p w14:paraId="1D60007D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</w:p>
        </w:tc>
      </w:tr>
      <w:tr w:rsidR="00EC24C2" w:rsidRPr="004D2F2B" w14:paraId="29E01EB8" w14:textId="77777777" w:rsidTr="00EC24C2">
        <w:tc>
          <w:tcPr>
            <w:tcW w:w="349" w:type="dxa"/>
            <w:shd w:val="clear" w:color="auto" w:fill="auto"/>
          </w:tcPr>
          <w:p w14:paraId="0F9E7407" w14:textId="77777777" w:rsidR="00EC24C2" w:rsidRPr="004D2F2B" w:rsidRDefault="00EC24C2" w:rsidP="00C84FC5">
            <w:r w:rsidRPr="004D2F2B">
              <w:rPr>
                <w:bCs/>
              </w:rPr>
              <w:t>2</w:t>
            </w:r>
          </w:p>
        </w:tc>
        <w:tc>
          <w:tcPr>
            <w:tcW w:w="2177" w:type="dxa"/>
            <w:shd w:val="clear" w:color="auto" w:fill="auto"/>
          </w:tcPr>
          <w:p w14:paraId="4CD5F8C6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>Все виды работ и/или услуг производственного характера</w:t>
            </w:r>
          </w:p>
        </w:tc>
        <w:tc>
          <w:tcPr>
            <w:tcW w:w="2313" w:type="dxa"/>
            <w:shd w:val="clear" w:color="auto" w:fill="auto"/>
          </w:tcPr>
          <w:p w14:paraId="47B5A1AA" w14:textId="77777777" w:rsidR="00EC24C2" w:rsidRPr="004D2F2B" w:rsidRDefault="00EC24C2" w:rsidP="00C84FC5">
            <w:pPr>
              <w:keepNext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 xml:space="preserve">Персонал Подрядчика обеспечен специальной одеждой, специальной обувью и другими средствами индивидуальной защиты, прошедшими обязательную сертификацию или декларирование соответствия в установленном законодательством Российской Федерации о техническом регулировании порядке, в соответствии с </w:t>
            </w:r>
            <w:r w:rsidRPr="004D2F2B">
              <w:rPr>
                <w:bCs/>
              </w:rPr>
              <w:lastRenderedPageBreak/>
              <w:t>установленными нормами</w:t>
            </w:r>
          </w:p>
        </w:tc>
        <w:tc>
          <w:tcPr>
            <w:tcW w:w="2896" w:type="dxa"/>
            <w:shd w:val="clear" w:color="auto" w:fill="auto"/>
          </w:tcPr>
          <w:p w14:paraId="1E07D984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lastRenderedPageBreak/>
              <w:t>Утвержденные нормы выдачи СИЗ по профессиям;</w:t>
            </w:r>
          </w:p>
          <w:p w14:paraId="2E305FDE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 xml:space="preserve">Личные карточки учета выдачи сиз </w:t>
            </w:r>
          </w:p>
        </w:tc>
        <w:tc>
          <w:tcPr>
            <w:tcW w:w="1904" w:type="dxa"/>
            <w:shd w:val="clear" w:color="auto" w:fill="auto"/>
          </w:tcPr>
          <w:p w14:paraId="10DA82FF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</w:p>
        </w:tc>
      </w:tr>
      <w:tr w:rsidR="00EC24C2" w:rsidRPr="004D2F2B" w14:paraId="0B010B51" w14:textId="77777777" w:rsidTr="00EC24C2">
        <w:tc>
          <w:tcPr>
            <w:tcW w:w="349" w:type="dxa"/>
            <w:shd w:val="clear" w:color="auto" w:fill="auto"/>
          </w:tcPr>
          <w:p w14:paraId="16074785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>3</w:t>
            </w:r>
          </w:p>
        </w:tc>
        <w:tc>
          <w:tcPr>
            <w:tcW w:w="2177" w:type="dxa"/>
            <w:shd w:val="clear" w:color="auto" w:fill="auto"/>
          </w:tcPr>
          <w:p w14:paraId="304F8884" w14:textId="77777777" w:rsidR="00EC24C2" w:rsidRPr="004D2F2B" w:rsidRDefault="00EC24C2" w:rsidP="00C84FC5">
            <w:pPr>
              <w:keepNext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>Работы с вредными и (или) опасными условиями труда</w:t>
            </w:r>
          </w:p>
          <w:p w14:paraId="76350990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>Работы, связанные с движением транспорта</w:t>
            </w:r>
          </w:p>
        </w:tc>
        <w:tc>
          <w:tcPr>
            <w:tcW w:w="2313" w:type="dxa"/>
            <w:shd w:val="clear" w:color="auto" w:fill="auto"/>
          </w:tcPr>
          <w:p w14:paraId="6BBCE2CE" w14:textId="77777777" w:rsidR="00EC24C2" w:rsidRPr="004D2F2B" w:rsidRDefault="00EC24C2" w:rsidP="00C84FC5">
            <w:pPr>
              <w:autoSpaceDE w:val="0"/>
              <w:autoSpaceDN w:val="0"/>
              <w:adjustRightInd w:val="0"/>
            </w:pPr>
            <w:r w:rsidRPr="004D2F2B">
              <w:t>Персонал Подрядчика не имеет медицинских противопоказаний к исполнению им трудовых обязанностей.</w:t>
            </w:r>
          </w:p>
          <w:p w14:paraId="4855DEAA" w14:textId="77777777" w:rsidR="00EC24C2" w:rsidRPr="004D2F2B" w:rsidRDefault="00EC24C2" w:rsidP="00C84FC5">
            <w:pPr>
              <w:keepNext/>
              <w:tabs>
                <w:tab w:val="center" w:pos="7230"/>
              </w:tabs>
              <w:rPr>
                <w:bCs/>
              </w:rPr>
            </w:pPr>
          </w:p>
        </w:tc>
        <w:tc>
          <w:tcPr>
            <w:tcW w:w="2896" w:type="dxa"/>
            <w:shd w:val="clear" w:color="auto" w:fill="auto"/>
          </w:tcPr>
          <w:p w14:paraId="214BF3E8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>Заверенные копии документов о прохождении медицинских осмотров.</w:t>
            </w:r>
          </w:p>
        </w:tc>
        <w:tc>
          <w:tcPr>
            <w:tcW w:w="1904" w:type="dxa"/>
            <w:shd w:val="clear" w:color="auto" w:fill="auto"/>
          </w:tcPr>
          <w:p w14:paraId="79D8BE14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</w:p>
        </w:tc>
      </w:tr>
      <w:tr w:rsidR="00EC24C2" w:rsidRPr="004D2F2B" w14:paraId="3C1DEC30" w14:textId="77777777" w:rsidTr="00EC24C2">
        <w:tc>
          <w:tcPr>
            <w:tcW w:w="349" w:type="dxa"/>
            <w:shd w:val="clear" w:color="auto" w:fill="auto"/>
          </w:tcPr>
          <w:p w14:paraId="421BD441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>4</w:t>
            </w:r>
          </w:p>
        </w:tc>
        <w:tc>
          <w:tcPr>
            <w:tcW w:w="2177" w:type="dxa"/>
            <w:shd w:val="clear" w:color="auto" w:fill="auto"/>
          </w:tcPr>
          <w:p w14:paraId="40AA936F" w14:textId="77777777" w:rsidR="00EC24C2" w:rsidRPr="004D2F2B" w:rsidRDefault="00EC24C2" w:rsidP="00C84FC5">
            <w:pPr>
              <w:keepNext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>Работы на высоте</w:t>
            </w:r>
          </w:p>
        </w:tc>
        <w:tc>
          <w:tcPr>
            <w:tcW w:w="2313" w:type="dxa"/>
            <w:shd w:val="clear" w:color="auto" w:fill="auto"/>
          </w:tcPr>
          <w:p w14:paraId="6AE6F0A6" w14:textId="77777777" w:rsidR="00EC24C2" w:rsidRPr="004D2F2B" w:rsidRDefault="00EC24C2" w:rsidP="00C84FC5">
            <w:pPr>
              <w:autoSpaceDE w:val="0"/>
              <w:autoSpaceDN w:val="0"/>
              <w:adjustRightInd w:val="0"/>
            </w:pPr>
            <w:r w:rsidRPr="004D2F2B">
              <w:t xml:space="preserve">Персонал Подрядчика имеет квалификацию, соответствующую характеру выполняемых работ </w:t>
            </w:r>
          </w:p>
        </w:tc>
        <w:tc>
          <w:tcPr>
            <w:tcW w:w="2896" w:type="dxa"/>
            <w:shd w:val="clear" w:color="auto" w:fill="auto"/>
          </w:tcPr>
          <w:p w14:paraId="38AAFCA7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>Заверенные копии документов об обучении безопасным методам и приемам выполнения работ на высоте (1, 2 или 3 группа допуска на высоте);</w:t>
            </w:r>
          </w:p>
          <w:p w14:paraId="12AB5F53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>Копии документов об обучении по охране труда в соответствии с Постановлением Правительства «О порядке обучения по охране труда и проверки знаний требований охраны труда»</w:t>
            </w:r>
          </w:p>
        </w:tc>
        <w:tc>
          <w:tcPr>
            <w:tcW w:w="1904" w:type="dxa"/>
            <w:shd w:val="clear" w:color="auto" w:fill="auto"/>
          </w:tcPr>
          <w:p w14:paraId="53749FA9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</w:p>
        </w:tc>
      </w:tr>
      <w:tr w:rsidR="00EC24C2" w:rsidRPr="004D2F2B" w14:paraId="24D50114" w14:textId="77777777" w:rsidTr="00EC24C2">
        <w:tc>
          <w:tcPr>
            <w:tcW w:w="349" w:type="dxa"/>
            <w:shd w:val="clear" w:color="auto" w:fill="auto"/>
          </w:tcPr>
          <w:p w14:paraId="62FAC673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>5</w:t>
            </w:r>
          </w:p>
        </w:tc>
        <w:tc>
          <w:tcPr>
            <w:tcW w:w="2177" w:type="dxa"/>
            <w:shd w:val="clear" w:color="auto" w:fill="auto"/>
          </w:tcPr>
          <w:p w14:paraId="499C21E3" w14:textId="77777777" w:rsidR="00EC24C2" w:rsidRPr="004D2F2B" w:rsidRDefault="00EC24C2" w:rsidP="00C84FC5">
            <w:pPr>
              <w:keepNext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>Работы перемещение грузов при помощи подъемных сооружений</w:t>
            </w:r>
          </w:p>
        </w:tc>
        <w:tc>
          <w:tcPr>
            <w:tcW w:w="2313" w:type="dxa"/>
            <w:shd w:val="clear" w:color="auto" w:fill="auto"/>
          </w:tcPr>
          <w:p w14:paraId="05CCE1D4" w14:textId="77777777" w:rsidR="00EC24C2" w:rsidRPr="004D2F2B" w:rsidRDefault="00EC24C2" w:rsidP="00C84FC5">
            <w:pPr>
              <w:autoSpaceDE w:val="0"/>
              <w:autoSpaceDN w:val="0"/>
              <w:adjustRightInd w:val="0"/>
            </w:pPr>
            <w:r w:rsidRPr="004D2F2B">
              <w:t>Персонал Подрядчика имеет квалификацию, соответствующую характеру выполняемых работ</w:t>
            </w:r>
          </w:p>
        </w:tc>
        <w:tc>
          <w:tcPr>
            <w:tcW w:w="2896" w:type="dxa"/>
            <w:shd w:val="clear" w:color="auto" w:fill="auto"/>
          </w:tcPr>
          <w:p w14:paraId="200025C2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>Копии документов об аттестации в области промышленной безопасности;</w:t>
            </w:r>
          </w:p>
          <w:p w14:paraId="40B54F9B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>Копии документов об обучении по охране труда в соответствии с Постановлением Правительства «О порядке обучения по охране труда и проверки знаний требований охраны труда»</w:t>
            </w:r>
          </w:p>
          <w:p w14:paraId="06BBB5C5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>Копии документов, подтверждающие, квалификацию стропальщик, машинист крана.</w:t>
            </w:r>
          </w:p>
        </w:tc>
        <w:tc>
          <w:tcPr>
            <w:tcW w:w="1904" w:type="dxa"/>
            <w:shd w:val="clear" w:color="auto" w:fill="auto"/>
          </w:tcPr>
          <w:p w14:paraId="6A38EC7A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</w:p>
        </w:tc>
      </w:tr>
      <w:tr w:rsidR="00EC24C2" w:rsidRPr="004D2F2B" w14:paraId="1CEFA9B8" w14:textId="77777777" w:rsidTr="00EC24C2">
        <w:tc>
          <w:tcPr>
            <w:tcW w:w="349" w:type="dxa"/>
            <w:shd w:val="clear" w:color="auto" w:fill="auto"/>
          </w:tcPr>
          <w:p w14:paraId="1A97204E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>6</w:t>
            </w:r>
          </w:p>
        </w:tc>
        <w:tc>
          <w:tcPr>
            <w:tcW w:w="2177" w:type="dxa"/>
            <w:shd w:val="clear" w:color="auto" w:fill="auto"/>
          </w:tcPr>
          <w:p w14:paraId="32BF011E" w14:textId="77777777" w:rsidR="00EC24C2" w:rsidRPr="004D2F2B" w:rsidRDefault="00EC24C2" w:rsidP="00C84FC5">
            <w:pPr>
              <w:keepNext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 xml:space="preserve">Электросварочные и </w:t>
            </w:r>
            <w:proofErr w:type="spellStart"/>
            <w:r w:rsidRPr="004D2F2B">
              <w:rPr>
                <w:bCs/>
              </w:rPr>
              <w:t>газорезательные</w:t>
            </w:r>
            <w:proofErr w:type="spellEnd"/>
            <w:r w:rsidRPr="004D2F2B">
              <w:rPr>
                <w:bCs/>
              </w:rPr>
              <w:t xml:space="preserve"> работы</w:t>
            </w:r>
          </w:p>
        </w:tc>
        <w:tc>
          <w:tcPr>
            <w:tcW w:w="2313" w:type="dxa"/>
            <w:shd w:val="clear" w:color="auto" w:fill="auto"/>
          </w:tcPr>
          <w:p w14:paraId="649A98E3" w14:textId="77777777" w:rsidR="00EC24C2" w:rsidRPr="004D2F2B" w:rsidRDefault="00EC24C2" w:rsidP="00C84FC5">
            <w:pPr>
              <w:autoSpaceDE w:val="0"/>
              <w:autoSpaceDN w:val="0"/>
              <w:adjustRightInd w:val="0"/>
            </w:pPr>
            <w:r w:rsidRPr="004D2F2B">
              <w:t>Персонал Подрядчика имеет квалификацию, соответствующую характеру выполняемых работ</w:t>
            </w:r>
          </w:p>
        </w:tc>
        <w:tc>
          <w:tcPr>
            <w:tcW w:w="2896" w:type="dxa"/>
            <w:shd w:val="clear" w:color="auto" w:fill="auto"/>
          </w:tcPr>
          <w:p w14:paraId="19E83720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>Заверенные копии документов о присвоении группы допуска по электробезопасности;</w:t>
            </w:r>
          </w:p>
          <w:p w14:paraId="7C97875C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>Копии документов об обучении по охране труда в соответствии с Постановлением Правительства «О порядке обучения по охране труда и проверки знаний требований охраны труда».</w:t>
            </w:r>
          </w:p>
          <w:p w14:paraId="5C30D23A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>Копии документов об аттестации в области промышленной безопасности;</w:t>
            </w:r>
          </w:p>
          <w:p w14:paraId="57FDD402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 xml:space="preserve">Удостоверения </w:t>
            </w:r>
            <w:proofErr w:type="spellStart"/>
            <w:r w:rsidRPr="004D2F2B">
              <w:rPr>
                <w:bCs/>
              </w:rPr>
              <w:t>электрогазосварщика</w:t>
            </w:r>
            <w:proofErr w:type="spellEnd"/>
            <w:r w:rsidRPr="004D2F2B">
              <w:rPr>
                <w:bCs/>
              </w:rPr>
              <w:t>;</w:t>
            </w:r>
          </w:p>
          <w:p w14:paraId="3FBB41DE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>Документы подтверждающие проведение противопожарного инструктажа</w:t>
            </w:r>
          </w:p>
        </w:tc>
        <w:tc>
          <w:tcPr>
            <w:tcW w:w="1904" w:type="dxa"/>
            <w:shd w:val="clear" w:color="auto" w:fill="auto"/>
          </w:tcPr>
          <w:p w14:paraId="0DDAC621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</w:p>
        </w:tc>
      </w:tr>
      <w:tr w:rsidR="00EC24C2" w:rsidRPr="004D2F2B" w14:paraId="36488438" w14:textId="77777777" w:rsidTr="00EC24C2">
        <w:tc>
          <w:tcPr>
            <w:tcW w:w="349" w:type="dxa"/>
            <w:shd w:val="clear" w:color="auto" w:fill="auto"/>
          </w:tcPr>
          <w:p w14:paraId="314EC77E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>7</w:t>
            </w:r>
          </w:p>
        </w:tc>
        <w:tc>
          <w:tcPr>
            <w:tcW w:w="2177" w:type="dxa"/>
            <w:shd w:val="clear" w:color="auto" w:fill="auto"/>
          </w:tcPr>
          <w:p w14:paraId="364809D6" w14:textId="77777777" w:rsidR="00EC24C2" w:rsidRPr="004D2F2B" w:rsidRDefault="00EC24C2" w:rsidP="00C84FC5">
            <w:pPr>
              <w:keepNext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>Работы в электроустановках</w:t>
            </w:r>
          </w:p>
        </w:tc>
        <w:tc>
          <w:tcPr>
            <w:tcW w:w="2313" w:type="dxa"/>
            <w:shd w:val="clear" w:color="auto" w:fill="auto"/>
          </w:tcPr>
          <w:p w14:paraId="04AE2126" w14:textId="77777777" w:rsidR="00EC24C2" w:rsidRPr="004D2F2B" w:rsidRDefault="00EC24C2" w:rsidP="00C84FC5">
            <w:pPr>
              <w:autoSpaceDE w:val="0"/>
              <w:autoSpaceDN w:val="0"/>
              <w:adjustRightInd w:val="0"/>
            </w:pPr>
            <w:r w:rsidRPr="004D2F2B">
              <w:t xml:space="preserve">Персонал Подрядчика имеет квалификацию, соответствующую </w:t>
            </w:r>
            <w:r w:rsidRPr="004D2F2B">
              <w:lastRenderedPageBreak/>
              <w:t>характеру выполняемых работ</w:t>
            </w:r>
          </w:p>
        </w:tc>
        <w:tc>
          <w:tcPr>
            <w:tcW w:w="2896" w:type="dxa"/>
            <w:shd w:val="clear" w:color="auto" w:fill="auto"/>
          </w:tcPr>
          <w:p w14:paraId="273A7072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lastRenderedPageBreak/>
              <w:t xml:space="preserve">Заверенные копии документов об обучении безопасным методам и приемам выполнения работ в </w:t>
            </w:r>
            <w:r w:rsidRPr="004D2F2B">
              <w:rPr>
                <w:bCs/>
              </w:rPr>
              <w:lastRenderedPageBreak/>
              <w:t>электроустановках (2, 3, 4, 5 группа допуска по электробезопасности);</w:t>
            </w:r>
          </w:p>
          <w:p w14:paraId="07F87D64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>Копии документов об обучении по охране труда в соответствии с Постановлением Правительства «О порядке обучения по охране труда и проверки знаний требований охраны труда»;</w:t>
            </w:r>
          </w:p>
          <w:p w14:paraId="62EF0CBD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>Копии документов об аттестации в области промышленной безопасности</w:t>
            </w:r>
          </w:p>
        </w:tc>
        <w:tc>
          <w:tcPr>
            <w:tcW w:w="1904" w:type="dxa"/>
            <w:shd w:val="clear" w:color="auto" w:fill="auto"/>
          </w:tcPr>
          <w:p w14:paraId="07C89D55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</w:p>
        </w:tc>
      </w:tr>
      <w:tr w:rsidR="00EC24C2" w:rsidRPr="004D2F2B" w14:paraId="61C442F9" w14:textId="77777777" w:rsidTr="00EC24C2">
        <w:tc>
          <w:tcPr>
            <w:tcW w:w="349" w:type="dxa"/>
            <w:shd w:val="clear" w:color="auto" w:fill="auto"/>
          </w:tcPr>
          <w:p w14:paraId="170536FB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>8</w:t>
            </w:r>
          </w:p>
        </w:tc>
        <w:tc>
          <w:tcPr>
            <w:tcW w:w="2177" w:type="dxa"/>
            <w:shd w:val="clear" w:color="auto" w:fill="auto"/>
          </w:tcPr>
          <w:p w14:paraId="3E1AFE78" w14:textId="77777777" w:rsidR="00EC24C2" w:rsidRPr="004D2F2B" w:rsidRDefault="00EC24C2" w:rsidP="00C84FC5">
            <w:pPr>
              <w:keepNext/>
              <w:tabs>
                <w:tab w:val="center" w:pos="7230"/>
              </w:tabs>
              <w:rPr>
                <w:bCs/>
                <w:highlight w:val="yellow"/>
              </w:rPr>
            </w:pPr>
            <w:r w:rsidRPr="004D2F2B">
              <w:rPr>
                <w:bCs/>
              </w:rPr>
              <w:t>Перевозка пассажиров автотранспортом</w:t>
            </w:r>
          </w:p>
        </w:tc>
        <w:tc>
          <w:tcPr>
            <w:tcW w:w="2313" w:type="dxa"/>
            <w:shd w:val="clear" w:color="auto" w:fill="auto"/>
          </w:tcPr>
          <w:p w14:paraId="2CA11FC8" w14:textId="77777777" w:rsidR="00EC24C2" w:rsidRPr="004D2F2B" w:rsidRDefault="00EC24C2" w:rsidP="00C84FC5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4D2F2B">
              <w:rPr>
                <w:bCs/>
              </w:rPr>
              <w:t>Персонал Подрядчика имеет квалификацию, соответствующую характеру выполняемых работ</w:t>
            </w:r>
          </w:p>
        </w:tc>
        <w:tc>
          <w:tcPr>
            <w:tcW w:w="2896" w:type="dxa"/>
            <w:shd w:val="clear" w:color="auto" w:fill="auto"/>
          </w:tcPr>
          <w:p w14:paraId="3C4CFB7F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>Заверенные копии приказа о назначении лиц ответственных за выпуск на линию ТС;</w:t>
            </w:r>
          </w:p>
          <w:p w14:paraId="705907AF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 xml:space="preserve">Документы, подтверждающих проведение </w:t>
            </w:r>
            <w:proofErr w:type="spellStart"/>
            <w:r w:rsidRPr="004D2F2B">
              <w:rPr>
                <w:bCs/>
              </w:rPr>
              <w:t>предсменных</w:t>
            </w:r>
            <w:proofErr w:type="spellEnd"/>
            <w:r w:rsidRPr="004D2F2B">
              <w:rPr>
                <w:bCs/>
              </w:rPr>
              <w:t xml:space="preserve">, </w:t>
            </w:r>
            <w:proofErr w:type="spellStart"/>
            <w:r w:rsidRPr="004D2F2B">
              <w:rPr>
                <w:bCs/>
              </w:rPr>
              <w:t>предрейсовых</w:t>
            </w:r>
            <w:proofErr w:type="spellEnd"/>
            <w:r w:rsidRPr="004D2F2B">
              <w:rPr>
                <w:bCs/>
              </w:rPr>
              <w:t xml:space="preserve"> и </w:t>
            </w:r>
            <w:proofErr w:type="spellStart"/>
            <w:r w:rsidRPr="004D2F2B">
              <w:rPr>
                <w:bCs/>
              </w:rPr>
              <w:t>послесменных</w:t>
            </w:r>
            <w:proofErr w:type="spellEnd"/>
            <w:r w:rsidRPr="004D2F2B">
              <w:rPr>
                <w:bCs/>
              </w:rPr>
              <w:t xml:space="preserve">, </w:t>
            </w:r>
            <w:proofErr w:type="spellStart"/>
            <w:r w:rsidRPr="004D2F2B">
              <w:rPr>
                <w:bCs/>
              </w:rPr>
              <w:t>послерейсовых</w:t>
            </w:r>
            <w:proofErr w:type="spellEnd"/>
            <w:r w:rsidRPr="004D2F2B">
              <w:rPr>
                <w:bCs/>
              </w:rPr>
              <w:t xml:space="preserve"> медицинских осмотров;</w:t>
            </w:r>
          </w:p>
          <w:p w14:paraId="2288A888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>Документы, подтверждающие повышение квалификации водителей (20-часовое обучение по БДД) Приказ Минтранса № 282, РД-200-РСФСР-12-0071-86-12, РД-26127100-1070-01;</w:t>
            </w:r>
          </w:p>
          <w:p w14:paraId="6FB628DE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>Документы об обучении по охране труда в соответствии с Постановлением Правительства «О порядке обучения по охране труда и проверки знаний требований охраны труда»</w:t>
            </w:r>
          </w:p>
        </w:tc>
        <w:tc>
          <w:tcPr>
            <w:tcW w:w="1904" w:type="dxa"/>
            <w:shd w:val="clear" w:color="auto" w:fill="auto"/>
          </w:tcPr>
          <w:p w14:paraId="3A4AC715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</w:p>
        </w:tc>
      </w:tr>
      <w:tr w:rsidR="00EC24C2" w:rsidRPr="004D2F2B" w14:paraId="70C1161C" w14:textId="77777777" w:rsidTr="00EC24C2">
        <w:tc>
          <w:tcPr>
            <w:tcW w:w="349" w:type="dxa"/>
            <w:shd w:val="clear" w:color="auto" w:fill="auto"/>
          </w:tcPr>
          <w:p w14:paraId="414A3C33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>9</w:t>
            </w:r>
          </w:p>
        </w:tc>
        <w:tc>
          <w:tcPr>
            <w:tcW w:w="2177" w:type="dxa"/>
            <w:shd w:val="clear" w:color="auto" w:fill="auto"/>
          </w:tcPr>
          <w:p w14:paraId="57F44006" w14:textId="77777777" w:rsidR="00EC24C2" w:rsidRPr="004D2F2B" w:rsidRDefault="00EC24C2" w:rsidP="00C84FC5">
            <w:pPr>
              <w:keepNext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>Взрывные работы и обращение с ВМ</w:t>
            </w:r>
          </w:p>
        </w:tc>
        <w:tc>
          <w:tcPr>
            <w:tcW w:w="2313" w:type="dxa"/>
            <w:shd w:val="clear" w:color="auto" w:fill="auto"/>
          </w:tcPr>
          <w:p w14:paraId="50491BAB" w14:textId="77777777" w:rsidR="00EC24C2" w:rsidRPr="004D2F2B" w:rsidRDefault="00EC24C2" w:rsidP="00C84FC5">
            <w:pPr>
              <w:autoSpaceDE w:val="0"/>
              <w:autoSpaceDN w:val="0"/>
              <w:adjustRightInd w:val="0"/>
            </w:pPr>
            <w:r w:rsidRPr="004D2F2B">
              <w:rPr>
                <w:bCs/>
              </w:rPr>
              <w:t>Персонал Подрядчика имеет квалификацию, соответствующую характеру выполняемых работ</w:t>
            </w:r>
          </w:p>
        </w:tc>
        <w:tc>
          <w:tcPr>
            <w:tcW w:w="2896" w:type="dxa"/>
            <w:shd w:val="clear" w:color="auto" w:fill="auto"/>
          </w:tcPr>
          <w:p w14:paraId="1FB741C5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>Копии документов об аттестации в области промышленной безопасности;</w:t>
            </w:r>
          </w:p>
          <w:p w14:paraId="5462E374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>Копии документов об обучении по охране труда в соответствии с Постановлением Правительства «О порядке обучения по охране труда и проверки знаний требований охраны труда»;</w:t>
            </w:r>
          </w:p>
          <w:p w14:paraId="70BCBE84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>Копия удостоверения – единая книжка взрывника</w:t>
            </w:r>
          </w:p>
        </w:tc>
        <w:tc>
          <w:tcPr>
            <w:tcW w:w="1904" w:type="dxa"/>
            <w:shd w:val="clear" w:color="auto" w:fill="auto"/>
          </w:tcPr>
          <w:p w14:paraId="13E5C4F1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</w:p>
        </w:tc>
      </w:tr>
      <w:tr w:rsidR="00EC24C2" w:rsidRPr="004D2F2B" w14:paraId="3BAEDBAA" w14:textId="77777777" w:rsidTr="00EC24C2">
        <w:tc>
          <w:tcPr>
            <w:tcW w:w="349" w:type="dxa"/>
            <w:shd w:val="clear" w:color="auto" w:fill="auto"/>
          </w:tcPr>
          <w:p w14:paraId="3A7A11BB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>10</w:t>
            </w:r>
          </w:p>
        </w:tc>
        <w:tc>
          <w:tcPr>
            <w:tcW w:w="2177" w:type="dxa"/>
            <w:shd w:val="clear" w:color="auto" w:fill="auto"/>
          </w:tcPr>
          <w:p w14:paraId="7806F996" w14:textId="77777777" w:rsidR="00EC24C2" w:rsidRPr="004D2F2B" w:rsidRDefault="00EC24C2" w:rsidP="00C84FC5">
            <w:pPr>
              <w:keepNext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>Выполнение работ (по наряду-допуску) на территории производственных подразделений (не указанных в высоких рисках)</w:t>
            </w:r>
          </w:p>
        </w:tc>
        <w:tc>
          <w:tcPr>
            <w:tcW w:w="2313" w:type="dxa"/>
            <w:shd w:val="clear" w:color="auto" w:fill="auto"/>
          </w:tcPr>
          <w:p w14:paraId="3EA1FAB6" w14:textId="77777777" w:rsidR="00EC24C2" w:rsidRPr="004D2F2B" w:rsidRDefault="00EC24C2" w:rsidP="00C84FC5">
            <w:pPr>
              <w:autoSpaceDE w:val="0"/>
              <w:autoSpaceDN w:val="0"/>
              <w:adjustRightInd w:val="0"/>
            </w:pPr>
            <w:r w:rsidRPr="004D2F2B">
              <w:rPr>
                <w:bCs/>
              </w:rPr>
              <w:t>Персонал Подрядчика имеет квалификацию, соответствующую характеру выполняемых работ</w:t>
            </w:r>
          </w:p>
        </w:tc>
        <w:tc>
          <w:tcPr>
            <w:tcW w:w="2896" w:type="dxa"/>
            <w:shd w:val="clear" w:color="auto" w:fill="auto"/>
          </w:tcPr>
          <w:p w14:paraId="671BDE79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>Заверенные копии «Перечень работ повышенной опасности, разработанный с учетом специфики работ»;</w:t>
            </w:r>
          </w:p>
        </w:tc>
        <w:tc>
          <w:tcPr>
            <w:tcW w:w="1904" w:type="dxa"/>
            <w:shd w:val="clear" w:color="auto" w:fill="auto"/>
          </w:tcPr>
          <w:p w14:paraId="3332B74D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</w:p>
        </w:tc>
      </w:tr>
      <w:tr w:rsidR="00EC24C2" w:rsidRPr="004D2F2B" w14:paraId="5BE94221" w14:textId="77777777" w:rsidTr="00EC24C2">
        <w:tc>
          <w:tcPr>
            <w:tcW w:w="349" w:type="dxa"/>
            <w:shd w:val="clear" w:color="auto" w:fill="auto"/>
          </w:tcPr>
          <w:p w14:paraId="3E2DE8AB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>11</w:t>
            </w:r>
          </w:p>
        </w:tc>
        <w:tc>
          <w:tcPr>
            <w:tcW w:w="2177" w:type="dxa"/>
            <w:shd w:val="clear" w:color="auto" w:fill="auto"/>
          </w:tcPr>
          <w:p w14:paraId="0243AEC8" w14:textId="77777777" w:rsidR="00EC24C2" w:rsidRPr="004D2F2B" w:rsidRDefault="00EC24C2" w:rsidP="00C84FC5">
            <w:pPr>
              <w:keepNext/>
              <w:tabs>
                <w:tab w:val="center" w:pos="7230"/>
              </w:tabs>
              <w:rPr>
                <w:bCs/>
              </w:rPr>
            </w:pPr>
            <w:r w:rsidRPr="004D2F2B">
              <w:t>Перевозка грузов автотранспортом</w:t>
            </w:r>
          </w:p>
        </w:tc>
        <w:tc>
          <w:tcPr>
            <w:tcW w:w="2313" w:type="dxa"/>
            <w:shd w:val="clear" w:color="auto" w:fill="auto"/>
          </w:tcPr>
          <w:p w14:paraId="7994ED25" w14:textId="77777777" w:rsidR="00EC24C2" w:rsidRPr="004D2F2B" w:rsidRDefault="00EC24C2" w:rsidP="00C84FC5">
            <w:pPr>
              <w:autoSpaceDE w:val="0"/>
              <w:autoSpaceDN w:val="0"/>
              <w:adjustRightInd w:val="0"/>
            </w:pPr>
            <w:r w:rsidRPr="004D2F2B">
              <w:rPr>
                <w:bCs/>
              </w:rPr>
              <w:t xml:space="preserve">Персонал Подрядчика имеет квалификацию, соответствующую </w:t>
            </w:r>
            <w:r w:rsidRPr="004D2F2B">
              <w:rPr>
                <w:bCs/>
              </w:rPr>
              <w:lastRenderedPageBreak/>
              <w:t>характеру выполняемых работ</w:t>
            </w:r>
          </w:p>
        </w:tc>
        <w:tc>
          <w:tcPr>
            <w:tcW w:w="2896" w:type="dxa"/>
            <w:shd w:val="clear" w:color="auto" w:fill="auto"/>
          </w:tcPr>
          <w:p w14:paraId="615A9103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lastRenderedPageBreak/>
              <w:t>Заверенные копии свидетельств ДОПОГ на ТС и водительский состав;</w:t>
            </w:r>
          </w:p>
          <w:p w14:paraId="6A7A187F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 xml:space="preserve">документы об обучении по </w:t>
            </w:r>
            <w:r w:rsidRPr="004D2F2B">
              <w:rPr>
                <w:bCs/>
              </w:rPr>
              <w:lastRenderedPageBreak/>
              <w:t>охране труда в соответствии с Постановлением Правительства «О порядке обучения по охране труда и проверки знаний требований охраны труда»;</w:t>
            </w:r>
          </w:p>
        </w:tc>
        <w:tc>
          <w:tcPr>
            <w:tcW w:w="1904" w:type="dxa"/>
            <w:shd w:val="clear" w:color="auto" w:fill="auto"/>
          </w:tcPr>
          <w:p w14:paraId="690ABC5E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</w:p>
        </w:tc>
      </w:tr>
      <w:tr w:rsidR="00EC24C2" w:rsidRPr="004D2F2B" w14:paraId="521071D4" w14:textId="77777777" w:rsidTr="00EC24C2">
        <w:tc>
          <w:tcPr>
            <w:tcW w:w="349" w:type="dxa"/>
            <w:shd w:val="clear" w:color="auto" w:fill="auto"/>
          </w:tcPr>
          <w:p w14:paraId="1E9ADFFB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>12</w:t>
            </w:r>
          </w:p>
        </w:tc>
        <w:tc>
          <w:tcPr>
            <w:tcW w:w="2177" w:type="dxa"/>
            <w:shd w:val="clear" w:color="auto" w:fill="auto"/>
          </w:tcPr>
          <w:p w14:paraId="368F5A8E" w14:textId="77777777" w:rsidR="00EC24C2" w:rsidRPr="004D2F2B" w:rsidRDefault="00EC24C2" w:rsidP="00C84FC5">
            <w:pPr>
              <w:keepNext/>
              <w:tabs>
                <w:tab w:val="center" w:pos="7230"/>
              </w:tabs>
              <w:rPr>
                <w:bCs/>
              </w:rPr>
            </w:pPr>
            <w:r w:rsidRPr="004D2F2B">
              <w:t>Эксплуатация спецтехники</w:t>
            </w:r>
          </w:p>
        </w:tc>
        <w:tc>
          <w:tcPr>
            <w:tcW w:w="2313" w:type="dxa"/>
            <w:shd w:val="clear" w:color="auto" w:fill="auto"/>
          </w:tcPr>
          <w:p w14:paraId="3491C02B" w14:textId="77777777" w:rsidR="00EC24C2" w:rsidRPr="004D2F2B" w:rsidRDefault="00EC24C2" w:rsidP="00C84FC5">
            <w:pPr>
              <w:autoSpaceDE w:val="0"/>
              <w:autoSpaceDN w:val="0"/>
              <w:adjustRightInd w:val="0"/>
            </w:pPr>
            <w:r w:rsidRPr="004D2F2B">
              <w:rPr>
                <w:bCs/>
              </w:rPr>
              <w:t>Персонал Подрядчика имеет квалификацию, соответствующую характеру выполняемых работ</w:t>
            </w:r>
          </w:p>
        </w:tc>
        <w:tc>
          <w:tcPr>
            <w:tcW w:w="2896" w:type="dxa"/>
            <w:shd w:val="clear" w:color="auto" w:fill="auto"/>
          </w:tcPr>
          <w:p w14:paraId="56860F81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>Заверенные копии паспортов самоходных машин и других видов специальной техники;</w:t>
            </w:r>
          </w:p>
          <w:p w14:paraId="700DB88E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>Документы об обучении по охране труда в соответствии с Постановлением Правительства «О порядке обучения по охране труда и проверки знаний требований охраны труда»;</w:t>
            </w:r>
          </w:p>
          <w:p w14:paraId="596E009E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  <w:r w:rsidRPr="004D2F2B">
              <w:rPr>
                <w:bCs/>
              </w:rPr>
              <w:t>Документы подтверждающие государственную регистрацию ТС</w:t>
            </w:r>
          </w:p>
        </w:tc>
        <w:tc>
          <w:tcPr>
            <w:tcW w:w="1904" w:type="dxa"/>
            <w:shd w:val="clear" w:color="auto" w:fill="auto"/>
          </w:tcPr>
          <w:p w14:paraId="6C1A8FED" w14:textId="77777777" w:rsidR="00EC24C2" w:rsidRPr="004D2F2B" w:rsidRDefault="00EC24C2" w:rsidP="00C84FC5">
            <w:pPr>
              <w:widowControl w:val="0"/>
              <w:tabs>
                <w:tab w:val="center" w:pos="7230"/>
              </w:tabs>
              <w:rPr>
                <w:bCs/>
              </w:rPr>
            </w:pPr>
          </w:p>
        </w:tc>
      </w:tr>
    </w:tbl>
    <w:p w14:paraId="5BEBC03C" w14:textId="77777777" w:rsidR="00EC24C2" w:rsidRPr="004D2F2B" w:rsidRDefault="00EC24C2" w:rsidP="00EC24C2">
      <w:pPr>
        <w:widowControl w:val="0"/>
        <w:tabs>
          <w:tab w:val="center" w:pos="7230"/>
        </w:tabs>
        <w:ind w:firstLine="284"/>
        <w:jc w:val="both"/>
        <w:rPr>
          <w:rFonts w:eastAsia="MS Mincho"/>
          <w:lang w:eastAsia="ja-JP"/>
        </w:rPr>
      </w:pPr>
      <w:r w:rsidRPr="004D2F2B">
        <w:rPr>
          <w:bCs/>
        </w:rPr>
        <w:t>*</w:t>
      </w:r>
      <w:r w:rsidRPr="004D2F2B">
        <w:rPr>
          <w:rFonts w:eastAsia="MS Mincho"/>
          <w:lang w:eastAsia="ja-JP"/>
        </w:rPr>
        <w:t>Перечень не является закрытым (но не ограничиваясь)</w:t>
      </w:r>
    </w:p>
    <w:p w14:paraId="7E3A9F0D" w14:textId="77777777" w:rsidR="00EC24C2" w:rsidRPr="004D2F2B" w:rsidRDefault="00EC24C2" w:rsidP="00EC24C2">
      <w:pPr>
        <w:widowControl w:val="0"/>
        <w:tabs>
          <w:tab w:val="center" w:pos="7230"/>
        </w:tabs>
        <w:ind w:firstLine="284"/>
        <w:jc w:val="both"/>
        <w:rPr>
          <w:bCs/>
        </w:rPr>
      </w:pPr>
      <w:r w:rsidRPr="004D2F2B">
        <w:rPr>
          <w:rFonts w:eastAsia="MS Mincho"/>
          <w:lang w:eastAsia="ja-JP"/>
        </w:rPr>
        <w:t>** п. 1 -3 являются обязательными, п. 4 -10 включаются если предусмотрены данные виды работ</w:t>
      </w:r>
    </w:p>
    <w:p w14:paraId="29F4AD16" w14:textId="77777777" w:rsidR="00EC24C2" w:rsidRPr="004D2F2B" w:rsidRDefault="00EC24C2" w:rsidP="00EC24C2">
      <w:pPr>
        <w:widowControl w:val="0"/>
        <w:tabs>
          <w:tab w:val="center" w:pos="7230"/>
        </w:tabs>
        <w:jc w:val="both"/>
        <w:rPr>
          <w:bCs/>
          <w:sz w:val="23"/>
          <w:szCs w:val="23"/>
        </w:rPr>
      </w:pPr>
    </w:p>
    <w:p w14:paraId="2AA0E61B" w14:textId="77777777" w:rsidR="00EC24C2" w:rsidRPr="004D2F2B" w:rsidRDefault="00EC24C2" w:rsidP="00EC24C2">
      <w:pPr>
        <w:widowControl w:val="0"/>
        <w:tabs>
          <w:tab w:val="center" w:pos="7230"/>
        </w:tabs>
        <w:ind w:firstLine="284"/>
        <w:jc w:val="both"/>
        <w:rPr>
          <w:b/>
          <w:bCs/>
        </w:rPr>
      </w:pPr>
      <w:r w:rsidRPr="004D2F2B">
        <w:rPr>
          <w:b/>
          <w:bCs/>
        </w:rPr>
        <w:t>Представитель Дирекции ОТ, П и ЭБ Заказчика:</w:t>
      </w:r>
    </w:p>
    <w:tbl>
      <w:tblPr>
        <w:tblStyle w:val="110"/>
        <w:tblpPr w:leftFromText="180" w:rightFromText="180" w:vertAnchor="text" w:horzAnchor="margin" w:tblpY="2"/>
        <w:tblW w:w="507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0"/>
        <w:gridCol w:w="437"/>
        <w:gridCol w:w="1915"/>
        <w:gridCol w:w="539"/>
        <w:gridCol w:w="1751"/>
        <w:gridCol w:w="502"/>
        <w:gridCol w:w="1509"/>
      </w:tblGrid>
      <w:tr w:rsidR="00EC24C2" w:rsidRPr="004D2F2B" w14:paraId="5801CA01" w14:textId="77777777" w:rsidTr="00C84FC5">
        <w:trPr>
          <w:trHeight w:val="349"/>
        </w:trPr>
        <w:tc>
          <w:tcPr>
            <w:tcW w:w="1790" w:type="pct"/>
            <w:tcBorders>
              <w:bottom w:val="single" w:sz="4" w:space="0" w:color="auto"/>
            </w:tcBorders>
          </w:tcPr>
          <w:p w14:paraId="79A86DBA" w14:textId="77777777" w:rsidR="00EC24C2" w:rsidRPr="004D2F2B" w:rsidRDefault="00EC24C2" w:rsidP="00C84FC5">
            <w:pPr>
              <w:keepNext/>
              <w:tabs>
                <w:tab w:val="center" w:pos="7230"/>
              </w:tabs>
              <w:rPr>
                <w:rFonts w:eastAsia="Times New Roman"/>
                <w:bCs/>
              </w:rPr>
            </w:pPr>
          </w:p>
        </w:tc>
        <w:tc>
          <w:tcPr>
            <w:tcW w:w="211" w:type="pct"/>
          </w:tcPr>
          <w:p w14:paraId="4D866331" w14:textId="77777777" w:rsidR="00EC24C2" w:rsidRPr="004D2F2B" w:rsidRDefault="00EC24C2" w:rsidP="00C84FC5">
            <w:pPr>
              <w:keepNext/>
              <w:tabs>
                <w:tab w:val="center" w:pos="7230"/>
              </w:tabs>
              <w:rPr>
                <w:rFonts w:eastAsia="Times New Roman"/>
                <w:bCs/>
              </w:rPr>
            </w:pPr>
          </w:p>
        </w:tc>
        <w:tc>
          <w:tcPr>
            <w:tcW w:w="924" w:type="pct"/>
            <w:tcBorders>
              <w:bottom w:val="single" w:sz="4" w:space="0" w:color="auto"/>
            </w:tcBorders>
          </w:tcPr>
          <w:p w14:paraId="37983AEC" w14:textId="77777777" w:rsidR="00EC24C2" w:rsidRPr="004D2F2B" w:rsidRDefault="00EC24C2" w:rsidP="00C84FC5">
            <w:pPr>
              <w:keepNext/>
              <w:tabs>
                <w:tab w:val="center" w:pos="7230"/>
              </w:tabs>
              <w:rPr>
                <w:rFonts w:eastAsia="Times New Roman"/>
                <w:bCs/>
              </w:rPr>
            </w:pPr>
          </w:p>
        </w:tc>
        <w:tc>
          <w:tcPr>
            <w:tcW w:w="260" w:type="pct"/>
          </w:tcPr>
          <w:p w14:paraId="66194DB1" w14:textId="77777777" w:rsidR="00EC24C2" w:rsidRPr="004D2F2B" w:rsidRDefault="00EC24C2" w:rsidP="00C84FC5">
            <w:pPr>
              <w:keepNext/>
              <w:tabs>
                <w:tab w:val="center" w:pos="7230"/>
              </w:tabs>
              <w:rPr>
                <w:rFonts w:eastAsia="Times New Roman"/>
                <w:bCs/>
              </w:rPr>
            </w:pPr>
          </w:p>
        </w:tc>
        <w:tc>
          <w:tcPr>
            <w:tcW w:w="845" w:type="pct"/>
            <w:tcBorders>
              <w:bottom w:val="single" w:sz="4" w:space="0" w:color="auto"/>
            </w:tcBorders>
          </w:tcPr>
          <w:p w14:paraId="73C676F5" w14:textId="77777777" w:rsidR="00EC24C2" w:rsidRPr="004D2F2B" w:rsidRDefault="00EC24C2" w:rsidP="00C84FC5">
            <w:pPr>
              <w:keepNext/>
              <w:tabs>
                <w:tab w:val="center" w:pos="7230"/>
              </w:tabs>
              <w:rPr>
                <w:rFonts w:eastAsia="Times New Roman"/>
                <w:bCs/>
              </w:rPr>
            </w:pPr>
          </w:p>
        </w:tc>
        <w:tc>
          <w:tcPr>
            <w:tcW w:w="242" w:type="pct"/>
          </w:tcPr>
          <w:p w14:paraId="1FCE9848" w14:textId="77777777" w:rsidR="00EC24C2" w:rsidRPr="004D2F2B" w:rsidRDefault="00EC24C2" w:rsidP="00C84FC5">
            <w:pPr>
              <w:keepNext/>
              <w:tabs>
                <w:tab w:val="center" w:pos="7230"/>
              </w:tabs>
              <w:rPr>
                <w:rFonts w:eastAsia="Times New Roman"/>
                <w:bCs/>
              </w:rPr>
            </w:pPr>
          </w:p>
        </w:tc>
        <w:tc>
          <w:tcPr>
            <w:tcW w:w="728" w:type="pct"/>
            <w:tcBorders>
              <w:bottom w:val="single" w:sz="4" w:space="0" w:color="auto"/>
            </w:tcBorders>
          </w:tcPr>
          <w:p w14:paraId="53B4BE9F" w14:textId="77777777" w:rsidR="00EC24C2" w:rsidRPr="004D2F2B" w:rsidRDefault="00EC24C2" w:rsidP="00C84FC5">
            <w:pPr>
              <w:keepNext/>
              <w:tabs>
                <w:tab w:val="center" w:pos="7230"/>
              </w:tabs>
              <w:rPr>
                <w:rFonts w:eastAsia="Times New Roman"/>
                <w:bCs/>
              </w:rPr>
            </w:pPr>
          </w:p>
        </w:tc>
      </w:tr>
      <w:tr w:rsidR="00EC24C2" w:rsidRPr="004D2F2B" w14:paraId="4B9E3566" w14:textId="77777777" w:rsidTr="00C84FC5">
        <w:tc>
          <w:tcPr>
            <w:tcW w:w="1790" w:type="pct"/>
            <w:tcBorders>
              <w:top w:val="single" w:sz="4" w:space="0" w:color="auto"/>
            </w:tcBorders>
          </w:tcPr>
          <w:p w14:paraId="57AF65F3" w14:textId="77777777" w:rsidR="00EC24C2" w:rsidRPr="004D2F2B" w:rsidRDefault="00EC24C2" w:rsidP="00C84FC5">
            <w:pPr>
              <w:keepNext/>
              <w:tabs>
                <w:tab w:val="center" w:pos="7230"/>
              </w:tabs>
              <w:jc w:val="center"/>
              <w:rPr>
                <w:rFonts w:eastAsia="Times New Roman"/>
                <w:bCs/>
              </w:rPr>
            </w:pPr>
            <w:r w:rsidRPr="004D2F2B">
              <w:rPr>
                <w:rFonts w:eastAsia="Times New Roman"/>
                <w:bCs/>
              </w:rPr>
              <w:t>должность</w:t>
            </w:r>
          </w:p>
        </w:tc>
        <w:tc>
          <w:tcPr>
            <w:tcW w:w="211" w:type="pct"/>
          </w:tcPr>
          <w:p w14:paraId="7EE6F018" w14:textId="77777777" w:rsidR="00EC24C2" w:rsidRPr="004D2F2B" w:rsidRDefault="00EC24C2" w:rsidP="00C84FC5">
            <w:pPr>
              <w:keepNext/>
              <w:tabs>
                <w:tab w:val="center" w:pos="7230"/>
              </w:tabs>
              <w:rPr>
                <w:rFonts w:eastAsia="Times New Roman"/>
                <w:bCs/>
              </w:rPr>
            </w:pPr>
          </w:p>
        </w:tc>
        <w:tc>
          <w:tcPr>
            <w:tcW w:w="924" w:type="pct"/>
            <w:tcBorders>
              <w:top w:val="single" w:sz="4" w:space="0" w:color="auto"/>
            </w:tcBorders>
          </w:tcPr>
          <w:p w14:paraId="7C95BA3B" w14:textId="77777777" w:rsidR="00EC24C2" w:rsidRPr="004D2F2B" w:rsidRDefault="00EC24C2" w:rsidP="00C84FC5">
            <w:pPr>
              <w:keepNext/>
              <w:tabs>
                <w:tab w:val="center" w:pos="7230"/>
              </w:tabs>
              <w:jc w:val="center"/>
              <w:rPr>
                <w:rFonts w:eastAsia="Times New Roman"/>
                <w:bCs/>
              </w:rPr>
            </w:pPr>
            <w:r w:rsidRPr="004D2F2B">
              <w:rPr>
                <w:rFonts w:eastAsia="Times New Roman"/>
                <w:bCs/>
              </w:rPr>
              <w:t>Ф.И.О.</w:t>
            </w:r>
          </w:p>
        </w:tc>
        <w:tc>
          <w:tcPr>
            <w:tcW w:w="260" w:type="pct"/>
          </w:tcPr>
          <w:p w14:paraId="171670D5" w14:textId="77777777" w:rsidR="00EC24C2" w:rsidRPr="004D2F2B" w:rsidRDefault="00EC24C2" w:rsidP="00C84FC5">
            <w:pPr>
              <w:keepNext/>
              <w:tabs>
                <w:tab w:val="center" w:pos="7230"/>
              </w:tabs>
              <w:rPr>
                <w:rFonts w:eastAsia="Times New Roman"/>
                <w:bCs/>
              </w:rPr>
            </w:pPr>
          </w:p>
        </w:tc>
        <w:tc>
          <w:tcPr>
            <w:tcW w:w="845" w:type="pct"/>
            <w:tcBorders>
              <w:top w:val="single" w:sz="4" w:space="0" w:color="auto"/>
            </w:tcBorders>
          </w:tcPr>
          <w:p w14:paraId="52F3578C" w14:textId="77777777" w:rsidR="00EC24C2" w:rsidRPr="004D2F2B" w:rsidRDefault="00EC24C2" w:rsidP="00C84FC5">
            <w:pPr>
              <w:keepNext/>
              <w:tabs>
                <w:tab w:val="center" w:pos="7230"/>
              </w:tabs>
              <w:jc w:val="center"/>
              <w:rPr>
                <w:rFonts w:eastAsia="Times New Roman"/>
                <w:bCs/>
              </w:rPr>
            </w:pPr>
            <w:r w:rsidRPr="004D2F2B">
              <w:rPr>
                <w:rFonts w:eastAsia="Times New Roman"/>
                <w:bCs/>
              </w:rPr>
              <w:t xml:space="preserve">подпись  </w:t>
            </w:r>
          </w:p>
        </w:tc>
        <w:tc>
          <w:tcPr>
            <w:tcW w:w="242" w:type="pct"/>
          </w:tcPr>
          <w:p w14:paraId="5C726A3A" w14:textId="77777777" w:rsidR="00EC24C2" w:rsidRPr="004D2F2B" w:rsidRDefault="00EC24C2" w:rsidP="00C84FC5">
            <w:pPr>
              <w:keepNext/>
              <w:tabs>
                <w:tab w:val="center" w:pos="7230"/>
              </w:tabs>
              <w:jc w:val="center"/>
              <w:rPr>
                <w:rFonts w:eastAsia="Times New Roman"/>
                <w:bCs/>
              </w:rPr>
            </w:pPr>
          </w:p>
        </w:tc>
        <w:tc>
          <w:tcPr>
            <w:tcW w:w="728" w:type="pct"/>
            <w:tcBorders>
              <w:top w:val="single" w:sz="4" w:space="0" w:color="auto"/>
            </w:tcBorders>
          </w:tcPr>
          <w:p w14:paraId="2C622124" w14:textId="77777777" w:rsidR="00EC24C2" w:rsidRPr="004D2F2B" w:rsidRDefault="00EC24C2" w:rsidP="00C84FC5">
            <w:pPr>
              <w:keepNext/>
              <w:tabs>
                <w:tab w:val="center" w:pos="7230"/>
              </w:tabs>
              <w:jc w:val="center"/>
              <w:rPr>
                <w:rFonts w:eastAsia="Times New Roman"/>
                <w:bCs/>
              </w:rPr>
            </w:pPr>
            <w:r w:rsidRPr="004D2F2B">
              <w:rPr>
                <w:rFonts w:eastAsia="Times New Roman"/>
                <w:bCs/>
              </w:rPr>
              <w:t>дата</w:t>
            </w:r>
          </w:p>
        </w:tc>
      </w:tr>
    </w:tbl>
    <w:p w14:paraId="0F73634C" w14:textId="77777777" w:rsidR="00EC24C2" w:rsidRPr="004D2F2B" w:rsidRDefault="00EC24C2" w:rsidP="00EC24C2">
      <w:pPr>
        <w:rPr>
          <w:b/>
          <w:sz w:val="24"/>
          <w:szCs w:val="24"/>
        </w:rPr>
      </w:pPr>
    </w:p>
    <w:p w14:paraId="58B51AE6" w14:textId="77B17A2B" w:rsidR="00EC24C2" w:rsidRDefault="00EC24C2" w:rsidP="00EC24C2">
      <w:pPr>
        <w:rPr>
          <w:b/>
          <w:sz w:val="24"/>
          <w:szCs w:val="24"/>
        </w:rPr>
      </w:pPr>
    </w:p>
    <w:p w14:paraId="6EA8B4E9" w14:textId="5931410F" w:rsidR="004D2F2B" w:rsidRDefault="004D2F2B" w:rsidP="00EC24C2">
      <w:pPr>
        <w:rPr>
          <w:b/>
          <w:sz w:val="24"/>
          <w:szCs w:val="24"/>
        </w:rPr>
      </w:pPr>
    </w:p>
    <w:p w14:paraId="5199C460" w14:textId="130F6E3F" w:rsidR="004D2F2B" w:rsidRDefault="004D2F2B" w:rsidP="00EC24C2">
      <w:pPr>
        <w:rPr>
          <w:b/>
          <w:sz w:val="24"/>
          <w:szCs w:val="24"/>
        </w:rPr>
      </w:pPr>
    </w:p>
    <w:p w14:paraId="5205126B" w14:textId="27A0812B" w:rsidR="004D2F2B" w:rsidRDefault="004D2F2B" w:rsidP="00EC24C2">
      <w:pPr>
        <w:rPr>
          <w:b/>
          <w:sz w:val="24"/>
          <w:szCs w:val="24"/>
        </w:rPr>
      </w:pPr>
    </w:p>
    <w:p w14:paraId="5388107B" w14:textId="25ED31ED" w:rsidR="004D2F2B" w:rsidRDefault="004D2F2B" w:rsidP="00EC24C2">
      <w:pPr>
        <w:rPr>
          <w:b/>
          <w:sz w:val="24"/>
          <w:szCs w:val="24"/>
        </w:rPr>
      </w:pPr>
    </w:p>
    <w:p w14:paraId="17A11283" w14:textId="194FF506" w:rsidR="004D2F2B" w:rsidRDefault="004D2F2B" w:rsidP="00EC24C2">
      <w:pPr>
        <w:rPr>
          <w:b/>
          <w:sz w:val="24"/>
          <w:szCs w:val="24"/>
        </w:rPr>
      </w:pPr>
    </w:p>
    <w:p w14:paraId="2B779AF5" w14:textId="26807030" w:rsidR="004D2F2B" w:rsidRDefault="004D2F2B" w:rsidP="00EC24C2">
      <w:pPr>
        <w:rPr>
          <w:b/>
          <w:sz w:val="24"/>
          <w:szCs w:val="24"/>
        </w:rPr>
      </w:pPr>
    </w:p>
    <w:p w14:paraId="285CAA58" w14:textId="05FFC1B2" w:rsidR="004D2F2B" w:rsidRDefault="004D2F2B" w:rsidP="00EC24C2">
      <w:pPr>
        <w:rPr>
          <w:b/>
          <w:sz w:val="24"/>
          <w:szCs w:val="24"/>
        </w:rPr>
      </w:pPr>
    </w:p>
    <w:p w14:paraId="3FB68755" w14:textId="58728E29" w:rsidR="004D2F2B" w:rsidRDefault="004D2F2B" w:rsidP="00EC24C2">
      <w:pPr>
        <w:rPr>
          <w:b/>
          <w:sz w:val="24"/>
          <w:szCs w:val="24"/>
        </w:rPr>
      </w:pPr>
    </w:p>
    <w:p w14:paraId="3DC4A345" w14:textId="3BB868E1" w:rsidR="004D2F2B" w:rsidRDefault="004D2F2B" w:rsidP="00EC24C2">
      <w:pPr>
        <w:rPr>
          <w:b/>
          <w:sz w:val="24"/>
          <w:szCs w:val="24"/>
        </w:rPr>
      </w:pPr>
    </w:p>
    <w:p w14:paraId="2C9C5F46" w14:textId="05FFCA9D" w:rsidR="004D2F2B" w:rsidRDefault="004D2F2B" w:rsidP="00EC24C2">
      <w:pPr>
        <w:rPr>
          <w:b/>
          <w:sz w:val="24"/>
          <w:szCs w:val="24"/>
        </w:rPr>
      </w:pPr>
    </w:p>
    <w:p w14:paraId="410C95C5" w14:textId="1ADA6AE7" w:rsidR="004D2F2B" w:rsidRDefault="004D2F2B" w:rsidP="00EC24C2">
      <w:pPr>
        <w:rPr>
          <w:b/>
          <w:sz w:val="24"/>
          <w:szCs w:val="24"/>
        </w:rPr>
      </w:pPr>
    </w:p>
    <w:p w14:paraId="4843EC92" w14:textId="70D76FE8" w:rsidR="004D2F2B" w:rsidRDefault="004D2F2B" w:rsidP="00EC24C2">
      <w:pPr>
        <w:rPr>
          <w:b/>
          <w:sz w:val="24"/>
          <w:szCs w:val="24"/>
        </w:rPr>
      </w:pPr>
    </w:p>
    <w:p w14:paraId="13ED1371" w14:textId="090F88C8" w:rsidR="004D2F2B" w:rsidRDefault="004D2F2B" w:rsidP="00EC24C2">
      <w:pPr>
        <w:rPr>
          <w:b/>
          <w:sz w:val="24"/>
          <w:szCs w:val="24"/>
        </w:rPr>
      </w:pPr>
    </w:p>
    <w:p w14:paraId="33FF1302" w14:textId="5B890FF6" w:rsidR="004D2F2B" w:rsidRDefault="004D2F2B" w:rsidP="00EC24C2">
      <w:pPr>
        <w:rPr>
          <w:b/>
          <w:sz w:val="24"/>
          <w:szCs w:val="24"/>
        </w:rPr>
      </w:pPr>
    </w:p>
    <w:p w14:paraId="34364136" w14:textId="20707D3A" w:rsidR="004D2F2B" w:rsidRDefault="004D2F2B" w:rsidP="00EC24C2">
      <w:pPr>
        <w:rPr>
          <w:b/>
          <w:sz w:val="24"/>
          <w:szCs w:val="24"/>
        </w:rPr>
      </w:pPr>
    </w:p>
    <w:p w14:paraId="1680CDEC" w14:textId="6668A4E2" w:rsidR="004D2F2B" w:rsidRDefault="004D2F2B" w:rsidP="00EC24C2">
      <w:pPr>
        <w:rPr>
          <w:b/>
          <w:sz w:val="24"/>
          <w:szCs w:val="24"/>
        </w:rPr>
      </w:pPr>
    </w:p>
    <w:p w14:paraId="578A5D3F" w14:textId="72283058" w:rsidR="004D2F2B" w:rsidRDefault="004D2F2B" w:rsidP="00EC24C2">
      <w:pPr>
        <w:rPr>
          <w:b/>
          <w:sz w:val="24"/>
          <w:szCs w:val="24"/>
        </w:rPr>
      </w:pPr>
    </w:p>
    <w:p w14:paraId="0AD3A6D8" w14:textId="74B45E25" w:rsidR="004D2F2B" w:rsidRDefault="004D2F2B" w:rsidP="00EC24C2">
      <w:pPr>
        <w:rPr>
          <w:b/>
          <w:sz w:val="24"/>
          <w:szCs w:val="24"/>
        </w:rPr>
      </w:pPr>
    </w:p>
    <w:p w14:paraId="468C9BB1" w14:textId="1B3D9EA8" w:rsidR="004D2F2B" w:rsidRDefault="004D2F2B" w:rsidP="00EC24C2">
      <w:pPr>
        <w:rPr>
          <w:b/>
          <w:sz w:val="24"/>
          <w:szCs w:val="24"/>
        </w:rPr>
      </w:pPr>
    </w:p>
    <w:p w14:paraId="25FC6634" w14:textId="6ED81A97" w:rsidR="004D2F2B" w:rsidRDefault="004D2F2B" w:rsidP="00EC24C2">
      <w:pPr>
        <w:rPr>
          <w:ins w:id="479" w:author="Скородумова Виктория Евгеньевна" w:date="2025-03-12T17:24:00Z"/>
          <w:b/>
          <w:sz w:val="24"/>
          <w:szCs w:val="24"/>
        </w:rPr>
      </w:pPr>
    </w:p>
    <w:p w14:paraId="738111DB" w14:textId="2FB6FF14" w:rsidR="005A15F7" w:rsidRDefault="005A15F7" w:rsidP="00EC24C2">
      <w:pPr>
        <w:rPr>
          <w:ins w:id="480" w:author="Скородумова Виктория Евгеньевна" w:date="2025-03-12T17:24:00Z"/>
          <w:b/>
          <w:sz w:val="24"/>
          <w:szCs w:val="24"/>
        </w:rPr>
      </w:pPr>
    </w:p>
    <w:p w14:paraId="1A6461E2" w14:textId="4B5729AA" w:rsidR="005A15F7" w:rsidRDefault="005A15F7" w:rsidP="00EC24C2">
      <w:pPr>
        <w:rPr>
          <w:ins w:id="481" w:author="Скородумова Виктория Евгеньевна" w:date="2025-03-12T17:24:00Z"/>
          <w:b/>
          <w:sz w:val="24"/>
          <w:szCs w:val="24"/>
        </w:rPr>
      </w:pPr>
    </w:p>
    <w:p w14:paraId="69E64ACD" w14:textId="46AB45F7" w:rsidR="005A15F7" w:rsidRDefault="005A15F7" w:rsidP="00EC24C2">
      <w:pPr>
        <w:rPr>
          <w:ins w:id="482" w:author="Скородумова Виктория Евгеньевна" w:date="2025-03-12T17:24:00Z"/>
          <w:b/>
          <w:sz w:val="24"/>
          <w:szCs w:val="24"/>
        </w:rPr>
      </w:pPr>
    </w:p>
    <w:p w14:paraId="33A7F6BD" w14:textId="0DC15847" w:rsidR="005A15F7" w:rsidRDefault="005A15F7" w:rsidP="00EC24C2">
      <w:pPr>
        <w:rPr>
          <w:ins w:id="483" w:author="Скородумова Виктория Евгеньевна" w:date="2025-03-12T17:24:00Z"/>
          <w:b/>
          <w:sz w:val="24"/>
          <w:szCs w:val="24"/>
        </w:rPr>
      </w:pPr>
    </w:p>
    <w:p w14:paraId="4D6455A3" w14:textId="211EB6B4" w:rsidR="005A15F7" w:rsidRDefault="005A15F7" w:rsidP="00EC24C2">
      <w:pPr>
        <w:rPr>
          <w:ins w:id="484" w:author="Скородумова Виктория Евгеньевна" w:date="2025-03-12T17:24:00Z"/>
          <w:b/>
          <w:sz w:val="24"/>
          <w:szCs w:val="24"/>
        </w:rPr>
      </w:pPr>
    </w:p>
    <w:p w14:paraId="3253DF8C" w14:textId="373C3D16" w:rsidR="005A15F7" w:rsidRDefault="005A15F7" w:rsidP="00EC24C2">
      <w:pPr>
        <w:rPr>
          <w:ins w:id="485" w:author="Скородумова Виктория Евгеньевна" w:date="2025-03-12T17:24:00Z"/>
          <w:b/>
          <w:sz w:val="24"/>
          <w:szCs w:val="24"/>
        </w:rPr>
      </w:pPr>
    </w:p>
    <w:p w14:paraId="1D004551" w14:textId="04E96467" w:rsidR="005A15F7" w:rsidRDefault="005A15F7" w:rsidP="00EC24C2">
      <w:pPr>
        <w:rPr>
          <w:ins w:id="486" w:author="Скородумова Виктория Евгеньевна" w:date="2025-03-12T17:24:00Z"/>
          <w:b/>
          <w:sz w:val="24"/>
          <w:szCs w:val="24"/>
        </w:rPr>
      </w:pPr>
    </w:p>
    <w:p w14:paraId="08BD6EBB" w14:textId="34837C90" w:rsidR="005A15F7" w:rsidRDefault="005A15F7" w:rsidP="00EC24C2">
      <w:pPr>
        <w:rPr>
          <w:ins w:id="487" w:author="Скородумова Виктория Евгеньевна" w:date="2025-03-12T17:24:00Z"/>
          <w:b/>
          <w:sz w:val="24"/>
          <w:szCs w:val="24"/>
        </w:rPr>
      </w:pPr>
    </w:p>
    <w:p w14:paraId="334E773B" w14:textId="7D1AFB13" w:rsidR="005A15F7" w:rsidRDefault="005A15F7" w:rsidP="00EC24C2">
      <w:pPr>
        <w:rPr>
          <w:ins w:id="488" w:author="Скородумова Виктория Евгеньевна" w:date="2025-03-12T17:24:00Z"/>
          <w:b/>
          <w:sz w:val="24"/>
          <w:szCs w:val="24"/>
        </w:rPr>
      </w:pPr>
    </w:p>
    <w:p w14:paraId="0F1F118D" w14:textId="0B8EA11E" w:rsidR="005A15F7" w:rsidRDefault="005A15F7" w:rsidP="00EC24C2">
      <w:pPr>
        <w:rPr>
          <w:ins w:id="489" w:author="Скородумова Виктория Евгеньевна" w:date="2025-03-12T17:24:00Z"/>
          <w:b/>
          <w:sz w:val="24"/>
          <w:szCs w:val="24"/>
        </w:rPr>
      </w:pPr>
    </w:p>
    <w:p w14:paraId="79C7BF08" w14:textId="59C6096E" w:rsidR="005A15F7" w:rsidRDefault="005A15F7" w:rsidP="00EC24C2">
      <w:pPr>
        <w:rPr>
          <w:ins w:id="490" w:author="Скородумова Виктория Евгеньевна" w:date="2025-03-12T17:24:00Z"/>
          <w:b/>
          <w:sz w:val="24"/>
          <w:szCs w:val="24"/>
        </w:rPr>
      </w:pPr>
    </w:p>
    <w:p w14:paraId="1D64ACEF" w14:textId="7E536F2A" w:rsidR="005A15F7" w:rsidRDefault="005A15F7" w:rsidP="00EC24C2">
      <w:pPr>
        <w:rPr>
          <w:ins w:id="491" w:author="Скородумова Виктория Евгеньевна" w:date="2025-03-12T17:24:00Z"/>
          <w:b/>
          <w:sz w:val="24"/>
          <w:szCs w:val="24"/>
        </w:rPr>
      </w:pPr>
    </w:p>
    <w:p w14:paraId="61DC8B47" w14:textId="160A979F" w:rsidR="005A15F7" w:rsidRDefault="005A15F7" w:rsidP="00EC24C2">
      <w:pPr>
        <w:rPr>
          <w:ins w:id="492" w:author="Скородумова Виктория Евгеньевна" w:date="2025-03-12T17:24:00Z"/>
          <w:b/>
          <w:sz w:val="24"/>
          <w:szCs w:val="24"/>
        </w:rPr>
      </w:pPr>
    </w:p>
    <w:p w14:paraId="2F675D25" w14:textId="26B6FB03" w:rsidR="005A15F7" w:rsidRDefault="005A15F7" w:rsidP="00EC24C2">
      <w:pPr>
        <w:rPr>
          <w:ins w:id="493" w:author="Скородумова Виктория Евгеньевна" w:date="2025-03-12T17:24:00Z"/>
          <w:b/>
          <w:sz w:val="24"/>
          <w:szCs w:val="24"/>
        </w:rPr>
      </w:pPr>
    </w:p>
    <w:p w14:paraId="54C87629" w14:textId="3C92EE1A" w:rsidR="005A15F7" w:rsidRDefault="005A15F7" w:rsidP="00EC24C2">
      <w:pPr>
        <w:rPr>
          <w:ins w:id="494" w:author="Скородумова Виктория Евгеньевна" w:date="2025-03-12T17:24:00Z"/>
          <w:b/>
          <w:sz w:val="24"/>
          <w:szCs w:val="24"/>
        </w:rPr>
      </w:pPr>
    </w:p>
    <w:p w14:paraId="6BC537FB" w14:textId="1263C84F" w:rsidR="005A15F7" w:rsidRDefault="005A15F7" w:rsidP="00EC24C2">
      <w:pPr>
        <w:rPr>
          <w:ins w:id="495" w:author="Скородумова Виктория Евгеньевна" w:date="2025-03-12T17:24:00Z"/>
          <w:b/>
          <w:sz w:val="24"/>
          <w:szCs w:val="24"/>
        </w:rPr>
      </w:pPr>
    </w:p>
    <w:p w14:paraId="190846DC" w14:textId="42825ADE" w:rsidR="005A15F7" w:rsidRDefault="005A15F7" w:rsidP="00EC24C2">
      <w:pPr>
        <w:rPr>
          <w:ins w:id="496" w:author="Скородумова Виктория Евгеньевна" w:date="2025-03-12T17:24:00Z"/>
          <w:b/>
          <w:sz w:val="24"/>
          <w:szCs w:val="24"/>
        </w:rPr>
      </w:pPr>
    </w:p>
    <w:p w14:paraId="1DE4CC98" w14:textId="71B7A575" w:rsidR="005A15F7" w:rsidRDefault="005A15F7" w:rsidP="00EC24C2">
      <w:pPr>
        <w:rPr>
          <w:ins w:id="497" w:author="Скородумова Виктория Евгеньевна" w:date="2025-03-12T17:24:00Z"/>
          <w:b/>
          <w:sz w:val="24"/>
          <w:szCs w:val="24"/>
        </w:rPr>
      </w:pPr>
    </w:p>
    <w:p w14:paraId="2D53713E" w14:textId="13663D88" w:rsidR="005A15F7" w:rsidRDefault="005A15F7" w:rsidP="00EC24C2">
      <w:pPr>
        <w:rPr>
          <w:ins w:id="498" w:author="Скородумова Виктория Евгеньевна" w:date="2025-03-12T17:24:00Z"/>
          <w:b/>
          <w:sz w:val="24"/>
          <w:szCs w:val="24"/>
        </w:rPr>
      </w:pPr>
    </w:p>
    <w:p w14:paraId="545343F3" w14:textId="6022346C" w:rsidR="005A15F7" w:rsidRDefault="005A15F7" w:rsidP="00EC24C2">
      <w:pPr>
        <w:rPr>
          <w:ins w:id="499" w:author="Скородумова Виктория Евгеньевна" w:date="2025-03-12T17:24:00Z"/>
          <w:b/>
          <w:sz w:val="24"/>
          <w:szCs w:val="24"/>
        </w:rPr>
      </w:pPr>
    </w:p>
    <w:p w14:paraId="10767B02" w14:textId="6C25C703" w:rsidR="005A15F7" w:rsidRDefault="005A15F7" w:rsidP="00EC24C2">
      <w:pPr>
        <w:rPr>
          <w:b/>
          <w:sz w:val="24"/>
          <w:szCs w:val="24"/>
        </w:rPr>
      </w:pPr>
      <w:bookmarkStart w:id="500" w:name="_GoBack"/>
      <w:bookmarkEnd w:id="500"/>
    </w:p>
    <w:p w14:paraId="444CDAB2" w14:textId="536EB1E9" w:rsidR="004D2F2B" w:rsidRDefault="004D2F2B" w:rsidP="00EC24C2">
      <w:pPr>
        <w:rPr>
          <w:b/>
          <w:sz w:val="24"/>
          <w:szCs w:val="24"/>
        </w:rPr>
      </w:pPr>
    </w:p>
    <w:p w14:paraId="58AC09EA" w14:textId="5B0540C8" w:rsidR="004D2F2B" w:rsidRDefault="004D2F2B" w:rsidP="00EC24C2">
      <w:pPr>
        <w:rPr>
          <w:b/>
          <w:sz w:val="24"/>
          <w:szCs w:val="24"/>
        </w:rPr>
      </w:pPr>
    </w:p>
    <w:p w14:paraId="73930C46" w14:textId="6B4ACE8A" w:rsidR="004D2F2B" w:rsidRDefault="004D2F2B" w:rsidP="00EC24C2">
      <w:pPr>
        <w:rPr>
          <w:b/>
          <w:sz w:val="24"/>
          <w:szCs w:val="24"/>
        </w:rPr>
      </w:pPr>
    </w:p>
    <w:p w14:paraId="2FE280BD" w14:textId="1F71AF33" w:rsidR="004D2F2B" w:rsidRDefault="004D2F2B" w:rsidP="00EC24C2">
      <w:pPr>
        <w:rPr>
          <w:b/>
          <w:sz w:val="24"/>
          <w:szCs w:val="24"/>
        </w:rPr>
      </w:pPr>
    </w:p>
    <w:p w14:paraId="675AF784" w14:textId="27D66171" w:rsidR="004D2F2B" w:rsidRDefault="004D2F2B" w:rsidP="00EC24C2">
      <w:pPr>
        <w:rPr>
          <w:b/>
          <w:sz w:val="24"/>
          <w:szCs w:val="24"/>
        </w:rPr>
      </w:pPr>
    </w:p>
    <w:p w14:paraId="6664E166" w14:textId="4727EC7B" w:rsidR="004D2F2B" w:rsidRDefault="004D2F2B" w:rsidP="00EC24C2">
      <w:pPr>
        <w:rPr>
          <w:b/>
          <w:sz w:val="24"/>
          <w:szCs w:val="24"/>
        </w:rPr>
      </w:pPr>
    </w:p>
    <w:p w14:paraId="61A81023" w14:textId="2153DF5D" w:rsidR="004D2F2B" w:rsidRDefault="004D2F2B" w:rsidP="00EC24C2">
      <w:pPr>
        <w:rPr>
          <w:b/>
          <w:sz w:val="24"/>
          <w:szCs w:val="24"/>
        </w:rPr>
      </w:pPr>
    </w:p>
    <w:p w14:paraId="29ACAEE1" w14:textId="60BDBB23" w:rsidR="00DF2DF9" w:rsidRDefault="00DF2DF9" w:rsidP="00EC24C2">
      <w:pPr>
        <w:rPr>
          <w:b/>
          <w:sz w:val="24"/>
          <w:szCs w:val="24"/>
        </w:rPr>
      </w:pPr>
    </w:p>
    <w:p w14:paraId="30F1DA3A" w14:textId="3CA4DBCF" w:rsidR="00DF2DF9" w:rsidRDefault="00DF2DF9" w:rsidP="00DF2DF9">
      <w:pPr>
        <w:widowControl w:val="0"/>
        <w:shd w:val="clear" w:color="auto" w:fill="FFFFFF" w:themeFill="background1"/>
        <w:ind w:right="-1"/>
        <w:jc w:val="right"/>
        <w:rPr>
          <w:rFonts w:ascii="Tahoma" w:hAnsi="Tahoma" w:cs="Tahoma"/>
          <w:b/>
          <w:snapToGrid w:val="0"/>
        </w:rPr>
      </w:pPr>
      <w:r w:rsidRPr="00A57FAD">
        <w:rPr>
          <w:rFonts w:ascii="Tahoma" w:hAnsi="Tahoma" w:cs="Tahoma"/>
          <w:b/>
          <w:snapToGrid w:val="0"/>
        </w:rPr>
        <w:lastRenderedPageBreak/>
        <w:t xml:space="preserve">Приложение № </w:t>
      </w:r>
      <w:r w:rsidR="0045166F">
        <w:rPr>
          <w:rFonts w:ascii="Tahoma" w:hAnsi="Tahoma" w:cs="Tahoma"/>
          <w:b/>
          <w:snapToGrid w:val="0"/>
        </w:rPr>
        <w:t>3</w:t>
      </w:r>
    </w:p>
    <w:p w14:paraId="494DBFD5" w14:textId="77777777" w:rsidR="00DF2DF9" w:rsidRDefault="00DF2DF9" w:rsidP="00DF2DF9">
      <w:pPr>
        <w:pStyle w:val="36"/>
        <w:shd w:val="clear" w:color="auto" w:fill="auto"/>
        <w:spacing w:line="240" w:lineRule="auto"/>
        <w:ind w:firstLine="0"/>
        <w:jc w:val="center"/>
        <w:rPr>
          <w:rFonts w:ascii="Tahoma" w:eastAsia="Calibri" w:hAnsi="Tahoma" w:cs="Tahoma"/>
          <w:bCs w:val="0"/>
          <w:iCs/>
          <w:sz w:val="20"/>
          <w:szCs w:val="20"/>
        </w:rPr>
      </w:pPr>
      <w:bookmarkStart w:id="501" w:name="_Toc3272181"/>
      <w:bookmarkStart w:id="502" w:name="_Toc109033057"/>
      <w:r w:rsidRPr="00A57FAD">
        <w:rPr>
          <w:rFonts w:ascii="Tahoma" w:eastAsia="Calibri" w:hAnsi="Tahoma" w:cs="Tahoma"/>
          <w:bCs w:val="0"/>
          <w:iCs/>
          <w:sz w:val="20"/>
          <w:szCs w:val="20"/>
        </w:rPr>
        <w:t xml:space="preserve">Ответственность за неисполнение и/или ненадлежащее </w:t>
      </w:r>
      <w:r>
        <w:rPr>
          <w:rFonts w:ascii="Tahoma" w:eastAsia="Calibri" w:hAnsi="Tahoma" w:cs="Tahoma"/>
          <w:bCs w:val="0"/>
          <w:iCs/>
          <w:sz w:val="20"/>
          <w:szCs w:val="20"/>
        </w:rPr>
        <w:t>договорных обязательств</w:t>
      </w:r>
      <w:bookmarkEnd w:id="501"/>
      <w:bookmarkEnd w:id="502"/>
      <w:r w:rsidRPr="00461CCB">
        <w:t xml:space="preserve"> </w:t>
      </w:r>
      <w:r w:rsidRPr="00461CCB">
        <w:rPr>
          <w:rFonts w:ascii="Tahoma" w:eastAsia="Calibri" w:hAnsi="Tahoma" w:cs="Tahoma"/>
          <w:bCs w:val="0"/>
          <w:iCs/>
          <w:sz w:val="20"/>
          <w:szCs w:val="20"/>
        </w:rPr>
        <w:t>в части соблюдения Подрядчиком технологии производства работ</w:t>
      </w:r>
    </w:p>
    <w:p w14:paraId="46C52346" w14:textId="77777777" w:rsidR="00DF2DF9" w:rsidRPr="00A57FAD" w:rsidRDefault="00DF2DF9" w:rsidP="00DF2DF9">
      <w:pPr>
        <w:pStyle w:val="36"/>
        <w:shd w:val="clear" w:color="auto" w:fill="auto"/>
        <w:spacing w:line="240" w:lineRule="auto"/>
        <w:ind w:firstLine="0"/>
        <w:jc w:val="center"/>
        <w:rPr>
          <w:rFonts w:ascii="Tahoma" w:eastAsia="Calibri" w:hAnsi="Tahoma" w:cs="Tahoma"/>
        </w:rPr>
      </w:pPr>
    </w:p>
    <w:p w14:paraId="13E7068E" w14:textId="77777777" w:rsidR="00DF2DF9" w:rsidRPr="00A57FAD" w:rsidRDefault="00DF2DF9" w:rsidP="00DF2DF9">
      <w:pPr>
        <w:widowControl w:val="0"/>
        <w:ind w:firstLine="680"/>
        <w:jc w:val="both"/>
        <w:rPr>
          <w:rFonts w:ascii="Tahoma" w:eastAsia="Calibri" w:hAnsi="Tahoma" w:cs="Tahoma"/>
        </w:rPr>
      </w:pPr>
      <w:r w:rsidRPr="00A57FAD">
        <w:rPr>
          <w:rFonts w:ascii="Tahoma" w:eastAsia="Calibri" w:hAnsi="Tahoma" w:cs="Tahoma"/>
        </w:rPr>
        <w:t xml:space="preserve">За неисполнение и/или ненадлежащее исполнение обязательств по Договору в части соблюдения Подрядчиком </w:t>
      </w:r>
      <w:r>
        <w:rPr>
          <w:rFonts w:ascii="Tahoma" w:eastAsia="Calibri" w:hAnsi="Tahoma" w:cs="Tahoma"/>
        </w:rPr>
        <w:t>технологии производства работ</w:t>
      </w:r>
      <w:r w:rsidRPr="00A57FAD">
        <w:rPr>
          <w:rFonts w:ascii="Tahoma" w:eastAsia="Calibri" w:hAnsi="Tahoma" w:cs="Tahoma"/>
        </w:rPr>
        <w:t xml:space="preserve"> на объектах Заказчика Подрядчик обязан уплатить Заказчику неустойку в следующем размере: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528"/>
        <w:gridCol w:w="3544"/>
      </w:tblGrid>
      <w:tr w:rsidR="00DF2DF9" w:rsidRPr="00A57FAD" w14:paraId="0F1E1107" w14:textId="77777777" w:rsidTr="001C478F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32C10" w14:textId="77777777" w:rsidR="00DF2DF9" w:rsidRPr="00A57FAD" w:rsidRDefault="00DF2DF9" w:rsidP="001C478F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ahoma" w:eastAsia="Calibri" w:hAnsi="Tahoma"/>
              </w:rPr>
            </w:pPr>
            <w:r w:rsidRPr="00A57FAD">
              <w:rPr>
                <w:rFonts w:ascii="Tahoma" w:eastAsia="Calibri" w:hAnsi="Tahoma"/>
              </w:rPr>
              <w:t>№ п/п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E1750" w14:textId="77777777" w:rsidR="00DF2DF9" w:rsidRPr="00A57FAD" w:rsidRDefault="00DF2DF9" w:rsidP="001C478F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ahoma" w:eastAsia="Calibri" w:hAnsi="Tahoma"/>
              </w:rPr>
            </w:pPr>
            <w:r>
              <w:rPr>
                <w:rFonts w:ascii="Tahoma" w:eastAsia="Calibri" w:hAnsi="Tahoma"/>
              </w:rPr>
              <w:t>Допущенное н</w:t>
            </w:r>
            <w:r w:rsidRPr="00A57FAD">
              <w:rPr>
                <w:rFonts w:ascii="Tahoma" w:eastAsia="Calibri" w:hAnsi="Tahoma"/>
              </w:rPr>
              <w:t xml:space="preserve">арушение </w:t>
            </w:r>
            <w:r>
              <w:rPr>
                <w:rFonts w:ascii="Tahoma" w:eastAsia="Calibri" w:hAnsi="Tahoma"/>
              </w:rPr>
              <w:t>технологии производства работ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12610" w14:textId="77777777" w:rsidR="00DF2DF9" w:rsidRPr="00A57FAD" w:rsidRDefault="00DF2DF9" w:rsidP="001C478F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ahoma" w:eastAsia="Calibri" w:hAnsi="Tahoma"/>
              </w:rPr>
            </w:pPr>
            <w:r w:rsidRPr="00A57FAD">
              <w:rPr>
                <w:rFonts w:ascii="Tahoma" w:eastAsia="Calibri" w:hAnsi="Tahoma"/>
              </w:rPr>
              <w:t xml:space="preserve">Размер неустойки (штрафа) за каждое нарушение, в тыс. руб., иные ограничения </w:t>
            </w:r>
          </w:p>
        </w:tc>
      </w:tr>
      <w:tr w:rsidR="00DF2DF9" w:rsidRPr="00A57FAD" w14:paraId="6A0180A4" w14:textId="77777777" w:rsidTr="001C478F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FEB86" w14:textId="77777777" w:rsidR="00DF2DF9" w:rsidRPr="00A57FAD" w:rsidRDefault="00DF2DF9" w:rsidP="00DF2DF9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B2D13" w14:textId="568C0EEC" w:rsidR="00DF2DF9" w:rsidRPr="003E6C95" w:rsidRDefault="00DF2DF9" w:rsidP="001C478F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ahoma" w:eastAsia="Calibri" w:hAnsi="Tahoma"/>
              </w:rPr>
            </w:pPr>
            <w:r w:rsidRPr="003E6C95">
              <w:rPr>
                <w:rFonts w:ascii="Tahoma" w:eastAsia="Calibri" w:hAnsi="Tahoma"/>
              </w:rPr>
              <w:t>Применение взрывчатых материалов с истёкшим сроком годности или не прошедших процедуру продления срока. Подтверждается Актом, подписывается представителями заказчика и подрядчика*  по результатам выборочной проверки в соответствии с пп.5</w:t>
            </w:r>
            <w:r w:rsidR="003E6C95" w:rsidRPr="003E6C95">
              <w:rPr>
                <w:rFonts w:ascii="Tahoma" w:eastAsia="Calibri" w:hAnsi="Tahoma"/>
              </w:rPr>
              <w:t xml:space="preserve"> и 6</w:t>
            </w:r>
            <w:r w:rsidRPr="003E6C95">
              <w:rPr>
                <w:rFonts w:ascii="Tahoma" w:eastAsia="Calibri" w:hAnsi="Tahoma"/>
              </w:rPr>
              <w:t xml:space="preserve"> п.17 раздела 2 Технического задания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D10FD" w14:textId="77777777" w:rsidR="00DF2DF9" w:rsidRPr="00A57FAD" w:rsidRDefault="00DF2DF9" w:rsidP="001C478F">
            <w:pPr>
              <w:widowControl w:val="0"/>
              <w:autoSpaceDE w:val="0"/>
              <w:autoSpaceDN w:val="0"/>
              <w:adjustRightInd w:val="0"/>
              <w:ind w:firstLine="2"/>
              <w:jc w:val="center"/>
              <w:rPr>
                <w:rFonts w:ascii="Tahoma" w:eastAsia="Calibri" w:hAnsi="Tahoma"/>
              </w:rPr>
            </w:pPr>
            <w:r>
              <w:rPr>
                <w:rFonts w:ascii="Tahoma" w:eastAsia="Calibri" w:hAnsi="Tahoma"/>
              </w:rPr>
              <w:t>250</w:t>
            </w:r>
          </w:p>
        </w:tc>
      </w:tr>
      <w:tr w:rsidR="00DF2DF9" w:rsidRPr="00A57FAD" w14:paraId="0BD9A75C" w14:textId="77777777" w:rsidTr="001C478F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0FF66" w14:textId="77777777" w:rsidR="00DF2DF9" w:rsidRPr="00A57FAD" w:rsidRDefault="00DF2DF9" w:rsidP="00DF2DF9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2D481" w14:textId="77777777" w:rsidR="00DF2DF9" w:rsidRPr="00B62AC0" w:rsidRDefault="00DF2DF9" w:rsidP="001C478F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ahoma" w:eastAsia="Calibri" w:hAnsi="Tahoma"/>
              </w:rPr>
            </w:pPr>
            <w:r w:rsidRPr="003209CB">
              <w:rPr>
                <w:rFonts w:ascii="Tahoma" w:eastAsia="Calibri" w:hAnsi="Tahoma"/>
              </w:rPr>
              <w:t>Наличие одной и более не заряженной скважины в блоке готовому к проведению взрывных работ</w:t>
            </w:r>
            <w:r>
              <w:rPr>
                <w:rFonts w:ascii="Tahoma" w:eastAsia="Calibri" w:hAnsi="Tahoma"/>
              </w:rPr>
              <w:t>. Производится инструментальный замер маркшейдерской службой в присутствии представителя подрядчика. О</w:t>
            </w:r>
            <w:r w:rsidRPr="003209CB">
              <w:rPr>
                <w:rFonts w:ascii="Tahoma" w:eastAsia="Calibri" w:hAnsi="Tahoma"/>
              </w:rPr>
              <w:t>формляется актом</w:t>
            </w:r>
            <w:r>
              <w:rPr>
                <w:rFonts w:ascii="Tahoma" w:eastAsia="Calibri" w:hAnsi="Tahoma"/>
              </w:rPr>
              <w:t xml:space="preserve"> с указанием номера блока и скважины, подписывается представителями заказчика и подрядчика*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F3AA6" w14:textId="77777777" w:rsidR="00DF2DF9" w:rsidRDefault="00DF2DF9" w:rsidP="001C478F">
            <w:pPr>
              <w:widowControl w:val="0"/>
              <w:autoSpaceDE w:val="0"/>
              <w:autoSpaceDN w:val="0"/>
              <w:adjustRightInd w:val="0"/>
              <w:ind w:firstLine="2"/>
              <w:jc w:val="center"/>
              <w:rPr>
                <w:rFonts w:ascii="Tahoma" w:eastAsia="Calibri" w:hAnsi="Tahoma"/>
              </w:rPr>
            </w:pPr>
            <w:r>
              <w:rPr>
                <w:rFonts w:ascii="Tahoma" w:eastAsia="Calibri" w:hAnsi="Tahoma"/>
              </w:rPr>
              <w:t>200</w:t>
            </w:r>
          </w:p>
        </w:tc>
      </w:tr>
      <w:tr w:rsidR="00DF2DF9" w:rsidRPr="00A57FAD" w14:paraId="46E9C9CE" w14:textId="77777777" w:rsidTr="001C478F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6189D" w14:textId="77777777" w:rsidR="00DF2DF9" w:rsidRPr="00A57FAD" w:rsidRDefault="00DF2DF9" w:rsidP="00DF2DF9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B0E9B" w14:textId="77777777" w:rsidR="00DF2DF9" w:rsidRPr="003209CB" w:rsidRDefault="00DF2DF9" w:rsidP="001C478F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ahoma" w:eastAsia="Calibri" w:hAnsi="Tahoma"/>
              </w:rPr>
            </w:pPr>
            <w:r w:rsidRPr="003209CB">
              <w:rPr>
                <w:rFonts w:ascii="Tahoma" w:eastAsia="Calibri" w:hAnsi="Tahoma"/>
              </w:rPr>
              <w:t>Работа</w:t>
            </w:r>
            <w:r>
              <w:rPr>
                <w:rFonts w:ascii="Tahoma" w:eastAsia="Calibri" w:hAnsi="Tahoma"/>
              </w:rPr>
              <w:t xml:space="preserve"> смесительно-зарядных машин</w:t>
            </w:r>
            <w:r w:rsidRPr="003209CB">
              <w:rPr>
                <w:rFonts w:ascii="Tahoma" w:eastAsia="Calibri" w:hAnsi="Tahoma"/>
              </w:rPr>
              <w:t xml:space="preserve"> с отсутствием Акта проведения работ по калибровке данной СЗМ или истекшим сроком</w:t>
            </w:r>
            <w:r>
              <w:rPr>
                <w:rFonts w:ascii="Tahoma" w:eastAsia="Calibri" w:hAnsi="Tahoma"/>
              </w:rPr>
              <w:t xml:space="preserve"> поверки</w:t>
            </w:r>
            <w:r w:rsidRPr="003209CB">
              <w:rPr>
                <w:rFonts w:ascii="Tahoma" w:eastAsia="Calibri" w:hAnsi="Tahoma"/>
              </w:rPr>
              <w:t>.</w:t>
            </w:r>
            <w:r>
              <w:rPr>
                <w:rFonts w:ascii="Tahoma" w:eastAsia="Calibri" w:hAnsi="Tahoma"/>
              </w:rPr>
              <w:t xml:space="preserve"> Составляется Акт о выявленном нарушении подписывается представителями заказчика и подрядчика*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4CC3" w14:textId="77777777" w:rsidR="00DF2DF9" w:rsidRDefault="00DF2DF9" w:rsidP="001C478F">
            <w:pPr>
              <w:widowControl w:val="0"/>
              <w:autoSpaceDE w:val="0"/>
              <w:autoSpaceDN w:val="0"/>
              <w:adjustRightInd w:val="0"/>
              <w:ind w:firstLine="2"/>
              <w:jc w:val="center"/>
              <w:rPr>
                <w:rFonts w:ascii="Tahoma" w:eastAsia="Calibri" w:hAnsi="Tahoma"/>
              </w:rPr>
            </w:pPr>
            <w:r>
              <w:rPr>
                <w:rFonts w:ascii="Tahoma" w:eastAsia="Calibri" w:hAnsi="Tahoma"/>
              </w:rPr>
              <w:t>150</w:t>
            </w:r>
          </w:p>
        </w:tc>
      </w:tr>
      <w:tr w:rsidR="00DF2DF9" w:rsidRPr="00A57FAD" w14:paraId="66947854" w14:textId="77777777" w:rsidTr="001C478F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FAC12" w14:textId="77777777" w:rsidR="00DF2DF9" w:rsidRPr="00A57FAD" w:rsidRDefault="00DF2DF9" w:rsidP="00DF2DF9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8E5EA" w14:textId="77777777" w:rsidR="00DF2DF9" w:rsidRPr="003209CB" w:rsidRDefault="00DF2DF9" w:rsidP="001C478F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ahoma" w:eastAsia="Calibri" w:hAnsi="Tahoma"/>
              </w:rPr>
            </w:pPr>
            <w:r w:rsidRPr="003209CB">
              <w:rPr>
                <w:rFonts w:ascii="Tahoma" w:eastAsia="Calibri" w:hAnsi="Tahoma"/>
              </w:rPr>
              <w:t>Наличие взрывных скважин без забоечного материала</w:t>
            </w:r>
            <w:r>
              <w:rPr>
                <w:rFonts w:ascii="Tahoma" w:eastAsia="Calibri" w:hAnsi="Tahoma"/>
              </w:rPr>
              <w:t xml:space="preserve"> или меньше проектного значения</w:t>
            </w:r>
            <w:r w:rsidRPr="003209CB">
              <w:rPr>
                <w:rFonts w:ascii="Tahoma" w:eastAsia="Calibri" w:hAnsi="Tahoma"/>
              </w:rPr>
              <w:t xml:space="preserve"> на блоке готового к проведению взрывных работ</w:t>
            </w:r>
            <w:r>
              <w:rPr>
                <w:rFonts w:ascii="Tahoma" w:eastAsia="Calibri" w:hAnsi="Tahoma"/>
              </w:rPr>
              <w:t>. Производится инструментальный замер маркшейдерской службой в присутствии подрядчика. О</w:t>
            </w:r>
            <w:r w:rsidRPr="003209CB">
              <w:rPr>
                <w:rFonts w:ascii="Tahoma" w:eastAsia="Calibri" w:hAnsi="Tahoma"/>
              </w:rPr>
              <w:t>формляется актом</w:t>
            </w:r>
            <w:r>
              <w:rPr>
                <w:rFonts w:ascii="Tahoma" w:eastAsia="Calibri" w:hAnsi="Tahoma"/>
              </w:rPr>
              <w:t xml:space="preserve"> с указанием номера блока и скважины подписывается представителями заказчика и подрядчика*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FE67" w14:textId="77777777" w:rsidR="00DF2DF9" w:rsidRDefault="00DF2DF9" w:rsidP="001C478F">
            <w:pPr>
              <w:widowControl w:val="0"/>
              <w:autoSpaceDE w:val="0"/>
              <w:autoSpaceDN w:val="0"/>
              <w:adjustRightInd w:val="0"/>
              <w:ind w:firstLine="2"/>
              <w:jc w:val="center"/>
              <w:rPr>
                <w:rFonts w:ascii="Tahoma" w:eastAsia="Calibri" w:hAnsi="Tahoma"/>
              </w:rPr>
            </w:pPr>
            <w:r>
              <w:rPr>
                <w:rFonts w:ascii="Tahoma" w:eastAsia="Calibri" w:hAnsi="Tahoma"/>
              </w:rPr>
              <w:t>100</w:t>
            </w:r>
          </w:p>
        </w:tc>
      </w:tr>
      <w:tr w:rsidR="00DF2DF9" w:rsidRPr="00A57FAD" w14:paraId="04B913BD" w14:textId="77777777" w:rsidTr="001C478F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91038" w14:textId="77777777" w:rsidR="00DF2DF9" w:rsidRPr="00A57FAD" w:rsidRDefault="00DF2DF9" w:rsidP="00DF2DF9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/>
              </w:rPr>
            </w:pPr>
          </w:p>
          <w:p w14:paraId="6A502F26" w14:textId="77777777" w:rsidR="00DF2DF9" w:rsidRPr="00A57FAD" w:rsidRDefault="00DF2DF9" w:rsidP="001C478F">
            <w:pPr>
              <w:widowControl w:val="0"/>
              <w:autoSpaceDE w:val="0"/>
              <w:autoSpaceDN w:val="0"/>
              <w:adjustRightInd w:val="0"/>
              <w:ind w:left="360" w:firstLine="709"/>
              <w:jc w:val="both"/>
              <w:rPr>
                <w:rFonts w:ascii="Tahoma" w:eastAsia="Calibri" w:hAnsi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DB9D8" w14:textId="77777777" w:rsidR="00DF2DF9" w:rsidRPr="002B70EB" w:rsidRDefault="00DF2DF9" w:rsidP="001C478F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ahoma" w:eastAsia="Calibri" w:hAnsi="Tahoma"/>
              </w:rPr>
            </w:pPr>
            <w:r w:rsidRPr="00020AD3">
              <w:rPr>
                <w:rFonts w:ascii="Tahoma" w:eastAsia="Calibri" w:hAnsi="Tahoma"/>
              </w:rPr>
              <w:t xml:space="preserve">Отказ скважинного заряда. Определяется </w:t>
            </w:r>
            <w:r>
              <w:rPr>
                <w:rFonts w:ascii="Tahoma" w:eastAsia="Calibri" w:hAnsi="Tahoma"/>
              </w:rPr>
              <w:t>согласно «инструкции по ликвидации отказавших зарядов взрывчатых веществ»</w:t>
            </w:r>
            <w:r w:rsidRPr="00020AD3">
              <w:rPr>
                <w:rFonts w:ascii="Tahoma" w:eastAsia="Calibri" w:hAnsi="Tahoma"/>
              </w:rPr>
              <w:t>, горный массив не проработан взрывом и присутствует неотработанный скважинный заряд. Оформляется актом с указанием №</w:t>
            </w:r>
            <w:r w:rsidRPr="00BA49A6">
              <w:rPr>
                <w:rFonts w:ascii="Tahoma" w:eastAsia="Calibri" w:hAnsi="Tahoma"/>
              </w:rPr>
              <w:t xml:space="preserve"> </w:t>
            </w:r>
            <w:r>
              <w:rPr>
                <w:rFonts w:ascii="Tahoma" w:eastAsia="Calibri" w:hAnsi="Tahoma"/>
              </w:rPr>
              <w:t xml:space="preserve">блока, </w:t>
            </w:r>
            <w:r w:rsidRPr="00020AD3">
              <w:rPr>
                <w:rFonts w:ascii="Tahoma" w:eastAsia="Calibri" w:hAnsi="Tahoma"/>
              </w:rPr>
              <w:t>скважины</w:t>
            </w:r>
            <w:r>
              <w:rPr>
                <w:rFonts w:ascii="Tahoma" w:eastAsia="Calibri" w:hAnsi="Tahoma"/>
              </w:rPr>
              <w:t xml:space="preserve"> подписывается представителями заказчика и подрядчика*.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F62AA" w14:textId="77777777" w:rsidR="00DF2DF9" w:rsidRPr="00A57FAD" w:rsidRDefault="00DF2DF9" w:rsidP="001C478F">
            <w:pPr>
              <w:widowControl w:val="0"/>
              <w:autoSpaceDE w:val="0"/>
              <w:autoSpaceDN w:val="0"/>
              <w:adjustRightInd w:val="0"/>
              <w:ind w:firstLine="2"/>
              <w:jc w:val="center"/>
              <w:rPr>
                <w:rFonts w:ascii="Tahoma" w:eastAsia="Calibri" w:hAnsi="Tahoma"/>
              </w:rPr>
            </w:pPr>
            <w:r>
              <w:rPr>
                <w:rFonts w:ascii="Tahoma" w:eastAsia="Calibri" w:hAnsi="Tahoma"/>
              </w:rPr>
              <w:t>300</w:t>
            </w:r>
          </w:p>
        </w:tc>
      </w:tr>
      <w:tr w:rsidR="00DF2DF9" w:rsidRPr="00A57FAD" w14:paraId="00B730D2" w14:textId="77777777" w:rsidTr="001C478F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D4F07" w14:textId="77777777" w:rsidR="00DF2DF9" w:rsidRPr="00A57FAD" w:rsidRDefault="00DF2DF9" w:rsidP="00DF2DF9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D9ACD" w14:textId="77777777" w:rsidR="00DF2DF9" w:rsidRPr="00020AD3" w:rsidRDefault="00DF2DF9" w:rsidP="001C478F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ahoma" w:eastAsia="Calibri" w:hAnsi="Tahoma"/>
                <w:color w:val="FF0000"/>
              </w:rPr>
            </w:pPr>
            <w:r w:rsidRPr="000A3749">
              <w:rPr>
                <w:rFonts w:ascii="Tahoma" w:eastAsia="Calibri" w:hAnsi="Tahoma"/>
              </w:rPr>
              <w:t xml:space="preserve">Плотность </w:t>
            </w:r>
            <w:r>
              <w:rPr>
                <w:rFonts w:ascii="Tahoma" w:eastAsia="Calibri" w:hAnsi="Tahoma"/>
              </w:rPr>
              <w:t>эмульсионного взрывчатого вещества</w:t>
            </w:r>
            <w:r w:rsidRPr="000A3749">
              <w:rPr>
                <w:rFonts w:ascii="Tahoma" w:eastAsia="Calibri" w:hAnsi="Tahoma"/>
              </w:rPr>
              <w:t xml:space="preserve"> не соответствует ТУ производителя.</w:t>
            </w:r>
            <w:r>
              <w:rPr>
                <w:rFonts w:ascii="Tahoma" w:eastAsia="Calibri" w:hAnsi="Tahoma"/>
              </w:rPr>
              <w:t xml:space="preserve"> Заказчик вправе проводить измерения плотности каждой СЗМ завезённой на взрываемый блок.</w:t>
            </w:r>
            <w:r w:rsidRPr="000A3749">
              <w:rPr>
                <w:rFonts w:ascii="Tahoma" w:eastAsia="Calibri" w:hAnsi="Tahoma"/>
              </w:rPr>
              <w:t xml:space="preserve"> Определяется</w:t>
            </w:r>
            <w:r>
              <w:rPr>
                <w:rFonts w:ascii="Tahoma" w:eastAsia="Calibri" w:hAnsi="Tahoma"/>
              </w:rPr>
              <w:t xml:space="preserve"> на месте производства работ, с применением измерительных приборов, комиссией в составе представителей Заказчика и подрядчика, по результатам замеров подписывается протокол*.</w:t>
            </w:r>
            <w:r w:rsidRPr="000A3749">
              <w:rPr>
                <w:rFonts w:ascii="Tahoma" w:eastAsia="Calibri" w:hAnsi="Tahoma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8B3D1" w14:textId="77777777" w:rsidR="00DF2DF9" w:rsidRPr="00A57FAD" w:rsidRDefault="00DF2DF9" w:rsidP="001C478F">
            <w:pPr>
              <w:widowControl w:val="0"/>
              <w:autoSpaceDE w:val="0"/>
              <w:autoSpaceDN w:val="0"/>
              <w:adjustRightInd w:val="0"/>
              <w:ind w:firstLine="2"/>
              <w:jc w:val="center"/>
              <w:rPr>
                <w:rFonts w:ascii="Tahoma" w:eastAsia="Calibri" w:hAnsi="Tahoma"/>
              </w:rPr>
            </w:pPr>
            <w:r>
              <w:rPr>
                <w:rFonts w:ascii="Tahoma" w:eastAsia="Calibri" w:hAnsi="Tahoma"/>
              </w:rPr>
              <w:t>200</w:t>
            </w:r>
          </w:p>
        </w:tc>
      </w:tr>
      <w:tr w:rsidR="00DF2DF9" w:rsidRPr="00A57FAD" w14:paraId="5B34F944" w14:textId="77777777" w:rsidTr="001C478F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89E3E" w14:textId="77777777" w:rsidR="00DF2DF9" w:rsidRPr="00A57FAD" w:rsidRDefault="00DF2DF9" w:rsidP="00DF2DF9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B5B9C" w14:textId="77777777" w:rsidR="00DF2DF9" w:rsidRPr="00F71AE5" w:rsidRDefault="00DF2DF9" w:rsidP="001C478F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ahoma" w:eastAsia="Calibri" w:hAnsi="Tahoma"/>
              </w:rPr>
            </w:pPr>
            <w:r>
              <w:rPr>
                <w:rFonts w:ascii="Tahoma" w:eastAsia="Calibri" w:hAnsi="Tahoma"/>
              </w:rPr>
              <w:t>При бурении взрывных скважин подрядчик самостоятельно принимает решение по отступлению</w:t>
            </w:r>
            <w:r w:rsidRPr="001E2217">
              <w:rPr>
                <w:rFonts w:ascii="Tahoma" w:eastAsia="Calibri" w:hAnsi="Tahoma"/>
              </w:rPr>
              <w:t xml:space="preserve"> от проекта буровых работ без согласования с заказчиком</w:t>
            </w:r>
            <w:r>
              <w:rPr>
                <w:rFonts w:ascii="Tahoma" w:eastAsia="Calibri" w:hAnsi="Tahoma"/>
              </w:rPr>
              <w:t xml:space="preserve">, смещение буровых скважин в координатах </w:t>
            </w:r>
            <w:r>
              <w:rPr>
                <w:rFonts w:ascii="Tahoma" w:eastAsia="Calibri" w:hAnsi="Tahoma"/>
                <w:lang w:val="en-US"/>
              </w:rPr>
              <w:t>X</w:t>
            </w:r>
            <w:r w:rsidRPr="00F71AE5">
              <w:rPr>
                <w:rFonts w:ascii="Tahoma" w:eastAsia="Calibri" w:hAnsi="Tahoma"/>
              </w:rPr>
              <w:t xml:space="preserve"> </w:t>
            </w:r>
            <w:r>
              <w:rPr>
                <w:rFonts w:ascii="Tahoma" w:eastAsia="Calibri" w:hAnsi="Tahoma"/>
                <w:lang w:val="en-US"/>
              </w:rPr>
              <w:t>Y</w:t>
            </w:r>
            <w:r w:rsidRPr="00F71AE5">
              <w:rPr>
                <w:rFonts w:ascii="Tahoma" w:eastAsia="Calibri" w:hAnsi="Tahoma"/>
              </w:rPr>
              <w:t xml:space="preserve"> </w:t>
            </w:r>
            <w:r>
              <w:rPr>
                <w:rFonts w:ascii="Tahoma" w:eastAsia="Calibri" w:hAnsi="Tahoma"/>
              </w:rPr>
              <w:t xml:space="preserve">более 1 метра. Оформляется </w:t>
            </w:r>
            <w:proofErr w:type="spellStart"/>
            <w:r>
              <w:rPr>
                <w:rFonts w:ascii="Tahoma" w:eastAsia="Calibri" w:hAnsi="Tahoma"/>
              </w:rPr>
              <w:t>АКТом</w:t>
            </w:r>
            <w:proofErr w:type="spellEnd"/>
            <w:r>
              <w:rPr>
                <w:rFonts w:ascii="Tahoma" w:eastAsia="Calibri" w:hAnsi="Tahoma"/>
              </w:rPr>
              <w:t xml:space="preserve"> маркшейдерской службой подписывается представителями заказчика и подрядчика*.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63FA9" w14:textId="77777777" w:rsidR="00DF2DF9" w:rsidRPr="00A57FAD" w:rsidRDefault="00DF2DF9" w:rsidP="001C478F">
            <w:pPr>
              <w:widowControl w:val="0"/>
              <w:autoSpaceDE w:val="0"/>
              <w:autoSpaceDN w:val="0"/>
              <w:adjustRightInd w:val="0"/>
              <w:ind w:firstLine="2"/>
              <w:jc w:val="center"/>
              <w:rPr>
                <w:rFonts w:ascii="Tahoma" w:eastAsia="Calibri" w:hAnsi="Tahoma"/>
              </w:rPr>
            </w:pPr>
            <w:r>
              <w:rPr>
                <w:rFonts w:ascii="Tahoma" w:eastAsia="Calibri" w:hAnsi="Tahoma"/>
              </w:rPr>
              <w:t>300</w:t>
            </w:r>
          </w:p>
        </w:tc>
      </w:tr>
      <w:tr w:rsidR="00DF2DF9" w:rsidRPr="00A57FAD" w14:paraId="0EF9A425" w14:textId="77777777" w:rsidTr="001C478F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B971C" w14:textId="77777777" w:rsidR="00DF2DF9" w:rsidRPr="00A57FAD" w:rsidRDefault="00DF2DF9" w:rsidP="00DF2DF9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0D075" w14:textId="77777777" w:rsidR="00DF2DF9" w:rsidRPr="00A57FAD" w:rsidRDefault="00DF2DF9" w:rsidP="001C478F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ahoma" w:eastAsia="Calibri" w:hAnsi="Tahoma"/>
              </w:rPr>
            </w:pPr>
            <w:r>
              <w:rPr>
                <w:rFonts w:ascii="Tahoma" w:eastAsia="Calibri" w:hAnsi="Tahoma"/>
              </w:rPr>
              <w:t>При заряжании взрывных скважин подрядчик самостоятельно принимает решение по отступлению</w:t>
            </w:r>
            <w:r w:rsidRPr="001E2217">
              <w:rPr>
                <w:rFonts w:ascii="Tahoma" w:eastAsia="Calibri" w:hAnsi="Tahoma"/>
              </w:rPr>
              <w:t xml:space="preserve"> от </w:t>
            </w:r>
            <w:r w:rsidRPr="001E2217">
              <w:rPr>
                <w:rFonts w:ascii="Tahoma" w:eastAsia="Calibri" w:hAnsi="Tahoma"/>
              </w:rPr>
              <w:lastRenderedPageBreak/>
              <w:t xml:space="preserve">проекта </w:t>
            </w:r>
            <w:r>
              <w:rPr>
                <w:rFonts w:ascii="Tahoma" w:eastAsia="Calibri" w:hAnsi="Tahoma"/>
              </w:rPr>
              <w:t>на массовый взрыв</w:t>
            </w:r>
            <w:r w:rsidRPr="001E2217">
              <w:rPr>
                <w:rFonts w:ascii="Tahoma" w:eastAsia="Calibri" w:hAnsi="Tahoma"/>
              </w:rPr>
              <w:t xml:space="preserve"> без согласования с заказчиком</w:t>
            </w:r>
            <w:r>
              <w:rPr>
                <w:rFonts w:ascii="Tahoma" w:eastAsia="Calibri" w:hAnsi="Tahoma"/>
              </w:rPr>
              <w:t xml:space="preserve">, увеличение высоты </w:t>
            </w:r>
            <w:proofErr w:type="spellStart"/>
            <w:r>
              <w:rPr>
                <w:rFonts w:ascii="Tahoma" w:eastAsia="Calibri" w:hAnsi="Tahoma"/>
              </w:rPr>
              <w:t>недозаряда</w:t>
            </w:r>
            <w:proofErr w:type="spellEnd"/>
            <w:r>
              <w:rPr>
                <w:rFonts w:ascii="Tahoma" w:eastAsia="Calibri" w:hAnsi="Tahoma"/>
              </w:rPr>
              <w:t xml:space="preserve"> более 0.5 метра. Производится инструментальный замер маркшейдерской службой в присутствии подрядчика. О</w:t>
            </w:r>
            <w:r w:rsidRPr="003209CB">
              <w:rPr>
                <w:rFonts w:ascii="Tahoma" w:eastAsia="Calibri" w:hAnsi="Tahoma"/>
              </w:rPr>
              <w:t>формляется актом</w:t>
            </w:r>
            <w:r>
              <w:rPr>
                <w:rFonts w:ascii="Tahoma" w:eastAsia="Calibri" w:hAnsi="Tahoma"/>
              </w:rPr>
              <w:t xml:space="preserve"> с указанием номера блока и скважины подписывается представителями заказчика и подрядчика*.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9F6B1" w14:textId="77777777" w:rsidR="00DF2DF9" w:rsidRPr="00A57FAD" w:rsidRDefault="00DF2DF9" w:rsidP="001C478F">
            <w:pPr>
              <w:widowControl w:val="0"/>
              <w:autoSpaceDE w:val="0"/>
              <w:autoSpaceDN w:val="0"/>
              <w:adjustRightInd w:val="0"/>
              <w:ind w:firstLine="2"/>
              <w:jc w:val="center"/>
              <w:rPr>
                <w:rFonts w:ascii="Tahoma" w:eastAsia="Calibri" w:hAnsi="Tahoma"/>
              </w:rPr>
            </w:pPr>
            <w:r>
              <w:rPr>
                <w:rFonts w:ascii="Tahoma" w:eastAsia="Calibri" w:hAnsi="Tahoma"/>
              </w:rPr>
              <w:lastRenderedPageBreak/>
              <w:t>300</w:t>
            </w:r>
          </w:p>
        </w:tc>
      </w:tr>
      <w:tr w:rsidR="00DF2DF9" w:rsidRPr="00A57FAD" w14:paraId="1035190D" w14:textId="77777777" w:rsidTr="001C478F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AC9A1" w14:textId="77777777" w:rsidR="00DF2DF9" w:rsidRPr="00A57FAD" w:rsidRDefault="00DF2DF9" w:rsidP="00DF2DF9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5E315" w14:textId="77777777" w:rsidR="00DF2DF9" w:rsidRPr="00A57FAD" w:rsidRDefault="00DF2DF9" w:rsidP="001C478F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ahoma" w:eastAsia="Calibri" w:hAnsi="Tahoma"/>
              </w:rPr>
            </w:pPr>
            <w:r w:rsidRPr="00C705FB">
              <w:rPr>
                <w:rFonts w:ascii="Tahoma" w:eastAsia="Calibri" w:hAnsi="Tahoma"/>
              </w:rPr>
              <w:t xml:space="preserve">Непроработанный участок блока со стороны свободной поверхности по </w:t>
            </w:r>
            <w:r>
              <w:rPr>
                <w:rFonts w:ascii="Tahoma" w:eastAsia="Calibri" w:hAnsi="Tahoma"/>
              </w:rPr>
              <w:t>линии наименьшего сопротивления. Оформляется актом маркшейдерской службой, по факту выхода непроработанных участков блока, подписывается представителями заказчика и подрядчика*.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55BF2" w14:textId="77777777" w:rsidR="00DF2DF9" w:rsidRPr="00A57FAD" w:rsidRDefault="00DF2DF9" w:rsidP="001C478F">
            <w:pPr>
              <w:widowControl w:val="0"/>
              <w:autoSpaceDE w:val="0"/>
              <w:autoSpaceDN w:val="0"/>
              <w:adjustRightInd w:val="0"/>
              <w:ind w:firstLine="2"/>
              <w:jc w:val="center"/>
              <w:rPr>
                <w:rFonts w:ascii="Tahoma" w:eastAsia="Calibri" w:hAnsi="Tahoma"/>
              </w:rPr>
            </w:pPr>
            <w:r>
              <w:rPr>
                <w:rFonts w:ascii="Tahoma" w:eastAsia="Calibri" w:hAnsi="Tahoma"/>
              </w:rPr>
              <w:t>250</w:t>
            </w:r>
          </w:p>
        </w:tc>
      </w:tr>
    </w:tbl>
    <w:p w14:paraId="3909F77A" w14:textId="77777777" w:rsidR="000667A3" w:rsidRDefault="000667A3" w:rsidP="000667A3">
      <w:pPr>
        <w:jc w:val="both"/>
        <w:rPr>
          <w:rFonts w:ascii="Tahoma" w:eastAsia="Calibri" w:hAnsi="Tahoma"/>
        </w:rPr>
      </w:pPr>
    </w:p>
    <w:p w14:paraId="1F8D1150" w14:textId="7F467177" w:rsidR="000667A3" w:rsidRPr="00602FA3" w:rsidRDefault="000667A3" w:rsidP="000667A3">
      <w:pPr>
        <w:jc w:val="both"/>
        <w:rPr>
          <w:rFonts w:ascii="Tahoma" w:eastAsia="Calibri" w:hAnsi="Tahoma"/>
        </w:rPr>
      </w:pPr>
      <w:r w:rsidRPr="00602FA3">
        <w:rPr>
          <w:rFonts w:ascii="Tahoma" w:eastAsia="Calibri" w:hAnsi="Tahoma"/>
        </w:rPr>
        <w:t xml:space="preserve">* - При обнаружении недостатков в части соблюдения Подрядчиком технологии производства работ, Заказчик в течение ____рабочих дней составляет и направляет подписанный со своей стороны АКТ/Протокол о выявленных недостатках (далее – Акт/Протокол) Подрядчику по адресу электронной почты, указанному в реквизитах Сторон. Подрядчик в течение 1 (одного) рабочего дня с даты получения скан-копии Акта/Протокола подписывает его и направляет Заказчику по адресу электронной почты, указанному в реквизитах Сторон. В случае отказа/уклонения Подрядчика от подписания Акта/Протокола, а также неполучения подписанного документа в вышеуказанные сроки, Акт/Протокол подлежит подписанию представителем Заказчика в одностороннем порядке с отметкой об отказе от подписания Подрядчиком и является основанием для привлечения Подрядчика к ответственности, предусмотренной настоящим приложением.  </w:t>
      </w:r>
    </w:p>
    <w:p w14:paraId="50B32523" w14:textId="73CC0407" w:rsidR="004D2F2B" w:rsidRDefault="004D2F2B" w:rsidP="00EC24C2">
      <w:pPr>
        <w:rPr>
          <w:b/>
          <w:sz w:val="24"/>
          <w:szCs w:val="24"/>
        </w:rPr>
      </w:pPr>
    </w:p>
    <w:p w14:paraId="74C369AA" w14:textId="07B998F8" w:rsidR="00DF2DF9" w:rsidRDefault="00DF2DF9" w:rsidP="00EC24C2">
      <w:pPr>
        <w:rPr>
          <w:b/>
          <w:sz w:val="24"/>
          <w:szCs w:val="24"/>
        </w:rPr>
      </w:pPr>
    </w:p>
    <w:p w14:paraId="762E1F75" w14:textId="6279C2A3" w:rsidR="00DF2DF9" w:rsidRDefault="00DF2DF9" w:rsidP="00EC24C2">
      <w:pPr>
        <w:rPr>
          <w:b/>
          <w:sz w:val="24"/>
          <w:szCs w:val="24"/>
        </w:rPr>
      </w:pPr>
    </w:p>
    <w:p w14:paraId="742CE039" w14:textId="78A2D1F5" w:rsidR="00DF2DF9" w:rsidRDefault="00DF2DF9" w:rsidP="00EC24C2">
      <w:pPr>
        <w:rPr>
          <w:b/>
          <w:sz w:val="24"/>
          <w:szCs w:val="24"/>
        </w:rPr>
      </w:pPr>
    </w:p>
    <w:p w14:paraId="195D8989" w14:textId="3472050B" w:rsidR="00DF2DF9" w:rsidRDefault="00DF2DF9" w:rsidP="00EC24C2">
      <w:pPr>
        <w:rPr>
          <w:b/>
          <w:sz w:val="24"/>
          <w:szCs w:val="24"/>
        </w:rPr>
      </w:pPr>
    </w:p>
    <w:p w14:paraId="15383A49" w14:textId="2920BA58" w:rsidR="00DF2DF9" w:rsidRDefault="00DF2DF9" w:rsidP="00EC24C2">
      <w:pPr>
        <w:rPr>
          <w:b/>
          <w:sz w:val="24"/>
          <w:szCs w:val="24"/>
        </w:rPr>
      </w:pPr>
    </w:p>
    <w:p w14:paraId="679981CE" w14:textId="0715B2C0" w:rsidR="00DF2DF9" w:rsidRDefault="00DF2DF9" w:rsidP="00EC24C2">
      <w:pPr>
        <w:rPr>
          <w:b/>
          <w:sz w:val="24"/>
          <w:szCs w:val="24"/>
        </w:rPr>
      </w:pPr>
    </w:p>
    <w:p w14:paraId="66772D57" w14:textId="05134849" w:rsidR="00DF2DF9" w:rsidRDefault="00DF2DF9" w:rsidP="00EC24C2">
      <w:pPr>
        <w:rPr>
          <w:b/>
          <w:sz w:val="24"/>
          <w:szCs w:val="24"/>
        </w:rPr>
      </w:pPr>
    </w:p>
    <w:p w14:paraId="4FC8DEA7" w14:textId="6812871B" w:rsidR="00DF2DF9" w:rsidRDefault="00DF2DF9" w:rsidP="00EC24C2">
      <w:pPr>
        <w:rPr>
          <w:b/>
          <w:sz w:val="24"/>
          <w:szCs w:val="24"/>
        </w:rPr>
      </w:pPr>
    </w:p>
    <w:p w14:paraId="29D5F9DE" w14:textId="10DF7213" w:rsidR="00DF2DF9" w:rsidRDefault="00DF2DF9" w:rsidP="00EC24C2">
      <w:pPr>
        <w:rPr>
          <w:b/>
          <w:sz w:val="24"/>
          <w:szCs w:val="24"/>
        </w:rPr>
      </w:pPr>
    </w:p>
    <w:p w14:paraId="6727EDC2" w14:textId="01D927C9" w:rsidR="00DF2DF9" w:rsidRDefault="00DF2DF9" w:rsidP="00EC24C2">
      <w:pPr>
        <w:rPr>
          <w:b/>
          <w:sz w:val="24"/>
          <w:szCs w:val="24"/>
        </w:rPr>
      </w:pPr>
    </w:p>
    <w:p w14:paraId="02D80A9D" w14:textId="351BCC2E" w:rsidR="00DF2DF9" w:rsidRDefault="00DF2DF9" w:rsidP="00EC24C2">
      <w:pPr>
        <w:rPr>
          <w:b/>
          <w:sz w:val="24"/>
          <w:szCs w:val="24"/>
        </w:rPr>
      </w:pPr>
    </w:p>
    <w:p w14:paraId="0674D275" w14:textId="4ABA84DB" w:rsidR="00DF2DF9" w:rsidRDefault="00DF2DF9" w:rsidP="00EC24C2">
      <w:pPr>
        <w:rPr>
          <w:b/>
          <w:sz w:val="24"/>
          <w:szCs w:val="24"/>
        </w:rPr>
      </w:pPr>
    </w:p>
    <w:p w14:paraId="7087A1CB" w14:textId="1E56D997" w:rsidR="00DF2DF9" w:rsidRDefault="00DF2DF9" w:rsidP="00EC24C2">
      <w:pPr>
        <w:rPr>
          <w:b/>
          <w:sz w:val="24"/>
          <w:szCs w:val="24"/>
        </w:rPr>
      </w:pPr>
    </w:p>
    <w:p w14:paraId="04E63E9D" w14:textId="0FFCCED3" w:rsidR="00DF2DF9" w:rsidRDefault="00DF2DF9" w:rsidP="00EC24C2">
      <w:pPr>
        <w:rPr>
          <w:b/>
          <w:sz w:val="24"/>
          <w:szCs w:val="24"/>
        </w:rPr>
      </w:pPr>
    </w:p>
    <w:p w14:paraId="70973A8F" w14:textId="74AE6BD8" w:rsidR="00DF2DF9" w:rsidRDefault="00DF2DF9" w:rsidP="00EC24C2">
      <w:pPr>
        <w:rPr>
          <w:b/>
          <w:sz w:val="24"/>
          <w:szCs w:val="24"/>
        </w:rPr>
      </w:pPr>
    </w:p>
    <w:p w14:paraId="626C2CE3" w14:textId="6B02DE33" w:rsidR="00DF2DF9" w:rsidRDefault="00DF2DF9" w:rsidP="00EC24C2">
      <w:pPr>
        <w:rPr>
          <w:b/>
          <w:sz w:val="24"/>
          <w:szCs w:val="24"/>
        </w:rPr>
      </w:pPr>
    </w:p>
    <w:p w14:paraId="68132D48" w14:textId="42BD0C95" w:rsidR="00DF2DF9" w:rsidRDefault="00DF2DF9" w:rsidP="00EC24C2">
      <w:pPr>
        <w:rPr>
          <w:b/>
          <w:sz w:val="24"/>
          <w:szCs w:val="24"/>
        </w:rPr>
      </w:pPr>
    </w:p>
    <w:p w14:paraId="69987968" w14:textId="19767D59" w:rsidR="00DF2DF9" w:rsidRDefault="00DF2DF9" w:rsidP="00EC24C2">
      <w:pPr>
        <w:rPr>
          <w:b/>
          <w:sz w:val="24"/>
          <w:szCs w:val="24"/>
        </w:rPr>
      </w:pPr>
    </w:p>
    <w:p w14:paraId="71B38EC1" w14:textId="107870A3" w:rsidR="00DF2DF9" w:rsidRDefault="00DF2DF9" w:rsidP="00EC24C2">
      <w:pPr>
        <w:rPr>
          <w:b/>
          <w:sz w:val="24"/>
          <w:szCs w:val="24"/>
        </w:rPr>
      </w:pPr>
    </w:p>
    <w:p w14:paraId="7785CDB1" w14:textId="6330ED25" w:rsidR="00DF2DF9" w:rsidRDefault="00DF2DF9" w:rsidP="00EC24C2">
      <w:pPr>
        <w:rPr>
          <w:b/>
          <w:sz w:val="24"/>
          <w:szCs w:val="24"/>
        </w:rPr>
      </w:pPr>
    </w:p>
    <w:p w14:paraId="6706895E" w14:textId="00D0CEB1" w:rsidR="00DF2DF9" w:rsidRDefault="00DF2DF9" w:rsidP="00EC24C2">
      <w:pPr>
        <w:rPr>
          <w:b/>
          <w:sz w:val="24"/>
          <w:szCs w:val="24"/>
        </w:rPr>
      </w:pPr>
    </w:p>
    <w:p w14:paraId="5B6CED8E" w14:textId="15E97E72" w:rsidR="00DF2DF9" w:rsidRDefault="00DF2DF9" w:rsidP="00EC24C2">
      <w:pPr>
        <w:rPr>
          <w:b/>
          <w:sz w:val="24"/>
          <w:szCs w:val="24"/>
        </w:rPr>
      </w:pPr>
    </w:p>
    <w:sectPr w:rsidR="00DF2DF9" w:rsidSect="001A3F3E">
      <w:pgSz w:w="11906" w:h="16838"/>
      <w:pgMar w:top="1134" w:right="851" w:bottom="1134" w:left="851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3" w:author="Шутрова Ольга Геннадьевна" w:date="2025-02-21T15:57:00Z" w:initials="ШОГ">
    <w:p w14:paraId="6FCA4FF9" w14:textId="39195F70" w:rsidR="00A64556" w:rsidRDefault="00A64556">
      <w:pPr>
        <w:pStyle w:val="af4"/>
      </w:pPr>
      <w:r>
        <w:rPr>
          <w:rStyle w:val="af3"/>
        </w:rPr>
        <w:annotationRef/>
      </w:r>
      <w:r>
        <w:rPr>
          <w:rStyle w:val="af3"/>
        </w:rPr>
        <w:t>Прошу уточнить</w:t>
      </w:r>
    </w:p>
  </w:comment>
  <w:comment w:id="4" w:author="Бердикулов Марат Серикович" w:date="2025-02-24T09:41:00Z" w:initials="БМС">
    <w:p w14:paraId="6B3DDB50" w14:textId="180BAA12" w:rsidR="00A64556" w:rsidRDefault="00A64556">
      <w:pPr>
        <w:pStyle w:val="af4"/>
      </w:pPr>
      <w:r>
        <w:rPr>
          <w:rStyle w:val="af3"/>
        </w:rPr>
        <w:annotationRef/>
      </w:r>
      <w:r>
        <w:t>Предлагаю так.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FCA4FF9" w15:done="0"/>
  <w15:commentEx w15:paraId="6B3DDB50" w15:paraIdParent="6FCA4FF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06A64C2" w16cid:durableId="2ACDEF3C"/>
  <w16cid:commentId w16cid:paraId="5A0C6554" w16cid:durableId="2ACF3481"/>
  <w16cid:commentId w16cid:paraId="4B1FCBB8" w16cid:durableId="2ACDEF3D"/>
  <w16cid:commentId w16cid:paraId="7DBAE14B" w16cid:durableId="2ACDEF3E"/>
  <w16cid:commentId w16cid:paraId="7C76964E" w16cid:durableId="2ACDEF3F"/>
  <w16cid:commentId w16cid:paraId="1046EE0E" w16cid:durableId="2ACDEF40"/>
  <w16cid:commentId w16cid:paraId="71CB897F" w16cid:durableId="2ACF3419"/>
  <w16cid:commentId w16cid:paraId="215AC728" w16cid:durableId="2ACDEF43"/>
  <w16cid:commentId w16cid:paraId="54555411" w16cid:durableId="2ACF377D"/>
  <w16cid:commentId w16cid:paraId="407A3CB7" w16cid:durableId="2ACDEF44"/>
  <w16cid:commentId w16cid:paraId="7D1BE916" w16cid:durableId="2ACDEF45"/>
  <w16cid:commentId w16cid:paraId="2FA50FD9" w16cid:durableId="2ACDEF46"/>
  <w16cid:commentId w16cid:paraId="4C4E1261" w16cid:durableId="2ACF3B54"/>
  <w16cid:commentId w16cid:paraId="76EDD8C5" w16cid:durableId="2ACDEF47"/>
  <w16cid:commentId w16cid:paraId="2493190E" w16cid:durableId="2ACF3C22"/>
  <w16cid:commentId w16cid:paraId="3047642A" w16cid:durableId="2AF819C6"/>
  <w16cid:commentId w16cid:paraId="3DDA7E0B" w16cid:durableId="2AF819C7"/>
  <w16cid:commentId w16cid:paraId="02223D39" w16cid:durableId="2AF867DF"/>
  <w16cid:commentId w16cid:paraId="76936349" w16cid:durableId="2AF9CE63"/>
  <w16cid:commentId w16cid:paraId="0F54CE7A" w16cid:durableId="2AF9D504"/>
  <w16cid:commentId w16cid:paraId="4381D88A" w16cid:durableId="2AF9CE64"/>
  <w16cid:commentId w16cid:paraId="675D0524" w16cid:durableId="2AF9CE65"/>
  <w16cid:commentId w16cid:paraId="769B1C34" w16cid:durableId="2AF9D33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42DB5B" w14:textId="77777777" w:rsidR="00A64556" w:rsidRDefault="00A64556">
      <w:r>
        <w:separator/>
      </w:r>
    </w:p>
  </w:endnote>
  <w:endnote w:type="continuationSeparator" w:id="0">
    <w:p w14:paraId="06CDA372" w14:textId="77777777" w:rsidR="00A64556" w:rsidRDefault="00A64556">
      <w:r>
        <w:continuationSeparator/>
      </w:r>
    </w:p>
  </w:endnote>
  <w:endnote w:type="continuationNotice" w:id="1">
    <w:p w14:paraId="2690BE99" w14:textId="77777777" w:rsidR="00A64556" w:rsidRDefault="00A645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1FB6F" w14:textId="1DD8CDC2" w:rsidR="00A64556" w:rsidRDefault="00A64556" w:rsidP="005363F0">
    <w:pPr>
      <w:pStyle w:val="a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A15F7">
      <w:rPr>
        <w:noProof/>
      </w:rPr>
      <w:t>15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2025640"/>
      <w:docPartObj>
        <w:docPartGallery w:val="Page Numbers (Bottom of Page)"/>
        <w:docPartUnique/>
      </w:docPartObj>
    </w:sdtPr>
    <w:sdtEndPr/>
    <w:sdtContent>
      <w:p w14:paraId="30D90F38" w14:textId="73E1A0F2" w:rsidR="00A64556" w:rsidRDefault="00A64556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15F7">
          <w:rPr>
            <w:noProof/>
          </w:rPr>
          <w:t>22</w:t>
        </w:r>
        <w:r>
          <w:fldChar w:fldCharType="end"/>
        </w:r>
      </w:p>
    </w:sdtContent>
  </w:sdt>
  <w:p w14:paraId="1229AD71" w14:textId="77777777" w:rsidR="00A64556" w:rsidRDefault="00A64556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E12A8C" w14:textId="77777777" w:rsidR="00A64556" w:rsidRDefault="00A64556">
      <w:r>
        <w:separator/>
      </w:r>
    </w:p>
  </w:footnote>
  <w:footnote w:type="continuationSeparator" w:id="0">
    <w:p w14:paraId="45A4637A" w14:textId="77777777" w:rsidR="00A64556" w:rsidRDefault="00A64556">
      <w:r>
        <w:continuationSeparator/>
      </w:r>
    </w:p>
  </w:footnote>
  <w:footnote w:type="continuationNotice" w:id="1">
    <w:p w14:paraId="7A7AA3E0" w14:textId="77777777" w:rsidR="00A64556" w:rsidRDefault="00A6455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E6780"/>
    <w:multiLevelType w:val="hybridMultilevel"/>
    <w:tmpl w:val="7A16424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545E"/>
    <w:multiLevelType w:val="hybridMultilevel"/>
    <w:tmpl w:val="593E04A0"/>
    <w:lvl w:ilvl="0" w:tplc="E174D3A2">
      <w:start w:val="1"/>
      <w:numFmt w:val="bullet"/>
      <w:lvlText w:val=""/>
      <w:lvlJc w:val="left"/>
      <w:pPr>
        <w:ind w:left="117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89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5" w:hanging="360"/>
      </w:pPr>
      <w:rPr>
        <w:rFonts w:ascii="Wingdings" w:hAnsi="Wingdings" w:hint="default"/>
      </w:rPr>
    </w:lvl>
  </w:abstractNum>
  <w:abstractNum w:abstractNumId="2" w15:restartNumberingAfterBreak="0">
    <w:nsid w:val="0801484F"/>
    <w:multiLevelType w:val="hybridMultilevel"/>
    <w:tmpl w:val="B616E690"/>
    <w:lvl w:ilvl="0" w:tplc="C9A0758A">
      <w:start w:val="1"/>
      <w:numFmt w:val="decimal"/>
      <w:lvlText w:val="%1."/>
      <w:lvlJc w:val="left"/>
      <w:pPr>
        <w:ind w:left="1009" w:hanging="570"/>
      </w:pPr>
      <w:rPr>
        <w:rFonts w:ascii="Tahoma" w:eastAsia="Times New Roman" w:hAnsi="Tahoma" w:cs="Tahoma"/>
        <w:b w:val="0"/>
        <w:sz w:val="20"/>
        <w:szCs w:val="24"/>
      </w:rPr>
    </w:lvl>
    <w:lvl w:ilvl="1" w:tplc="04190019">
      <w:start w:val="1"/>
      <w:numFmt w:val="lowerLetter"/>
      <w:lvlText w:val="%2."/>
      <w:lvlJc w:val="left"/>
      <w:pPr>
        <w:ind w:left="1519" w:hanging="360"/>
      </w:pPr>
    </w:lvl>
    <w:lvl w:ilvl="2" w:tplc="0419001B">
      <w:start w:val="1"/>
      <w:numFmt w:val="lowerRoman"/>
      <w:lvlText w:val="%3."/>
      <w:lvlJc w:val="right"/>
      <w:pPr>
        <w:ind w:left="2239" w:hanging="180"/>
      </w:pPr>
    </w:lvl>
    <w:lvl w:ilvl="3" w:tplc="0419000F">
      <w:start w:val="1"/>
      <w:numFmt w:val="decimal"/>
      <w:lvlText w:val="%4."/>
      <w:lvlJc w:val="left"/>
      <w:pPr>
        <w:ind w:left="2959" w:hanging="360"/>
      </w:pPr>
    </w:lvl>
    <w:lvl w:ilvl="4" w:tplc="04190019">
      <w:start w:val="1"/>
      <w:numFmt w:val="lowerLetter"/>
      <w:lvlText w:val="%5."/>
      <w:lvlJc w:val="left"/>
      <w:pPr>
        <w:ind w:left="3679" w:hanging="360"/>
      </w:pPr>
    </w:lvl>
    <w:lvl w:ilvl="5" w:tplc="0419001B">
      <w:start w:val="1"/>
      <w:numFmt w:val="lowerRoman"/>
      <w:lvlText w:val="%6."/>
      <w:lvlJc w:val="right"/>
      <w:pPr>
        <w:ind w:left="4399" w:hanging="180"/>
      </w:pPr>
    </w:lvl>
    <w:lvl w:ilvl="6" w:tplc="0419000F">
      <w:start w:val="1"/>
      <w:numFmt w:val="decimal"/>
      <w:lvlText w:val="%7."/>
      <w:lvlJc w:val="left"/>
      <w:pPr>
        <w:ind w:left="5119" w:hanging="360"/>
      </w:pPr>
    </w:lvl>
    <w:lvl w:ilvl="7" w:tplc="04190019">
      <w:start w:val="1"/>
      <w:numFmt w:val="lowerLetter"/>
      <w:lvlText w:val="%8."/>
      <w:lvlJc w:val="left"/>
      <w:pPr>
        <w:ind w:left="5839" w:hanging="360"/>
      </w:pPr>
    </w:lvl>
    <w:lvl w:ilvl="8" w:tplc="0419001B">
      <w:start w:val="1"/>
      <w:numFmt w:val="lowerRoman"/>
      <w:lvlText w:val="%9."/>
      <w:lvlJc w:val="right"/>
      <w:pPr>
        <w:ind w:left="6559" w:hanging="180"/>
      </w:pPr>
    </w:lvl>
  </w:abstractNum>
  <w:abstractNum w:abstractNumId="3" w15:restartNumberingAfterBreak="0">
    <w:nsid w:val="0B8C351C"/>
    <w:multiLevelType w:val="hybridMultilevel"/>
    <w:tmpl w:val="40B0F61C"/>
    <w:lvl w:ilvl="0" w:tplc="74DC991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AE77E0"/>
    <w:multiLevelType w:val="multilevel"/>
    <w:tmpl w:val="65608464"/>
    <w:lvl w:ilvl="0">
      <w:start w:val="5"/>
      <w:numFmt w:val="decimal"/>
      <w:pStyle w:val="1"/>
      <w:lvlText w:val="%1."/>
      <w:lvlJc w:val="left"/>
      <w:pPr>
        <w:tabs>
          <w:tab w:val="num" w:pos="3828"/>
        </w:tabs>
        <w:ind w:left="3261" w:firstLine="0"/>
      </w:pPr>
      <w:rPr>
        <w:rFonts w:ascii="Tahoma" w:hAnsi="Tahoma" w:cs="Tahoma" w:hint="default"/>
        <w:sz w:val="20"/>
        <w:szCs w:val="2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993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411"/>
        </w:tabs>
        <w:ind w:left="426" w:firstLine="709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694"/>
        </w:tabs>
        <w:ind w:left="2127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03"/>
        </w:tabs>
        <w:ind w:left="2836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12"/>
        </w:tabs>
        <w:ind w:left="354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1"/>
        </w:tabs>
        <w:ind w:left="4254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30"/>
        </w:tabs>
        <w:ind w:left="4963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39"/>
        </w:tabs>
        <w:ind w:left="5672" w:firstLine="0"/>
      </w:pPr>
      <w:rPr>
        <w:rFonts w:hint="default"/>
      </w:rPr>
    </w:lvl>
  </w:abstractNum>
  <w:abstractNum w:abstractNumId="5" w15:restartNumberingAfterBreak="0">
    <w:nsid w:val="0DC20030"/>
    <w:multiLevelType w:val="multilevel"/>
    <w:tmpl w:val="234C7706"/>
    <w:lvl w:ilvl="0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20" w:hanging="2520"/>
      </w:pPr>
      <w:rPr>
        <w:rFonts w:hint="default"/>
      </w:rPr>
    </w:lvl>
  </w:abstractNum>
  <w:abstractNum w:abstractNumId="6" w15:restartNumberingAfterBreak="0">
    <w:nsid w:val="13A42946"/>
    <w:multiLevelType w:val="hybridMultilevel"/>
    <w:tmpl w:val="35C2CD72"/>
    <w:lvl w:ilvl="0" w:tplc="74DC9910">
      <w:start w:val="1"/>
      <w:numFmt w:val="bullet"/>
      <w:lvlText w:val=""/>
      <w:lvlJc w:val="left"/>
      <w:pPr>
        <w:ind w:left="1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7" w15:restartNumberingAfterBreak="0">
    <w:nsid w:val="14996B19"/>
    <w:multiLevelType w:val="hybridMultilevel"/>
    <w:tmpl w:val="BF801178"/>
    <w:lvl w:ilvl="0" w:tplc="74DC9910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8" w15:restartNumberingAfterBreak="0">
    <w:nsid w:val="1D1E3ED9"/>
    <w:multiLevelType w:val="hybridMultilevel"/>
    <w:tmpl w:val="6B9CD898"/>
    <w:lvl w:ilvl="0" w:tplc="F1D40A52">
      <w:start w:val="1"/>
      <w:numFmt w:val="decimal"/>
      <w:lvlText w:val="%1."/>
      <w:lvlJc w:val="left"/>
      <w:pPr>
        <w:ind w:left="795" w:hanging="525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CC3A20"/>
    <w:multiLevelType w:val="hybridMultilevel"/>
    <w:tmpl w:val="53D69E16"/>
    <w:lvl w:ilvl="0" w:tplc="9A2022D2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0" w15:restartNumberingAfterBreak="0">
    <w:nsid w:val="25781561"/>
    <w:multiLevelType w:val="hybridMultilevel"/>
    <w:tmpl w:val="BA5AB328"/>
    <w:lvl w:ilvl="0" w:tplc="74DC991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2ACF037D"/>
    <w:multiLevelType w:val="hybridMultilevel"/>
    <w:tmpl w:val="04904C60"/>
    <w:lvl w:ilvl="0" w:tplc="74DC9910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2" w15:restartNumberingAfterBreak="0">
    <w:nsid w:val="2E4C64EF"/>
    <w:multiLevelType w:val="hybridMultilevel"/>
    <w:tmpl w:val="C598F350"/>
    <w:lvl w:ilvl="0" w:tplc="74DC9910">
      <w:start w:val="1"/>
      <w:numFmt w:val="bullet"/>
      <w:lvlText w:val=""/>
      <w:lvlJc w:val="left"/>
      <w:pPr>
        <w:ind w:left="885" w:hanging="525"/>
      </w:pPr>
      <w:rPr>
        <w:rFonts w:ascii="Symbol" w:hAnsi="Symbol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41552"/>
    <w:multiLevelType w:val="hybridMultilevel"/>
    <w:tmpl w:val="B3789DE0"/>
    <w:lvl w:ilvl="0" w:tplc="68F0600A">
      <w:start w:val="1"/>
      <w:numFmt w:val="decimal"/>
      <w:lvlText w:val="%1."/>
      <w:lvlJc w:val="left"/>
      <w:pPr>
        <w:ind w:left="799" w:hanging="360"/>
      </w:pPr>
    </w:lvl>
    <w:lvl w:ilvl="1" w:tplc="04190019">
      <w:start w:val="1"/>
      <w:numFmt w:val="lowerLetter"/>
      <w:lvlText w:val="%2."/>
      <w:lvlJc w:val="left"/>
      <w:pPr>
        <w:ind w:left="1519" w:hanging="360"/>
      </w:pPr>
    </w:lvl>
    <w:lvl w:ilvl="2" w:tplc="0419001B">
      <w:start w:val="1"/>
      <w:numFmt w:val="lowerRoman"/>
      <w:lvlText w:val="%3."/>
      <w:lvlJc w:val="right"/>
      <w:pPr>
        <w:ind w:left="2239" w:hanging="180"/>
      </w:pPr>
    </w:lvl>
    <w:lvl w:ilvl="3" w:tplc="0419000F">
      <w:start w:val="1"/>
      <w:numFmt w:val="decimal"/>
      <w:lvlText w:val="%4."/>
      <w:lvlJc w:val="left"/>
      <w:pPr>
        <w:ind w:left="2959" w:hanging="360"/>
      </w:pPr>
    </w:lvl>
    <w:lvl w:ilvl="4" w:tplc="04190019">
      <w:start w:val="1"/>
      <w:numFmt w:val="lowerLetter"/>
      <w:lvlText w:val="%5."/>
      <w:lvlJc w:val="left"/>
      <w:pPr>
        <w:ind w:left="3679" w:hanging="360"/>
      </w:pPr>
    </w:lvl>
    <w:lvl w:ilvl="5" w:tplc="0419001B">
      <w:start w:val="1"/>
      <w:numFmt w:val="lowerRoman"/>
      <w:lvlText w:val="%6."/>
      <w:lvlJc w:val="right"/>
      <w:pPr>
        <w:ind w:left="4399" w:hanging="180"/>
      </w:pPr>
    </w:lvl>
    <w:lvl w:ilvl="6" w:tplc="0419000F">
      <w:start w:val="1"/>
      <w:numFmt w:val="decimal"/>
      <w:lvlText w:val="%7."/>
      <w:lvlJc w:val="left"/>
      <w:pPr>
        <w:ind w:left="5119" w:hanging="360"/>
      </w:pPr>
    </w:lvl>
    <w:lvl w:ilvl="7" w:tplc="04190019">
      <w:start w:val="1"/>
      <w:numFmt w:val="lowerLetter"/>
      <w:lvlText w:val="%8."/>
      <w:lvlJc w:val="left"/>
      <w:pPr>
        <w:ind w:left="5839" w:hanging="360"/>
      </w:pPr>
    </w:lvl>
    <w:lvl w:ilvl="8" w:tplc="0419001B">
      <w:start w:val="1"/>
      <w:numFmt w:val="lowerRoman"/>
      <w:lvlText w:val="%9."/>
      <w:lvlJc w:val="right"/>
      <w:pPr>
        <w:ind w:left="6559" w:hanging="180"/>
      </w:pPr>
    </w:lvl>
  </w:abstractNum>
  <w:abstractNum w:abstractNumId="14" w15:restartNumberingAfterBreak="0">
    <w:nsid w:val="342D5C3D"/>
    <w:multiLevelType w:val="hybridMultilevel"/>
    <w:tmpl w:val="903EFD0C"/>
    <w:lvl w:ilvl="0" w:tplc="74DC9910">
      <w:start w:val="1"/>
      <w:numFmt w:val="bullet"/>
      <w:lvlText w:val=""/>
      <w:lvlJc w:val="left"/>
      <w:pPr>
        <w:ind w:left="114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15" w15:restartNumberingAfterBreak="0">
    <w:nsid w:val="3C350E95"/>
    <w:multiLevelType w:val="hybridMultilevel"/>
    <w:tmpl w:val="5FB62E80"/>
    <w:lvl w:ilvl="0" w:tplc="74DC99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70233B"/>
    <w:multiLevelType w:val="hybridMultilevel"/>
    <w:tmpl w:val="AE940E8C"/>
    <w:lvl w:ilvl="0" w:tplc="74DC991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5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7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9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1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3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5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77" w:hanging="360"/>
      </w:pPr>
      <w:rPr>
        <w:rFonts w:ascii="Wingdings" w:hAnsi="Wingdings" w:hint="default"/>
      </w:rPr>
    </w:lvl>
  </w:abstractNum>
  <w:abstractNum w:abstractNumId="17" w15:restartNumberingAfterBreak="0">
    <w:nsid w:val="40751861"/>
    <w:multiLevelType w:val="multilevel"/>
    <w:tmpl w:val="E1AC1FA2"/>
    <w:lvl w:ilvl="0">
      <w:start w:val="1"/>
      <w:numFmt w:val="decimal"/>
      <w:lvlText w:val="%1."/>
      <w:lvlJc w:val="left"/>
      <w:pPr>
        <w:ind w:left="3054" w:hanging="360"/>
      </w:pPr>
    </w:lvl>
    <w:lvl w:ilvl="1">
      <w:start w:val="4"/>
      <w:numFmt w:val="decimal"/>
      <w:isLgl/>
      <w:lvlText w:val="%1.%2."/>
      <w:lvlJc w:val="left"/>
      <w:pPr>
        <w:ind w:left="1160" w:hanging="720"/>
      </w:pPr>
    </w:lvl>
    <w:lvl w:ilvl="2">
      <w:start w:val="1"/>
      <w:numFmt w:val="decimal"/>
      <w:isLgl/>
      <w:lvlText w:val="%1.%2.%3."/>
      <w:lvlJc w:val="left"/>
      <w:pPr>
        <w:ind w:left="1600" w:hanging="1080"/>
      </w:pPr>
    </w:lvl>
    <w:lvl w:ilvl="3">
      <w:start w:val="1"/>
      <w:numFmt w:val="decimal"/>
      <w:isLgl/>
      <w:lvlText w:val="%1.%2.%3.%4."/>
      <w:lvlJc w:val="left"/>
      <w:pPr>
        <w:ind w:left="1680" w:hanging="1080"/>
      </w:pPr>
    </w:lvl>
    <w:lvl w:ilvl="4">
      <w:start w:val="1"/>
      <w:numFmt w:val="decimal"/>
      <w:isLgl/>
      <w:lvlText w:val="%1.%2.%3.%4.%5."/>
      <w:lvlJc w:val="left"/>
      <w:pPr>
        <w:ind w:left="2120" w:hanging="1440"/>
      </w:pPr>
    </w:lvl>
    <w:lvl w:ilvl="5">
      <w:start w:val="1"/>
      <w:numFmt w:val="decimal"/>
      <w:isLgl/>
      <w:lvlText w:val="%1.%2.%3.%4.%5.%6."/>
      <w:lvlJc w:val="left"/>
      <w:pPr>
        <w:ind w:left="2560" w:hanging="1800"/>
      </w:pPr>
    </w:lvl>
    <w:lvl w:ilvl="6">
      <w:start w:val="1"/>
      <w:numFmt w:val="decimal"/>
      <w:isLgl/>
      <w:lvlText w:val="%1.%2.%3.%4.%5.%6.%7."/>
      <w:lvlJc w:val="left"/>
      <w:pPr>
        <w:ind w:left="2640" w:hanging="1800"/>
      </w:pPr>
    </w:lvl>
    <w:lvl w:ilvl="7">
      <w:start w:val="1"/>
      <w:numFmt w:val="decimal"/>
      <w:isLgl/>
      <w:lvlText w:val="%1.%2.%3.%4.%5.%6.%7.%8."/>
      <w:lvlJc w:val="left"/>
      <w:pPr>
        <w:ind w:left="3080" w:hanging="2160"/>
      </w:pPr>
    </w:lvl>
    <w:lvl w:ilvl="8">
      <w:start w:val="1"/>
      <w:numFmt w:val="decimal"/>
      <w:isLgl/>
      <w:lvlText w:val="%1.%2.%3.%4.%5.%6.%7.%8.%9."/>
      <w:lvlJc w:val="left"/>
      <w:pPr>
        <w:ind w:left="3520" w:hanging="2520"/>
      </w:pPr>
    </w:lvl>
  </w:abstractNum>
  <w:abstractNum w:abstractNumId="18" w15:restartNumberingAfterBreak="0">
    <w:nsid w:val="40AF3266"/>
    <w:multiLevelType w:val="multilevel"/>
    <w:tmpl w:val="EE805936"/>
    <w:lvl w:ilvl="0">
      <w:start w:val="1"/>
      <w:numFmt w:val="decimal"/>
      <w:pStyle w:val="-1"/>
      <w:suff w:val="space"/>
      <w:lvlText w:val="Статья %1"/>
      <w:lvlJc w:val="left"/>
      <w:pPr>
        <w:ind w:left="3828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:lang w:val="x-none"/>
      </w:rPr>
    </w:lvl>
    <w:lvl w:ilvl="1">
      <w:start w:val="1"/>
      <w:numFmt w:val="decimal"/>
      <w:pStyle w:val="-"/>
      <w:suff w:val="space"/>
      <w:lvlText w:val="%1.%2."/>
      <w:lvlJc w:val="left"/>
      <w:pPr>
        <w:ind w:left="127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ru-RU"/>
        <w:specVanish w:val="0"/>
      </w:rPr>
    </w:lvl>
    <w:lvl w:ilvl="2">
      <w:start w:val="1"/>
      <w:numFmt w:val="decimal"/>
      <w:pStyle w:val="-0"/>
      <w:suff w:val="space"/>
      <w:lvlText w:val="%1.%2.%3."/>
      <w:lvlJc w:val="left"/>
      <w:pPr>
        <w:ind w:left="1135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val="x-none"/>
        <w:specVanish w:val="0"/>
      </w:rPr>
    </w:lvl>
    <w:lvl w:ilvl="3">
      <w:start w:val="1"/>
      <w:numFmt w:val="decimal"/>
      <w:pStyle w:val="-2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  <w:sz w:val="24"/>
        <w:szCs w:val="20"/>
      </w:rPr>
    </w:lvl>
    <w:lvl w:ilvl="4">
      <w:start w:val="1"/>
      <w:numFmt w:val="lowerLetter"/>
      <w:pStyle w:val="-3"/>
      <w:suff w:val="space"/>
      <w:lvlText w:val="%1.%2.%3.%4.%5."/>
      <w:lvlJc w:val="left"/>
      <w:pPr>
        <w:ind w:left="0" w:firstLine="0"/>
      </w:pPr>
      <w:rPr>
        <w:rFonts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410E64F0"/>
    <w:multiLevelType w:val="hybridMultilevel"/>
    <w:tmpl w:val="B616E690"/>
    <w:lvl w:ilvl="0" w:tplc="C9A0758A">
      <w:start w:val="1"/>
      <w:numFmt w:val="decimal"/>
      <w:lvlText w:val="%1."/>
      <w:lvlJc w:val="left"/>
      <w:pPr>
        <w:ind w:left="1009" w:hanging="570"/>
      </w:pPr>
      <w:rPr>
        <w:rFonts w:ascii="Tahoma" w:eastAsia="Times New Roman" w:hAnsi="Tahoma" w:cs="Tahoma"/>
        <w:b w:val="0"/>
        <w:sz w:val="20"/>
        <w:szCs w:val="24"/>
      </w:rPr>
    </w:lvl>
    <w:lvl w:ilvl="1" w:tplc="04190019">
      <w:start w:val="1"/>
      <w:numFmt w:val="lowerLetter"/>
      <w:lvlText w:val="%2."/>
      <w:lvlJc w:val="left"/>
      <w:pPr>
        <w:ind w:left="1519" w:hanging="360"/>
      </w:pPr>
    </w:lvl>
    <w:lvl w:ilvl="2" w:tplc="0419001B">
      <w:start w:val="1"/>
      <w:numFmt w:val="lowerRoman"/>
      <w:lvlText w:val="%3."/>
      <w:lvlJc w:val="right"/>
      <w:pPr>
        <w:ind w:left="2239" w:hanging="180"/>
      </w:pPr>
    </w:lvl>
    <w:lvl w:ilvl="3" w:tplc="0419000F">
      <w:start w:val="1"/>
      <w:numFmt w:val="decimal"/>
      <w:lvlText w:val="%4."/>
      <w:lvlJc w:val="left"/>
      <w:pPr>
        <w:ind w:left="2959" w:hanging="360"/>
      </w:pPr>
    </w:lvl>
    <w:lvl w:ilvl="4" w:tplc="04190019">
      <w:start w:val="1"/>
      <w:numFmt w:val="lowerLetter"/>
      <w:lvlText w:val="%5."/>
      <w:lvlJc w:val="left"/>
      <w:pPr>
        <w:ind w:left="3679" w:hanging="360"/>
      </w:pPr>
    </w:lvl>
    <w:lvl w:ilvl="5" w:tplc="0419001B">
      <w:start w:val="1"/>
      <w:numFmt w:val="lowerRoman"/>
      <w:lvlText w:val="%6."/>
      <w:lvlJc w:val="right"/>
      <w:pPr>
        <w:ind w:left="4399" w:hanging="180"/>
      </w:pPr>
    </w:lvl>
    <w:lvl w:ilvl="6" w:tplc="0419000F">
      <w:start w:val="1"/>
      <w:numFmt w:val="decimal"/>
      <w:lvlText w:val="%7."/>
      <w:lvlJc w:val="left"/>
      <w:pPr>
        <w:ind w:left="5119" w:hanging="360"/>
      </w:pPr>
    </w:lvl>
    <w:lvl w:ilvl="7" w:tplc="04190019">
      <w:start w:val="1"/>
      <w:numFmt w:val="lowerLetter"/>
      <w:lvlText w:val="%8."/>
      <w:lvlJc w:val="left"/>
      <w:pPr>
        <w:ind w:left="5839" w:hanging="360"/>
      </w:pPr>
    </w:lvl>
    <w:lvl w:ilvl="8" w:tplc="0419001B">
      <w:start w:val="1"/>
      <w:numFmt w:val="lowerRoman"/>
      <w:lvlText w:val="%9."/>
      <w:lvlJc w:val="right"/>
      <w:pPr>
        <w:ind w:left="6559" w:hanging="180"/>
      </w:pPr>
    </w:lvl>
  </w:abstractNum>
  <w:abstractNum w:abstractNumId="20" w15:restartNumberingAfterBreak="0">
    <w:nsid w:val="4854773A"/>
    <w:multiLevelType w:val="multilevel"/>
    <w:tmpl w:val="106C84DE"/>
    <w:lvl w:ilvl="0">
      <w:start w:val="1"/>
      <w:numFmt w:val="decimal"/>
      <w:lvlText w:val="%1."/>
      <w:lvlJc w:val="left"/>
      <w:pPr>
        <w:ind w:left="2007" w:hanging="360"/>
      </w:pPr>
    </w:lvl>
    <w:lvl w:ilvl="1">
      <w:start w:val="1"/>
      <w:numFmt w:val="decimal"/>
      <w:isLgl/>
      <w:lvlText w:val="%1.%2."/>
      <w:lvlJc w:val="left"/>
      <w:pPr>
        <w:ind w:left="2367" w:hanging="720"/>
      </w:pPr>
    </w:lvl>
    <w:lvl w:ilvl="2">
      <w:start w:val="1"/>
      <w:numFmt w:val="decimal"/>
      <w:isLgl/>
      <w:lvlText w:val="%1.%2.%3."/>
      <w:lvlJc w:val="left"/>
      <w:pPr>
        <w:ind w:left="2727" w:hanging="1080"/>
      </w:pPr>
    </w:lvl>
    <w:lvl w:ilvl="3">
      <w:start w:val="1"/>
      <w:numFmt w:val="decimal"/>
      <w:isLgl/>
      <w:lvlText w:val="%1.%2.%3.%4."/>
      <w:lvlJc w:val="left"/>
      <w:pPr>
        <w:ind w:left="2727" w:hanging="1080"/>
      </w:pPr>
    </w:lvl>
    <w:lvl w:ilvl="4">
      <w:start w:val="1"/>
      <w:numFmt w:val="decimal"/>
      <w:isLgl/>
      <w:lvlText w:val="%1.%2.%3.%4.%5."/>
      <w:lvlJc w:val="left"/>
      <w:pPr>
        <w:ind w:left="3087" w:hanging="1440"/>
      </w:pPr>
    </w:lvl>
    <w:lvl w:ilvl="5">
      <w:start w:val="1"/>
      <w:numFmt w:val="decimal"/>
      <w:isLgl/>
      <w:lvlText w:val="%1.%2.%3.%4.%5.%6."/>
      <w:lvlJc w:val="left"/>
      <w:pPr>
        <w:ind w:left="3447" w:hanging="1800"/>
      </w:pPr>
    </w:lvl>
    <w:lvl w:ilvl="6">
      <w:start w:val="1"/>
      <w:numFmt w:val="decimal"/>
      <w:isLgl/>
      <w:lvlText w:val="%1.%2.%3.%4.%5.%6.%7."/>
      <w:lvlJc w:val="left"/>
      <w:pPr>
        <w:ind w:left="3447" w:hanging="1800"/>
      </w:pPr>
    </w:lvl>
    <w:lvl w:ilvl="7">
      <w:start w:val="1"/>
      <w:numFmt w:val="decimal"/>
      <w:isLgl/>
      <w:lvlText w:val="%1.%2.%3.%4.%5.%6.%7.%8."/>
      <w:lvlJc w:val="left"/>
      <w:pPr>
        <w:ind w:left="3807" w:hanging="2160"/>
      </w:pPr>
    </w:lvl>
    <w:lvl w:ilvl="8">
      <w:start w:val="1"/>
      <w:numFmt w:val="decimal"/>
      <w:isLgl/>
      <w:lvlText w:val="%1.%2.%3.%4.%5.%6.%7.%8.%9."/>
      <w:lvlJc w:val="left"/>
      <w:pPr>
        <w:ind w:left="4167" w:hanging="2520"/>
      </w:pPr>
    </w:lvl>
  </w:abstractNum>
  <w:abstractNum w:abstractNumId="21" w15:restartNumberingAfterBreak="0">
    <w:nsid w:val="50F052A5"/>
    <w:multiLevelType w:val="hybridMultilevel"/>
    <w:tmpl w:val="B792EC14"/>
    <w:lvl w:ilvl="0" w:tplc="A7CA8098">
      <w:start w:val="1"/>
      <w:numFmt w:val="decimal"/>
      <w:lvlText w:val="%1."/>
      <w:lvlJc w:val="left"/>
      <w:pPr>
        <w:ind w:left="799" w:hanging="360"/>
      </w:pPr>
    </w:lvl>
    <w:lvl w:ilvl="1" w:tplc="04190019">
      <w:start w:val="1"/>
      <w:numFmt w:val="lowerLetter"/>
      <w:lvlText w:val="%2."/>
      <w:lvlJc w:val="left"/>
      <w:pPr>
        <w:ind w:left="1519" w:hanging="360"/>
      </w:pPr>
    </w:lvl>
    <w:lvl w:ilvl="2" w:tplc="0419001B">
      <w:start w:val="1"/>
      <w:numFmt w:val="lowerRoman"/>
      <w:lvlText w:val="%3."/>
      <w:lvlJc w:val="right"/>
      <w:pPr>
        <w:ind w:left="2239" w:hanging="180"/>
      </w:pPr>
    </w:lvl>
    <w:lvl w:ilvl="3" w:tplc="0419000F">
      <w:start w:val="1"/>
      <w:numFmt w:val="decimal"/>
      <w:lvlText w:val="%4."/>
      <w:lvlJc w:val="left"/>
      <w:pPr>
        <w:ind w:left="2959" w:hanging="360"/>
      </w:pPr>
    </w:lvl>
    <w:lvl w:ilvl="4" w:tplc="04190019">
      <w:start w:val="1"/>
      <w:numFmt w:val="lowerLetter"/>
      <w:lvlText w:val="%5."/>
      <w:lvlJc w:val="left"/>
      <w:pPr>
        <w:ind w:left="3679" w:hanging="360"/>
      </w:pPr>
    </w:lvl>
    <w:lvl w:ilvl="5" w:tplc="0419001B">
      <w:start w:val="1"/>
      <w:numFmt w:val="lowerRoman"/>
      <w:lvlText w:val="%6."/>
      <w:lvlJc w:val="right"/>
      <w:pPr>
        <w:ind w:left="4399" w:hanging="180"/>
      </w:pPr>
    </w:lvl>
    <w:lvl w:ilvl="6" w:tplc="0419000F">
      <w:start w:val="1"/>
      <w:numFmt w:val="decimal"/>
      <w:lvlText w:val="%7."/>
      <w:lvlJc w:val="left"/>
      <w:pPr>
        <w:ind w:left="5119" w:hanging="360"/>
      </w:pPr>
    </w:lvl>
    <w:lvl w:ilvl="7" w:tplc="04190019">
      <w:start w:val="1"/>
      <w:numFmt w:val="lowerLetter"/>
      <w:lvlText w:val="%8."/>
      <w:lvlJc w:val="left"/>
      <w:pPr>
        <w:ind w:left="5839" w:hanging="360"/>
      </w:pPr>
    </w:lvl>
    <w:lvl w:ilvl="8" w:tplc="0419001B">
      <w:start w:val="1"/>
      <w:numFmt w:val="lowerRoman"/>
      <w:lvlText w:val="%9."/>
      <w:lvlJc w:val="right"/>
      <w:pPr>
        <w:ind w:left="6559" w:hanging="180"/>
      </w:pPr>
    </w:lvl>
  </w:abstractNum>
  <w:abstractNum w:abstractNumId="22" w15:restartNumberingAfterBreak="0">
    <w:nsid w:val="531108FC"/>
    <w:multiLevelType w:val="hybridMultilevel"/>
    <w:tmpl w:val="3C90D5CA"/>
    <w:lvl w:ilvl="0" w:tplc="D436C72A">
      <w:start w:val="1"/>
      <w:numFmt w:val="decimal"/>
      <w:lvlText w:val="%1."/>
      <w:lvlJc w:val="left"/>
      <w:pPr>
        <w:ind w:left="793" w:hanging="360"/>
      </w:pPr>
    </w:lvl>
    <w:lvl w:ilvl="1" w:tplc="04190019">
      <w:start w:val="1"/>
      <w:numFmt w:val="lowerLetter"/>
      <w:lvlText w:val="%2."/>
      <w:lvlJc w:val="left"/>
      <w:pPr>
        <w:ind w:left="1513" w:hanging="360"/>
      </w:pPr>
    </w:lvl>
    <w:lvl w:ilvl="2" w:tplc="0419001B">
      <w:start w:val="1"/>
      <w:numFmt w:val="lowerRoman"/>
      <w:lvlText w:val="%3."/>
      <w:lvlJc w:val="right"/>
      <w:pPr>
        <w:ind w:left="2233" w:hanging="180"/>
      </w:pPr>
    </w:lvl>
    <w:lvl w:ilvl="3" w:tplc="0419000F">
      <w:start w:val="1"/>
      <w:numFmt w:val="decimal"/>
      <w:lvlText w:val="%4."/>
      <w:lvlJc w:val="left"/>
      <w:pPr>
        <w:ind w:left="2953" w:hanging="360"/>
      </w:pPr>
    </w:lvl>
    <w:lvl w:ilvl="4" w:tplc="04190019">
      <w:start w:val="1"/>
      <w:numFmt w:val="lowerLetter"/>
      <w:lvlText w:val="%5."/>
      <w:lvlJc w:val="left"/>
      <w:pPr>
        <w:ind w:left="3673" w:hanging="360"/>
      </w:pPr>
    </w:lvl>
    <w:lvl w:ilvl="5" w:tplc="0419001B">
      <w:start w:val="1"/>
      <w:numFmt w:val="lowerRoman"/>
      <w:lvlText w:val="%6."/>
      <w:lvlJc w:val="right"/>
      <w:pPr>
        <w:ind w:left="4393" w:hanging="180"/>
      </w:pPr>
    </w:lvl>
    <w:lvl w:ilvl="6" w:tplc="0419000F">
      <w:start w:val="1"/>
      <w:numFmt w:val="decimal"/>
      <w:lvlText w:val="%7."/>
      <w:lvlJc w:val="left"/>
      <w:pPr>
        <w:ind w:left="5113" w:hanging="360"/>
      </w:pPr>
    </w:lvl>
    <w:lvl w:ilvl="7" w:tplc="04190019">
      <w:start w:val="1"/>
      <w:numFmt w:val="lowerLetter"/>
      <w:lvlText w:val="%8."/>
      <w:lvlJc w:val="left"/>
      <w:pPr>
        <w:ind w:left="5833" w:hanging="360"/>
      </w:pPr>
    </w:lvl>
    <w:lvl w:ilvl="8" w:tplc="0419001B">
      <w:start w:val="1"/>
      <w:numFmt w:val="lowerRoman"/>
      <w:lvlText w:val="%9."/>
      <w:lvlJc w:val="right"/>
      <w:pPr>
        <w:ind w:left="6553" w:hanging="180"/>
      </w:pPr>
    </w:lvl>
  </w:abstractNum>
  <w:abstractNum w:abstractNumId="23" w15:restartNumberingAfterBreak="0">
    <w:nsid w:val="566F2781"/>
    <w:multiLevelType w:val="hybridMultilevel"/>
    <w:tmpl w:val="95F2050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9F218B"/>
    <w:multiLevelType w:val="hybridMultilevel"/>
    <w:tmpl w:val="F1002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305DBE"/>
    <w:multiLevelType w:val="hybridMultilevel"/>
    <w:tmpl w:val="11F42084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2F1223"/>
    <w:multiLevelType w:val="hybridMultilevel"/>
    <w:tmpl w:val="B616E690"/>
    <w:lvl w:ilvl="0" w:tplc="C9A0758A">
      <w:start w:val="1"/>
      <w:numFmt w:val="decimal"/>
      <w:lvlText w:val="%1."/>
      <w:lvlJc w:val="left"/>
      <w:pPr>
        <w:ind w:left="2838" w:hanging="570"/>
      </w:pPr>
      <w:rPr>
        <w:rFonts w:ascii="Tahoma" w:eastAsia="Times New Roman" w:hAnsi="Tahoma" w:cs="Tahoma"/>
        <w:b w:val="0"/>
        <w:sz w:val="20"/>
        <w:szCs w:val="24"/>
      </w:rPr>
    </w:lvl>
    <w:lvl w:ilvl="1" w:tplc="04190019">
      <w:start w:val="1"/>
      <w:numFmt w:val="lowerLetter"/>
      <w:lvlText w:val="%2."/>
      <w:lvlJc w:val="left"/>
      <w:pPr>
        <w:ind w:left="3348" w:hanging="360"/>
      </w:pPr>
    </w:lvl>
    <w:lvl w:ilvl="2" w:tplc="0419001B">
      <w:start w:val="1"/>
      <w:numFmt w:val="lowerRoman"/>
      <w:lvlText w:val="%3."/>
      <w:lvlJc w:val="right"/>
      <w:pPr>
        <w:ind w:left="4068" w:hanging="180"/>
      </w:pPr>
    </w:lvl>
    <w:lvl w:ilvl="3" w:tplc="0419000F">
      <w:start w:val="1"/>
      <w:numFmt w:val="decimal"/>
      <w:lvlText w:val="%4."/>
      <w:lvlJc w:val="left"/>
      <w:pPr>
        <w:ind w:left="4788" w:hanging="360"/>
      </w:pPr>
    </w:lvl>
    <w:lvl w:ilvl="4" w:tplc="04190019">
      <w:start w:val="1"/>
      <w:numFmt w:val="lowerLetter"/>
      <w:lvlText w:val="%5."/>
      <w:lvlJc w:val="left"/>
      <w:pPr>
        <w:ind w:left="5508" w:hanging="360"/>
      </w:pPr>
    </w:lvl>
    <w:lvl w:ilvl="5" w:tplc="0419001B">
      <w:start w:val="1"/>
      <w:numFmt w:val="lowerRoman"/>
      <w:lvlText w:val="%6."/>
      <w:lvlJc w:val="right"/>
      <w:pPr>
        <w:ind w:left="6228" w:hanging="180"/>
      </w:pPr>
    </w:lvl>
    <w:lvl w:ilvl="6" w:tplc="0419000F">
      <w:start w:val="1"/>
      <w:numFmt w:val="decimal"/>
      <w:lvlText w:val="%7."/>
      <w:lvlJc w:val="left"/>
      <w:pPr>
        <w:ind w:left="6948" w:hanging="360"/>
      </w:pPr>
    </w:lvl>
    <w:lvl w:ilvl="7" w:tplc="04190019">
      <w:start w:val="1"/>
      <w:numFmt w:val="lowerLetter"/>
      <w:lvlText w:val="%8."/>
      <w:lvlJc w:val="left"/>
      <w:pPr>
        <w:ind w:left="7668" w:hanging="360"/>
      </w:pPr>
    </w:lvl>
    <w:lvl w:ilvl="8" w:tplc="0419001B">
      <w:start w:val="1"/>
      <w:numFmt w:val="lowerRoman"/>
      <w:lvlText w:val="%9."/>
      <w:lvlJc w:val="right"/>
      <w:pPr>
        <w:ind w:left="8388" w:hanging="180"/>
      </w:pPr>
    </w:lvl>
  </w:abstractNum>
  <w:abstractNum w:abstractNumId="27" w15:restartNumberingAfterBreak="0">
    <w:nsid w:val="5F323A5E"/>
    <w:multiLevelType w:val="hybridMultilevel"/>
    <w:tmpl w:val="839EA97A"/>
    <w:lvl w:ilvl="0" w:tplc="5B3EC02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C004A5"/>
    <w:multiLevelType w:val="hybridMultilevel"/>
    <w:tmpl w:val="A5A64AAC"/>
    <w:lvl w:ilvl="0" w:tplc="918AEBAC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29" w15:restartNumberingAfterBreak="0">
    <w:nsid w:val="6B741F1C"/>
    <w:multiLevelType w:val="hybridMultilevel"/>
    <w:tmpl w:val="678A9B08"/>
    <w:lvl w:ilvl="0" w:tplc="74DC99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E143BB"/>
    <w:multiLevelType w:val="hybridMultilevel"/>
    <w:tmpl w:val="5C4C5280"/>
    <w:lvl w:ilvl="0" w:tplc="1CA8A13E">
      <w:start w:val="1"/>
      <w:numFmt w:val="decimal"/>
      <w:lvlText w:val="%1."/>
      <w:lvlJc w:val="left"/>
      <w:pPr>
        <w:ind w:left="861" w:hanging="435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CFA1343"/>
    <w:multiLevelType w:val="hybridMultilevel"/>
    <w:tmpl w:val="344A5A52"/>
    <w:lvl w:ilvl="0" w:tplc="918AEBAC">
      <w:start w:val="1"/>
      <w:numFmt w:val="bullet"/>
      <w:lvlText w:val=""/>
      <w:lvlJc w:val="left"/>
      <w:pPr>
        <w:ind w:left="117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9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5" w:hanging="360"/>
      </w:pPr>
      <w:rPr>
        <w:rFonts w:ascii="Wingdings" w:hAnsi="Wingdings" w:hint="default"/>
      </w:rPr>
    </w:lvl>
  </w:abstractNum>
  <w:abstractNum w:abstractNumId="32" w15:restartNumberingAfterBreak="0">
    <w:nsid w:val="7E8C02A1"/>
    <w:multiLevelType w:val="multilevel"/>
    <w:tmpl w:val="3D96220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7FFA618F"/>
    <w:multiLevelType w:val="hybridMultilevel"/>
    <w:tmpl w:val="FBA44C4C"/>
    <w:lvl w:ilvl="0" w:tplc="74DC9910">
      <w:start w:val="1"/>
      <w:numFmt w:val="bullet"/>
      <w:lvlText w:val=""/>
      <w:lvlJc w:val="left"/>
      <w:pPr>
        <w:ind w:left="8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5"/>
  </w:num>
  <w:num w:numId="4">
    <w:abstractNumId w:val="29"/>
  </w:num>
  <w:num w:numId="5">
    <w:abstractNumId w:val="3"/>
  </w:num>
  <w:num w:numId="6">
    <w:abstractNumId w:val="32"/>
  </w:num>
  <w:num w:numId="7">
    <w:abstractNumId w:val="5"/>
  </w:num>
  <w:num w:numId="8">
    <w:abstractNumId w:val="11"/>
  </w:num>
  <w:num w:numId="9">
    <w:abstractNumId w:val="7"/>
  </w:num>
  <w:num w:numId="10">
    <w:abstractNumId w:val="14"/>
  </w:num>
  <w:num w:numId="11">
    <w:abstractNumId w:val="2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33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4"/>
  </w:num>
  <w:num w:numId="29">
    <w:abstractNumId w:val="18"/>
  </w:num>
  <w:num w:numId="30">
    <w:abstractNumId w:val="17"/>
  </w:num>
  <w:num w:numId="31">
    <w:abstractNumId w:val="26"/>
  </w:num>
  <w:num w:numId="32">
    <w:abstractNumId w:val="2"/>
  </w:num>
  <w:num w:numId="33">
    <w:abstractNumId w:val="9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Шутрова Ольга Геннадьевна">
    <w15:presenceInfo w15:providerId="AD" w15:userId="S-1-5-21-1427493287-2892074134-283380318-708150"/>
  </w15:person>
  <w15:person w15:author="Бердикулов Марат Серикович">
    <w15:presenceInfo w15:providerId="AD" w15:userId="S-1-5-21-1427493287-2892074134-283380318-668946"/>
  </w15:person>
  <w15:person w15:author="Скородумова Виктория Евгеньевна">
    <w15:presenceInfo w15:providerId="AD" w15:userId="S-1-5-21-1427493287-2892074134-283380318-5225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57"/>
  <w:hyphenationZone w:val="357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146"/>
    <w:rsid w:val="00000419"/>
    <w:rsid w:val="00000943"/>
    <w:rsid w:val="000016D0"/>
    <w:rsid w:val="000023D6"/>
    <w:rsid w:val="0000342A"/>
    <w:rsid w:val="000034A8"/>
    <w:rsid w:val="00003CF9"/>
    <w:rsid w:val="00004044"/>
    <w:rsid w:val="00004437"/>
    <w:rsid w:val="00004A60"/>
    <w:rsid w:val="0000507E"/>
    <w:rsid w:val="000052F4"/>
    <w:rsid w:val="00007871"/>
    <w:rsid w:val="00010220"/>
    <w:rsid w:val="00010B36"/>
    <w:rsid w:val="00013B32"/>
    <w:rsid w:val="00013BA1"/>
    <w:rsid w:val="00014B4B"/>
    <w:rsid w:val="00014DBB"/>
    <w:rsid w:val="00014ED6"/>
    <w:rsid w:val="000157CF"/>
    <w:rsid w:val="00015A38"/>
    <w:rsid w:val="00016275"/>
    <w:rsid w:val="00016D45"/>
    <w:rsid w:val="00016FB0"/>
    <w:rsid w:val="00017A16"/>
    <w:rsid w:val="0002000F"/>
    <w:rsid w:val="00020FF7"/>
    <w:rsid w:val="000216FF"/>
    <w:rsid w:val="000224CA"/>
    <w:rsid w:val="00022E57"/>
    <w:rsid w:val="000237D9"/>
    <w:rsid w:val="00023B7C"/>
    <w:rsid w:val="00026EB9"/>
    <w:rsid w:val="0003028E"/>
    <w:rsid w:val="00030630"/>
    <w:rsid w:val="00030844"/>
    <w:rsid w:val="000310AB"/>
    <w:rsid w:val="00031904"/>
    <w:rsid w:val="000324A4"/>
    <w:rsid w:val="00032F3A"/>
    <w:rsid w:val="000336C7"/>
    <w:rsid w:val="000344F5"/>
    <w:rsid w:val="00035761"/>
    <w:rsid w:val="00035A9E"/>
    <w:rsid w:val="000363DF"/>
    <w:rsid w:val="000368B5"/>
    <w:rsid w:val="00036CA2"/>
    <w:rsid w:val="0003765E"/>
    <w:rsid w:val="00037998"/>
    <w:rsid w:val="00040363"/>
    <w:rsid w:val="0004046C"/>
    <w:rsid w:val="00041916"/>
    <w:rsid w:val="000420A7"/>
    <w:rsid w:val="00042883"/>
    <w:rsid w:val="000434C5"/>
    <w:rsid w:val="000439B2"/>
    <w:rsid w:val="00044496"/>
    <w:rsid w:val="00044A2A"/>
    <w:rsid w:val="00045C51"/>
    <w:rsid w:val="00050A64"/>
    <w:rsid w:val="00050A68"/>
    <w:rsid w:val="00051868"/>
    <w:rsid w:val="00051990"/>
    <w:rsid w:val="00051ADE"/>
    <w:rsid w:val="00051C13"/>
    <w:rsid w:val="000526CE"/>
    <w:rsid w:val="000541DF"/>
    <w:rsid w:val="00054701"/>
    <w:rsid w:val="00054997"/>
    <w:rsid w:val="000559BB"/>
    <w:rsid w:val="00057342"/>
    <w:rsid w:val="000573EA"/>
    <w:rsid w:val="000575AE"/>
    <w:rsid w:val="00060CCF"/>
    <w:rsid w:val="00063407"/>
    <w:rsid w:val="00063778"/>
    <w:rsid w:val="0006442C"/>
    <w:rsid w:val="000651EE"/>
    <w:rsid w:val="0006632A"/>
    <w:rsid w:val="000667A3"/>
    <w:rsid w:val="00066BC9"/>
    <w:rsid w:val="000702CD"/>
    <w:rsid w:val="00070D19"/>
    <w:rsid w:val="00071536"/>
    <w:rsid w:val="00071692"/>
    <w:rsid w:val="00071B43"/>
    <w:rsid w:val="00071CBA"/>
    <w:rsid w:val="000729F0"/>
    <w:rsid w:val="00074C0E"/>
    <w:rsid w:val="000750A8"/>
    <w:rsid w:val="00075CCF"/>
    <w:rsid w:val="00075D67"/>
    <w:rsid w:val="00075E53"/>
    <w:rsid w:val="000772DE"/>
    <w:rsid w:val="000772FB"/>
    <w:rsid w:val="00080AB5"/>
    <w:rsid w:val="00081CF9"/>
    <w:rsid w:val="00081F77"/>
    <w:rsid w:val="0008225F"/>
    <w:rsid w:val="000824C3"/>
    <w:rsid w:val="00083510"/>
    <w:rsid w:val="0008367E"/>
    <w:rsid w:val="00083759"/>
    <w:rsid w:val="00083CDB"/>
    <w:rsid w:val="0008436E"/>
    <w:rsid w:val="00084B83"/>
    <w:rsid w:val="00085128"/>
    <w:rsid w:val="000854BB"/>
    <w:rsid w:val="000858E8"/>
    <w:rsid w:val="0008622B"/>
    <w:rsid w:val="000862D5"/>
    <w:rsid w:val="0008645D"/>
    <w:rsid w:val="000869D6"/>
    <w:rsid w:val="00086CCF"/>
    <w:rsid w:val="00086E54"/>
    <w:rsid w:val="00087070"/>
    <w:rsid w:val="000879C3"/>
    <w:rsid w:val="00087AF4"/>
    <w:rsid w:val="0009063F"/>
    <w:rsid w:val="00090881"/>
    <w:rsid w:val="00091248"/>
    <w:rsid w:val="00091999"/>
    <w:rsid w:val="0009221C"/>
    <w:rsid w:val="00092442"/>
    <w:rsid w:val="00092EDD"/>
    <w:rsid w:val="00092F43"/>
    <w:rsid w:val="000935C8"/>
    <w:rsid w:val="00094163"/>
    <w:rsid w:val="000943E5"/>
    <w:rsid w:val="000949DA"/>
    <w:rsid w:val="00094E75"/>
    <w:rsid w:val="00095397"/>
    <w:rsid w:val="000954F3"/>
    <w:rsid w:val="000956F6"/>
    <w:rsid w:val="000979BE"/>
    <w:rsid w:val="00097A81"/>
    <w:rsid w:val="00097BEB"/>
    <w:rsid w:val="000A06AB"/>
    <w:rsid w:val="000A087F"/>
    <w:rsid w:val="000A2006"/>
    <w:rsid w:val="000A2D6F"/>
    <w:rsid w:val="000A3554"/>
    <w:rsid w:val="000A4389"/>
    <w:rsid w:val="000A43A5"/>
    <w:rsid w:val="000A468F"/>
    <w:rsid w:val="000A5098"/>
    <w:rsid w:val="000A53AF"/>
    <w:rsid w:val="000A578D"/>
    <w:rsid w:val="000A5A9A"/>
    <w:rsid w:val="000A5BEA"/>
    <w:rsid w:val="000A6014"/>
    <w:rsid w:val="000A6750"/>
    <w:rsid w:val="000A764C"/>
    <w:rsid w:val="000B07C3"/>
    <w:rsid w:val="000B0DC7"/>
    <w:rsid w:val="000B0E5C"/>
    <w:rsid w:val="000B21DE"/>
    <w:rsid w:val="000B2E46"/>
    <w:rsid w:val="000B31F8"/>
    <w:rsid w:val="000B3580"/>
    <w:rsid w:val="000B3DFF"/>
    <w:rsid w:val="000B4381"/>
    <w:rsid w:val="000B61BE"/>
    <w:rsid w:val="000B650E"/>
    <w:rsid w:val="000C006A"/>
    <w:rsid w:val="000C0200"/>
    <w:rsid w:val="000C15DF"/>
    <w:rsid w:val="000C16DB"/>
    <w:rsid w:val="000C1E3A"/>
    <w:rsid w:val="000C24BD"/>
    <w:rsid w:val="000C2DCF"/>
    <w:rsid w:val="000C35AB"/>
    <w:rsid w:val="000C3741"/>
    <w:rsid w:val="000C3BDB"/>
    <w:rsid w:val="000C3C2D"/>
    <w:rsid w:val="000C3EA8"/>
    <w:rsid w:val="000C53A6"/>
    <w:rsid w:val="000C62EC"/>
    <w:rsid w:val="000C705F"/>
    <w:rsid w:val="000C7C30"/>
    <w:rsid w:val="000D0575"/>
    <w:rsid w:val="000D2CE3"/>
    <w:rsid w:val="000D3553"/>
    <w:rsid w:val="000D3AD8"/>
    <w:rsid w:val="000D3FCA"/>
    <w:rsid w:val="000D41BA"/>
    <w:rsid w:val="000D4D98"/>
    <w:rsid w:val="000D5152"/>
    <w:rsid w:val="000D5854"/>
    <w:rsid w:val="000D5D87"/>
    <w:rsid w:val="000D5E7F"/>
    <w:rsid w:val="000D6646"/>
    <w:rsid w:val="000D6AA8"/>
    <w:rsid w:val="000D6C26"/>
    <w:rsid w:val="000D6DB1"/>
    <w:rsid w:val="000D6F92"/>
    <w:rsid w:val="000D700B"/>
    <w:rsid w:val="000D751E"/>
    <w:rsid w:val="000D7DE9"/>
    <w:rsid w:val="000E0341"/>
    <w:rsid w:val="000E17B0"/>
    <w:rsid w:val="000E2FB8"/>
    <w:rsid w:val="000E4203"/>
    <w:rsid w:val="000E614B"/>
    <w:rsid w:val="000F053C"/>
    <w:rsid w:val="000F0903"/>
    <w:rsid w:val="000F1131"/>
    <w:rsid w:val="000F21BC"/>
    <w:rsid w:val="000F2C85"/>
    <w:rsid w:val="000F2DE0"/>
    <w:rsid w:val="000F30B6"/>
    <w:rsid w:val="000F3691"/>
    <w:rsid w:val="000F3B98"/>
    <w:rsid w:val="000F43E1"/>
    <w:rsid w:val="000F4BAE"/>
    <w:rsid w:val="000F5D98"/>
    <w:rsid w:val="000F6167"/>
    <w:rsid w:val="000F640F"/>
    <w:rsid w:val="000F6E7C"/>
    <w:rsid w:val="000F7020"/>
    <w:rsid w:val="001011D0"/>
    <w:rsid w:val="0010172A"/>
    <w:rsid w:val="00101B1E"/>
    <w:rsid w:val="00102C4E"/>
    <w:rsid w:val="00102EEE"/>
    <w:rsid w:val="0010312F"/>
    <w:rsid w:val="001042BE"/>
    <w:rsid w:val="00104800"/>
    <w:rsid w:val="0010586C"/>
    <w:rsid w:val="00106A0C"/>
    <w:rsid w:val="00106B17"/>
    <w:rsid w:val="001075E2"/>
    <w:rsid w:val="0011047D"/>
    <w:rsid w:val="00110DED"/>
    <w:rsid w:val="00111548"/>
    <w:rsid w:val="00111FF6"/>
    <w:rsid w:val="00112098"/>
    <w:rsid w:val="0011216C"/>
    <w:rsid w:val="001130DC"/>
    <w:rsid w:val="001133E3"/>
    <w:rsid w:val="001163E8"/>
    <w:rsid w:val="00116BAF"/>
    <w:rsid w:val="00116D85"/>
    <w:rsid w:val="00117D93"/>
    <w:rsid w:val="00120261"/>
    <w:rsid w:val="0012041D"/>
    <w:rsid w:val="00120949"/>
    <w:rsid w:val="00121173"/>
    <w:rsid w:val="00121FE2"/>
    <w:rsid w:val="001222AF"/>
    <w:rsid w:val="0012363C"/>
    <w:rsid w:val="0012363D"/>
    <w:rsid w:val="0012452F"/>
    <w:rsid w:val="00124762"/>
    <w:rsid w:val="00125D02"/>
    <w:rsid w:val="00125D6C"/>
    <w:rsid w:val="00125F64"/>
    <w:rsid w:val="00126392"/>
    <w:rsid w:val="00126596"/>
    <w:rsid w:val="001268A6"/>
    <w:rsid w:val="00127FE5"/>
    <w:rsid w:val="001305BF"/>
    <w:rsid w:val="00130EB0"/>
    <w:rsid w:val="00131599"/>
    <w:rsid w:val="00131D0F"/>
    <w:rsid w:val="0013248D"/>
    <w:rsid w:val="00132DC0"/>
    <w:rsid w:val="001330E7"/>
    <w:rsid w:val="001340F3"/>
    <w:rsid w:val="001350C7"/>
    <w:rsid w:val="0013596F"/>
    <w:rsid w:val="00135AF3"/>
    <w:rsid w:val="0013621F"/>
    <w:rsid w:val="001368C4"/>
    <w:rsid w:val="00137949"/>
    <w:rsid w:val="00140311"/>
    <w:rsid w:val="001403FB"/>
    <w:rsid w:val="001405DB"/>
    <w:rsid w:val="00140806"/>
    <w:rsid w:val="001410A2"/>
    <w:rsid w:val="00141490"/>
    <w:rsid w:val="00141618"/>
    <w:rsid w:val="00141701"/>
    <w:rsid w:val="00141B91"/>
    <w:rsid w:val="00142559"/>
    <w:rsid w:val="001425E1"/>
    <w:rsid w:val="001428BF"/>
    <w:rsid w:val="001428D6"/>
    <w:rsid w:val="001436E5"/>
    <w:rsid w:val="00143ACB"/>
    <w:rsid w:val="00143BBE"/>
    <w:rsid w:val="001443CB"/>
    <w:rsid w:val="0014543C"/>
    <w:rsid w:val="00145989"/>
    <w:rsid w:val="00145FB0"/>
    <w:rsid w:val="001461DF"/>
    <w:rsid w:val="00146C91"/>
    <w:rsid w:val="00147490"/>
    <w:rsid w:val="0015015D"/>
    <w:rsid w:val="00150850"/>
    <w:rsid w:val="00150CA9"/>
    <w:rsid w:val="00151F29"/>
    <w:rsid w:val="0015202D"/>
    <w:rsid w:val="00152056"/>
    <w:rsid w:val="001523B5"/>
    <w:rsid w:val="001545C3"/>
    <w:rsid w:val="00154B41"/>
    <w:rsid w:val="00155207"/>
    <w:rsid w:val="00156C57"/>
    <w:rsid w:val="00157292"/>
    <w:rsid w:val="00157C59"/>
    <w:rsid w:val="00160022"/>
    <w:rsid w:val="001601A2"/>
    <w:rsid w:val="00160955"/>
    <w:rsid w:val="00161871"/>
    <w:rsid w:val="0016208B"/>
    <w:rsid w:val="00162455"/>
    <w:rsid w:val="00162B4C"/>
    <w:rsid w:val="00162C0E"/>
    <w:rsid w:val="0016319A"/>
    <w:rsid w:val="001663F4"/>
    <w:rsid w:val="00166715"/>
    <w:rsid w:val="001676B2"/>
    <w:rsid w:val="00167C1C"/>
    <w:rsid w:val="00167E3E"/>
    <w:rsid w:val="001717AD"/>
    <w:rsid w:val="001717C3"/>
    <w:rsid w:val="00171831"/>
    <w:rsid w:val="001721A0"/>
    <w:rsid w:val="00172AED"/>
    <w:rsid w:val="00172D11"/>
    <w:rsid w:val="00173909"/>
    <w:rsid w:val="0017532B"/>
    <w:rsid w:val="00175764"/>
    <w:rsid w:val="001758E9"/>
    <w:rsid w:val="00177468"/>
    <w:rsid w:val="0018119F"/>
    <w:rsid w:val="00181366"/>
    <w:rsid w:val="00181532"/>
    <w:rsid w:val="0018157C"/>
    <w:rsid w:val="0018210B"/>
    <w:rsid w:val="00182752"/>
    <w:rsid w:val="00182DB0"/>
    <w:rsid w:val="00183701"/>
    <w:rsid w:val="00183F8D"/>
    <w:rsid w:val="001841F7"/>
    <w:rsid w:val="0018458E"/>
    <w:rsid w:val="00184A61"/>
    <w:rsid w:val="00184AE4"/>
    <w:rsid w:val="001852D1"/>
    <w:rsid w:val="001858C4"/>
    <w:rsid w:val="00185B34"/>
    <w:rsid w:val="00185E69"/>
    <w:rsid w:val="00186ED8"/>
    <w:rsid w:val="001870C4"/>
    <w:rsid w:val="00187180"/>
    <w:rsid w:val="001872BE"/>
    <w:rsid w:val="001879E3"/>
    <w:rsid w:val="00187EA0"/>
    <w:rsid w:val="00187F75"/>
    <w:rsid w:val="00190337"/>
    <w:rsid w:val="001909B5"/>
    <w:rsid w:val="00190FFB"/>
    <w:rsid w:val="001911E3"/>
    <w:rsid w:val="0019120A"/>
    <w:rsid w:val="00192618"/>
    <w:rsid w:val="00192EEC"/>
    <w:rsid w:val="00193171"/>
    <w:rsid w:val="001947DD"/>
    <w:rsid w:val="0019491C"/>
    <w:rsid w:val="00194BE8"/>
    <w:rsid w:val="00194FDC"/>
    <w:rsid w:val="0019575E"/>
    <w:rsid w:val="00195957"/>
    <w:rsid w:val="0019696C"/>
    <w:rsid w:val="001A0668"/>
    <w:rsid w:val="001A1C30"/>
    <w:rsid w:val="001A3506"/>
    <w:rsid w:val="001A3537"/>
    <w:rsid w:val="001A39F5"/>
    <w:rsid w:val="001A3F3E"/>
    <w:rsid w:val="001A6FCD"/>
    <w:rsid w:val="001B1C58"/>
    <w:rsid w:val="001B1F27"/>
    <w:rsid w:val="001B2097"/>
    <w:rsid w:val="001B2147"/>
    <w:rsid w:val="001B2405"/>
    <w:rsid w:val="001B3906"/>
    <w:rsid w:val="001B39A3"/>
    <w:rsid w:val="001B3D62"/>
    <w:rsid w:val="001B4162"/>
    <w:rsid w:val="001B453F"/>
    <w:rsid w:val="001B4759"/>
    <w:rsid w:val="001B4834"/>
    <w:rsid w:val="001B57B4"/>
    <w:rsid w:val="001B58AC"/>
    <w:rsid w:val="001B59DA"/>
    <w:rsid w:val="001B6067"/>
    <w:rsid w:val="001C00EF"/>
    <w:rsid w:val="001C0287"/>
    <w:rsid w:val="001C035C"/>
    <w:rsid w:val="001C0CD9"/>
    <w:rsid w:val="001C0E8F"/>
    <w:rsid w:val="001C0F76"/>
    <w:rsid w:val="001C31A9"/>
    <w:rsid w:val="001C3E91"/>
    <w:rsid w:val="001C44D1"/>
    <w:rsid w:val="001C478F"/>
    <w:rsid w:val="001C61B0"/>
    <w:rsid w:val="001C6336"/>
    <w:rsid w:val="001C6EB0"/>
    <w:rsid w:val="001C7C81"/>
    <w:rsid w:val="001D0078"/>
    <w:rsid w:val="001D2F53"/>
    <w:rsid w:val="001D482B"/>
    <w:rsid w:val="001D4CC7"/>
    <w:rsid w:val="001D52E3"/>
    <w:rsid w:val="001D559C"/>
    <w:rsid w:val="001D5E14"/>
    <w:rsid w:val="001D67AA"/>
    <w:rsid w:val="001D696F"/>
    <w:rsid w:val="001E0B53"/>
    <w:rsid w:val="001E1ACB"/>
    <w:rsid w:val="001E2530"/>
    <w:rsid w:val="001E35EB"/>
    <w:rsid w:val="001E379E"/>
    <w:rsid w:val="001E3A06"/>
    <w:rsid w:val="001E4998"/>
    <w:rsid w:val="001E4AA2"/>
    <w:rsid w:val="001E4AD2"/>
    <w:rsid w:val="001E562A"/>
    <w:rsid w:val="001E5835"/>
    <w:rsid w:val="001E5A78"/>
    <w:rsid w:val="001E615A"/>
    <w:rsid w:val="001E6C7B"/>
    <w:rsid w:val="001E7525"/>
    <w:rsid w:val="001E7AE1"/>
    <w:rsid w:val="001E7DE6"/>
    <w:rsid w:val="001F05B5"/>
    <w:rsid w:val="001F0992"/>
    <w:rsid w:val="001F0A1F"/>
    <w:rsid w:val="001F0D38"/>
    <w:rsid w:val="001F13E9"/>
    <w:rsid w:val="001F2A9B"/>
    <w:rsid w:val="001F2D39"/>
    <w:rsid w:val="001F41CC"/>
    <w:rsid w:val="001F4518"/>
    <w:rsid w:val="001F4C75"/>
    <w:rsid w:val="001F589C"/>
    <w:rsid w:val="001F6286"/>
    <w:rsid w:val="001F65B3"/>
    <w:rsid w:val="001F6AD7"/>
    <w:rsid w:val="001F75EE"/>
    <w:rsid w:val="00200D26"/>
    <w:rsid w:val="00200EC6"/>
    <w:rsid w:val="00201A4A"/>
    <w:rsid w:val="00201A76"/>
    <w:rsid w:val="0020233B"/>
    <w:rsid w:val="0020370C"/>
    <w:rsid w:val="00204ACA"/>
    <w:rsid w:val="002050F1"/>
    <w:rsid w:val="00207F43"/>
    <w:rsid w:val="00210149"/>
    <w:rsid w:val="002107E3"/>
    <w:rsid w:val="00211F78"/>
    <w:rsid w:val="0021254D"/>
    <w:rsid w:val="00213A9C"/>
    <w:rsid w:val="002149EA"/>
    <w:rsid w:val="00214BF3"/>
    <w:rsid w:val="00214CAD"/>
    <w:rsid w:val="002151DE"/>
    <w:rsid w:val="00215B36"/>
    <w:rsid w:val="00215B68"/>
    <w:rsid w:val="00215EE1"/>
    <w:rsid w:val="00216211"/>
    <w:rsid w:val="0021660E"/>
    <w:rsid w:val="00217EAE"/>
    <w:rsid w:val="0022015B"/>
    <w:rsid w:val="00220369"/>
    <w:rsid w:val="00220638"/>
    <w:rsid w:val="00220F52"/>
    <w:rsid w:val="0022253A"/>
    <w:rsid w:val="00222725"/>
    <w:rsid w:val="00223574"/>
    <w:rsid w:val="002238AD"/>
    <w:rsid w:val="0022441C"/>
    <w:rsid w:val="00224477"/>
    <w:rsid w:val="002246A5"/>
    <w:rsid w:val="002248A1"/>
    <w:rsid w:val="00224964"/>
    <w:rsid w:val="00225108"/>
    <w:rsid w:val="00225888"/>
    <w:rsid w:val="00225B4E"/>
    <w:rsid w:val="002266C6"/>
    <w:rsid w:val="0023191C"/>
    <w:rsid w:val="00231B0E"/>
    <w:rsid w:val="00232363"/>
    <w:rsid w:val="00232474"/>
    <w:rsid w:val="002327BB"/>
    <w:rsid w:val="002335B2"/>
    <w:rsid w:val="00233B7D"/>
    <w:rsid w:val="00233BD4"/>
    <w:rsid w:val="00233D09"/>
    <w:rsid w:val="00234277"/>
    <w:rsid w:val="002342AC"/>
    <w:rsid w:val="00236F57"/>
    <w:rsid w:val="0023720E"/>
    <w:rsid w:val="0024027A"/>
    <w:rsid w:val="0024053C"/>
    <w:rsid w:val="002405C5"/>
    <w:rsid w:val="002419A6"/>
    <w:rsid w:val="002429F9"/>
    <w:rsid w:val="00242A3E"/>
    <w:rsid w:val="00242E66"/>
    <w:rsid w:val="00243337"/>
    <w:rsid w:val="00244FC3"/>
    <w:rsid w:val="002452B9"/>
    <w:rsid w:val="002458E5"/>
    <w:rsid w:val="00246076"/>
    <w:rsid w:val="00246505"/>
    <w:rsid w:val="0024690B"/>
    <w:rsid w:val="00246E2A"/>
    <w:rsid w:val="00247C3F"/>
    <w:rsid w:val="00247CE1"/>
    <w:rsid w:val="00247D5F"/>
    <w:rsid w:val="002518F7"/>
    <w:rsid w:val="00251E07"/>
    <w:rsid w:val="00251E77"/>
    <w:rsid w:val="00252F68"/>
    <w:rsid w:val="002541B3"/>
    <w:rsid w:val="00254E77"/>
    <w:rsid w:val="00255439"/>
    <w:rsid w:val="002554D9"/>
    <w:rsid w:val="002567EC"/>
    <w:rsid w:val="00256B7A"/>
    <w:rsid w:val="0025748D"/>
    <w:rsid w:val="002602DA"/>
    <w:rsid w:val="0026187B"/>
    <w:rsid w:val="00263534"/>
    <w:rsid w:val="00265F51"/>
    <w:rsid w:val="0026690A"/>
    <w:rsid w:val="00266FA6"/>
    <w:rsid w:val="00267019"/>
    <w:rsid w:val="00267723"/>
    <w:rsid w:val="00267D0D"/>
    <w:rsid w:val="00267D7B"/>
    <w:rsid w:val="00270AB5"/>
    <w:rsid w:val="00270C6A"/>
    <w:rsid w:val="00273340"/>
    <w:rsid w:val="00274902"/>
    <w:rsid w:val="00274F4E"/>
    <w:rsid w:val="00275359"/>
    <w:rsid w:val="00275440"/>
    <w:rsid w:val="0027559D"/>
    <w:rsid w:val="00275C26"/>
    <w:rsid w:val="0027690A"/>
    <w:rsid w:val="00276DD3"/>
    <w:rsid w:val="0027737D"/>
    <w:rsid w:val="002779DE"/>
    <w:rsid w:val="00281095"/>
    <w:rsid w:val="00282D6C"/>
    <w:rsid w:val="002834C6"/>
    <w:rsid w:val="0028489F"/>
    <w:rsid w:val="00285799"/>
    <w:rsid w:val="00286907"/>
    <w:rsid w:val="002869E6"/>
    <w:rsid w:val="00286B04"/>
    <w:rsid w:val="00286BA5"/>
    <w:rsid w:val="00290451"/>
    <w:rsid w:val="002909ED"/>
    <w:rsid w:val="00291298"/>
    <w:rsid w:val="00291C30"/>
    <w:rsid w:val="00291ED0"/>
    <w:rsid w:val="00291F2B"/>
    <w:rsid w:val="002934DA"/>
    <w:rsid w:val="00294066"/>
    <w:rsid w:val="002940A5"/>
    <w:rsid w:val="0029574A"/>
    <w:rsid w:val="00295E8F"/>
    <w:rsid w:val="00295FF5"/>
    <w:rsid w:val="002961D1"/>
    <w:rsid w:val="00297B2C"/>
    <w:rsid w:val="002A0B0E"/>
    <w:rsid w:val="002A0E57"/>
    <w:rsid w:val="002A0F4E"/>
    <w:rsid w:val="002A14FF"/>
    <w:rsid w:val="002A153A"/>
    <w:rsid w:val="002A1E37"/>
    <w:rsid w:val="002A22A7"/>
    <w:rsid w:val="002A37DE"/>
    <w:rsid w:val="002A3A88"/>
    <w:rsid w:val="002A4C29"/>
    <w:rsid w:val="002A57E8"/>
    <w:rsid w:val="002A5BE6"/>
    <w:rsid w:val="002A64CA"/>
    <w:rsid w:val="002A684B"/>
    <w:rsid w:val="002A7F53"/>
    <w:rsid w:val="002B064E"/>
    <w:rsid w:val="002B2421"/>
    <w:rsid w:val="002B2AF8"/>
    <w:rsid w:val="002B3BE3"/>
    <w:rsid w:val="002B4E29"/>
    <w:rsid w:val="002B4E3F"/>
    <w:rsid w:val="002B504F"/>
    <w:rsid w:val="002B50EE"/>
    <w:rsid w:val="002B53F8"/>
    <w:rsid w:val="002B56DE"/>
    <w:rsid w:val="002B5F3B"/>
    <w:rsid w:val="002B6806"/>
    <w:rsid w:val="002B699C"/>
    <w:rsid w:val="002B6B9C"/>
    <w:rsid w:val="002B6EB9"/>
    <w:rsid w:val="002B6FE9"/>
    <w:rsid w:val="002B718F"/>
    <w:rsid w:val="002B79A7"/>
    <w:rsid w:val="002B7C1E"/>
    <w:rsid w:val="002B7F3B"/>
    <w:rsid w:val="002B7FA9"/>
    <w:rsid w:val="002C0772"/>
    <w:rsid w:val="002C0AE9"/>
    <w:rsid w:val="002C1017"/>
    <w:rsid w:val="002C2582"/>
    <w:rsid w:val="002C34BA"/>
    <w:rsid w:val="002C3575"/>
    <w:rsid w:val="002C3D0E"/>
    <w:rsid w:val="002C3DE0"/>
    <w:rsid w:val="002C4764"/>
    <w:rsid w:val="002C6E50"/>
    <w:rsid w:val="002C71FF"/>
    <w:rsid w:val="002C746D"/>
    <w:rsid w:val="002C7AB6"/>
    <w:rsid w:val="002C7ABB"/>
    <w:rsid w:val="002D034F"/>
    <w:rsid w:val="002D0A61"/>
    <w:rsid w:val="002D0CE6"/>
    <w:rsid w:val="002D13A3"/>
    <w:rsid w:val="002D2092"/>
    <w:rsid w:val="002D37AE"/>
    <w:rsid w:val="002D38B9"/>
    <w:rsid w:val="002D3A44"/>
    <w:rsid w:val="002D4B15"/>
    <w:rsid w:val="002D6064"/>
    <w:rsid w:val="002D7D34"/>
    <w:rsid w:val="002E1940"/>
    <w:rsid w:val="002E1BC8"/>
    <w:rsid w:val="002E2128"/>
    <w:rsid w:val="002E2744"/>
    <w:rsid w:val="002E345C"/>
    <w:rsid w:val="002E3C5A"/>
    <w:rsid w:val="002E5176"/>
    <w:rsid w:val="002E530F"/>
    <w:rsid w:val="002E5E93"/>
    <w:rsid w:val="002E711F"/>
    <w:rsid w:val="002F005D"/>
    <w:rsid w:val="002F09BA"/>
    <w:rsid w:val="002F0AE6"/>
    <w:rsid w:val="002F0FF9"/>
    <w:rsid w:val="002F113C"/>
    <w:rsid w:val="002F1F4F"/>
    <w:rsid w:val="002F2B73"/>
    <w:rsid w:val="002F2E7D"/>
    <w:rsid w:val="002F463A"/>
    <w:rsid w:val="002F478C"/>
    <w:rsid w:val="002F6269"/>
    <w:rsid w:val="002F719D"/>
    <w:rsid w:val="002F7277"/>
    <w:rsid w:val="002F7A92"/>
    <w:rsid w:val="00300072"/>
    <w:rsid w:val="00300444"/>
    <w:rsid w:val="00300583"/>
    <w:rsid w:val="003008F2"/>
    <w:rsid w:val="00300B94"/>
    <w:rsid w:val="003015C8"/>
    <w:rsid w:val="003016CE"/>
    <w:rsid w:val="003049A3"/>
    <w:rsid w:val="00304AF9"/>
    <w:rsid w:val="003068E1"/>
    <w:rsid w:val="00306A0A"/>
    <w:rsid w:val="00307EE0"/>
    <w:rsid w:val="0031016C"/>
    <w:rsid w:val="003108CD"/>
    <w:rsid w:val="00310C7F"/>
    <w:rsid w:val="00310D03"/>
    <w:rsid w:val="00310E29"/>
    <w:rsid w:val="00311F32"/>
    <w:rsid w:val="003128D4"/>
    <w:rsid w:val="00312C2C"/>
    <w:rsid w:val="00314501"/>
    <w:rsid w:val="0031455B"/>
    <w:rsid w:val="00314644"/>
    <w:rsid w:val="00314CF9"/>
    <w:rsid w:val="00315A82"/>
    <w:rsid w:val="00315E48"/>
    <w:rsid w:val="00316200"/>
    <w:rsid w:val="003164E0"/>
    <w:rsid w:val="00316741"/>
    <w:rsid w:val="00316A36"/>
    <w:rsid w:val="003170A7"/>
    <w:rsid w:val="00317ABF"/>
    <w:rsid w:val="00321262"/>
    <w:rsid w:val="003213A8"/>
    <w:rsid w:val="0032151C"/>
    <w:rsid w:val="00321AD5"/>
    <w:rsid w:val="00321C06"/>
    <w:rsid w:val="00321D51"/>
    <w:rsid w:val="003227A7"/>
    <w:rsid w:val="00322F8D"/>
    <w:rsid w:val="00323084"/>
    <w:rsid w:val="00323375"/>
    <w:rsid w:val="00324105"/>
    <w:rsid w:val="00325EBE"/>
    <w:rsid w:val="003268E0"/>
    <w:rsid w:val="003273E5"/>
    <w:rsid w:val="00327503"/>
    <w:rsid w:val="00327576"/>
    <w:rsid w:val="00330544"/>
    <w:rsid w:val="00330E33"/>
    <w:rsid w:val="00331AE4"/>
    <w:rsid w:val="00331BED"/>
    <w:rsid w:val="00332113"/>
    <w:rsid w:val="00333213"/>
    <w:rsid w:val="00333A28"/>
    <w:rsid w:val="00333FF4"/>
    <w:rsid w:val="00334E7E"/>
    <w:rsid w:val="00335229"/>
    <w:rsid w:val="003359F1"/>
    <w:rsid w:val="0033600E"/>
    <w:rsid w:val="0033634D"/>
    <w:rsid w:val="003364DF"/>
    <w:rsid w:val="00336A97"/>
    <w:rsid w:val="00337032"/>
    <w:rsid w:val="00337EF0"/>
    <w:rsid w:val="00340549"/>
    <w:rsid w:val="003409B6"/>
    <w:rsid w:val="00340CF0"/>
    <w:rsid w:val="003439C7"/>
    <w:rsid w:val="003440AF"/>
    <w:rsid w:val="003448F6"/>
    <w:rsid w:val="00344E44"/>
    <w:rsid w:val="003452C0"/>
    <w:rsid w:val="0034674F"/>
    <w:rsid w:val="00346D4F"/>
    <w:rsid w:val="00347125"/>
    <w:rsid w:val="0034797F"/>
    <w:rsid w:val="00350193"/>
    <w:rsid w:val="003509CD"/>
    <w:rsid w:val="00351BF1"/>
    <w:rsid w:val="00352A4D"/>
    <w:rsid w:val="00352FAF"/>
    <w:rsid w:val="0035315D"/>
    <w:rsid w:val="00353379"/>
    <w:rsid w:val="00353E3B"/>
    <w:rsid w:val="00354A64"/>
    <w:rsid w:val="0035512F"/>
    <w:rsid w:val="0035584A"/>
    <w:rsid w:val="0035588E"/>
    <w:rsid w:val="0036064F"/>
    <w:rsid w:val="00361852"/>
    <w:rsid w:val="003618B9"/>
    <w:rsid w:val="003619ED"/>
    <w:rsid w:val="003640C7"/>
    <w:rsid w:val="003647FC"/>
    <w:rsid w:val="00364AB0"/>
    <w:rsid w:val="00364D58"/>
    <w:rsid w:val="00364E4D"/>
    <w:rsid w:val="00365368"/>
    <w:rsid w:val="00365EB1"/>
    <w:rsid w:val="00366510"/>
    <w:rsid w:val="00366964"/>
    <w:rsid w:val="00366ECB"/>
    <w:rsid w:val="0036711E"/>
    <w:rsid w:val="0036786E"/>
    <w:rsid w:val="00367ADE"/>
    <w:rsid w:val="00367BA3"/>
    <w:rsid w:val="003703B1"/>
    <w:rsid w:val="00370CEF"/>
    <w:rsid w:val="00371D76"/>
    <w:rsid w:val="0037264B"/>
    <w:rsid w:val="00372933"/>
    <w:rsid w:val="003734ED"/>
    <w:rsid w:val="0037398A"/>
    <w:rsid w:val="003743F8"/>
    <w:rsid w:val="00374CAB"/>
    <w:rsid w:val="00375B55"/>
    <w:rsid w:val="00375ED4"/>
    <w:rsid w:val="0037607E"/>
    <w:rsid w:val="0037658E"/>
    <w:rsid w:val="00376F1F"/>
    <w:rsid w:val="0037712C"/>
    <w:rsid w:val="00377826"/>
    <w:rsid w:val="00377F45"/>
    <w:rsid w:val="00380258"/>
    <w:rsid w:val="00381687"/>
    <w:rsid w:val="00381EA5"/>
    <w:rsid w:val="0038243D"/>
    <w:rsid w:val="003824FA"/>
    <w:rsid w:val="00382B36"/>
    <w:rsid w:val="00384546"/>
    <w:rsid w:val="00384D12"/>
    <w:rsid w:val="00386A7F"/>
    <w:rsid w:val="00386C32"/>
    <w:rsid w:val="00386E1C"/>
    <w:rsid w:val="00387627"/>
    <w:rsid w:val="0038787C"/>
    <w:rsid w:val="003905DB"/>
    <w:rsid w:val="003909BA"/>
    <w:rsid w:val="00390DB9"/>
    <w:rsid w:val="00390DBA"/>
    <w:rsid w:val="003916C6"/>
    <w:rsid w:val="00391A05"/>
    <w:rsid w:val="003920CE"/>
    <w:rsid w:val="00393296"/>
    <w:rsid w:val="00396157"/>
    <w:rsid w:val="003973E5"/>
    <w:rsid w:val="003A136A"/>
    <w:rsid w:val="003A1D8F"/>
    <w:rsid w:val="003A1F12"/>
    <w:rsid w:val="003A1F2B"/>
    <w:rsid w:val="003A2CDC"/>
    <w:rsid w:val="003A3A56"/>
    <w:rsid w:val="003A50DE"/>
    <w:rsid w:val="003A54C7"/>
    <w:rsid w:val="003A569E"/>
    <w:rsid w:val="003A5B81"/>
    <w:rsid w:val="003A6772"/>
    <w:rsid w:val="003A6C19"/>
    <w:rsid w:val="003A70B4"/>
    <w:rsid w:val="003A7318"/>
    <w:rsid w:val="003A7DEE"/>
    <w:rsid w:val="003B0D48"/>
    <w:rsid w:val="003B1B2B"/>
    <w:rsid w:val="003B2337"/>
    <w:rsid w:val="003B2EF2"/>
    <w:rsid w:val="003B2F52"/>
    <w:rsid w:val="003B3130"/>
    <w:rsid w:val="003B37D7"/>
    <w:rsid w:val="003B4143"/>
    <w:rsid w:val="003B49BC"/>
    <w:rsid w:val="003B53AE"/>
    <w:rsid w:val="003B54B7"/>
    <w:rsid w:val="003B76DB"/>
    <w:rsid w:val="003B7A69"/>
    <w:rsid w:val="003C0B85"/>
    <w:rsid w:val="003C1A3C"/>
    <w:rsid w:val="003C1C57"/>
    <w:rsid w:val="003C1C79"/>
    <w:rsid w:val="003C209E"/>
    <w:rsid w:val="003C2872"/>
    <w:rsid w:val="003C2907"/>
    <w:rsid w:val="003C3200"/>
    <w:rsid w:val="003C4B44"/>
    <w:rsid w:val="003C4C15"/>
    <w:rsid w:val="003C4FE4"/>
    <w:rsid w:val="003C5133"/>
    <w:rsid w:val="003C63E1"/>
    <w:rsid w:val="003C695E"/>
    <w:rsid w:val="003C70A9"/>
    <w:rsid w:val="003C79D4"/>
    <w:rsid w:val="003D02A5"/>
    <w:rsid w:val="003D0647"/>
    <w:rsid w:val="003D1F31"/>
    <w:rsid w:val="003D2719"/>
    <w:rsid w:val="003D3160"/>
    <w:rsid w:val="003D32CF"/>
    <w:rsid w:val="003D3889"/>
    <w:rsid w:val="003D604B"/>
    <w:rsid w:val="003D6214"/>
    <w:rsid w:val="003D6680"/>
    <w:rsid w:val="003D698A"/>
    <w:rsid w:val="003E050D"/>
    <w:rsid w:val="003E2487"/>
    <w:rsid w:val="003E24A5"/>
    <w:rsid w:val="003E2B16"/>
    <w:rsid w:val="003E2C46"/>
    <w:rsid w:val="003E2F49"/>
    <w:rsid w:val="003E2FFA"/>
    <w:rsid w:val="003E3E7B"/>
    <w:rsid w:val="003E48F9"/>
    <w:rsid w:val="003E4E0A"/>
    <w:rsid w:val="003E52A1"/>
    <w:rsid w:val="003E5793"/>
    <w:rsid w:val="003E5983"/>
    <w:rsid w:val="003E5D90"/>
    <w:rsid w:val="003E5E48"/>
    <w:rsid w:val="003E6047"/>
    <w:rsid w:val="003E6360"/>
    <w:rsid w:val="003E6C95"/>
    <w:rsid w:val="003E706D"/>
    <w:rsid w:val="003F0069"/>
    <w:rsid w:val="003F38B1"/>
    <w:rsid w:val="003F3E4E"/>
    <w:rsid w:val="003F3FEA"/>
    <w:rsid w:val="003F5273"/>
    <w:rsid w:val="003F6476"/>
    <w:rsid w:val="003F66C7"/>
    <w:rsid w:val="003F67B3"/>
    <w:rsid w:val="003F684B"/>
    <w:rsid w:val="003F6968"/>
    <w:rsid w:val="003F6C01"/>
    <w:rsid w:val="003F6E32"/>
    <w:rsid w:val="003F6EDF"/>
    <w:rsid w:val="00400D84"/>
    <w:rsid w:val="00401D44"/>
    <w:rsid w:val="00401FFE"/>
    <w:rsid w:val="00402E35"/>
    <w:rsid w:val="0040343C"/>
    <w:rsid w:val="00403771"/>
    <w:rsid w:val="0040457D"/>
    <w:rsid w:val="004046AB"/>
    <w:rsid w:val="00404C61"/>
    <w:rsid w:val="00405133"/>
    <w:rsid w:val="00406220"/>
    <w:rsid w:val="004063A9"/>
    <w:rsid w:val="00407A27"/>
    <w:rsid w:val="00410206"/>
    <w:rsid w:val="004113D1"/>
    <w:rsid w:val="00411461"/>
    <w:rsid w:val="00412340"/>
    <w:rsid w:val="00412417"/>
    <w:rsid w:val="00412B0C"/>
    <w:rsid w:val="00414C33"/>
    <w:rsid w:val="00415B6A"/>
    <w:rsid w:val="0041611B"/>
    <w:rsid w:val="00416D47"/>
    <w:rsid w:val="00417D9C"/>
    <w:rsid w:val="004207BB"/>
    <w:rsid w:val="004207F0"/>
    <w:rsid w:val="00422C51"/>
    <w:rsid w:val="00422FF1"/>
    <w:rsid w:val="00423E4B"/>
    <w:rsid w:val="0042497F"/>
    <w:rsid w:val="00424A75"/>
    <w:rsid w:val="00424B32"/>
    <w:rsid w:val="00424F1B"/>
    <w:rsid w:val="0042552A"/>
    <w:rsid w:val="00425798"/>
    <w:rsid w:val="00425BEA"/>
    <w:rsid w:val="00425FCB"/>
    <w:rsid w:val="00426C72"/>
    <w:rsid w:val="0042731D"/>
    <w:rsid w:val="0042740F"/>
    <w:rsid w:val="00427690"/>
    <w:rsid w:val="00427751"/>
    <w:rsid w:val="00427BF6"/>
    <w:rsid w:val="004303B7"/>
    <w:rsid w:val="0043110E"/>
    <w:rsid w:val="004324A1"/>
    <w:rsid w:val="00433710"/>
    <w:rsid w:val="0043402D"/>
    <w:rsid w:val="00434222"/>
    <w:rsid w:val="00434792"/>
    <w:rsid w:val="00434A4C"/>
    <w:rsid w:val="0043505E"/>
    <w:rsid w:val="00436AF7"/>
    <w:rsid w:val="00436C07"/>
    <w:rsid w:val="00436FA2"/>
    <w:rsid w:val="00437365"/>
    <w:rsid w:val="0044003B"/>
    <w:rsid w:val="00441A4C"/>
    <w:rsid w:val="00441C4A"/>
    <w:rsid w:val="00442D72"/>
    <w:rsid w:val="004435ED"/>
    <w:rsid w:val="00443619"/>
    <w:rsid w:val="00443852"/>
    <w:rsid w:val="00443EF6"/>
    <w:rsid w:val="004441DC"/>
    <w:rsid w:val="00444278"/>
    <w:rsid w:val="00444352"/>
    <w:rsid w:val="00444493"/>
    <w:rsid w:val="00444AC7"/>
    <w:rsid w:val="00445883"/>
    <w:rsid w:val="00445A08"/>
    <w:rsid w:val="004460F7"/>
    <w:rsid w:val="00446113"/>
    <w:rsid w:val="00446279"/>
    <w:rsid w:val="00447463"/>
    <w:rsid w:val="00447E09"/>
    <w:rsid w:val="00450C07"/>
    <w:rsid w:val="004511CC"/>
    <w:rsid w:val="0045166F"/>
    <w:rsid w:val="004521CE"/>
    <w:rsid w:val="00452DBE"/>
    <w:rsid w:val="004535AC"/>
    <w:rsid w:val="0045367A"/>
    <w:rsid w:val="00453721"/>
    <w:rsid w:val="00453728"/>
    <w:rsid w:val="00453A38"/>
    <w:rsid w:val="00453E49"/>
    <w:rsid w:val="0045469A"/>
    <w:rsid w:val="00454D74"/>
    <w:rsid w:val="00455B18"/>
    <w:rsid w:val="004561C6"/>
    <w:rsid w:val="00456D7A"/>
    <w:rsid w:val="00460425"/>
    <w:rsid w:val="00460A42"/>
    <w:rsid w:val="00460B90"/>
    <w:rsid w:val="00460E92"/>
    <w:rsid w:val="00461021"/>
    <w:rsid w:val="004618A0"/>
    <w:rsid w:val="00461B7E"/>
    <w:rsid w:val="00461B84"/>
    <w:rsid w:val="00462263"/>
    <w:rsid w:val="00462A45"/>
    <w:rsid w:val="00463368"/>
    <w:rsid w:val="00463DE6"/>
    <w:rsid w:val="004650B1"/>
    <w:rsid w:val="0046545F"/>
    <w:rsid w:val="00466208"/>
    <w:rsid w:val="00466DF6"/>
    <w:rsid w:val="004679DB"/>
    <w:rsid w:val="00467CA4"/>
    <w:rsid w:val="00467F01"/>
    <w:rsid w:val="00470C8E"/>
    <w:rsid w:val="00471239"/>
    <w:rsid w:val="00471BA0"/>
    <w:rsid w:val="00471BC5"/>
    <w:rsid w:val="00472022"/>
    <w:rsid w:val="004723AA"/>
    <w:rsid w:val="004728BF"/>
    <w:rsid w:val="00472B50"/>
    <w:rsid w:val="00473225"/>
    <w:rsid w:val="00473916"/>
    <w:rsid w:val="00473BF6"/>
    <w:rsid w:val="004740BA"/>
    <w:rsid w:val="0047512B"/>
    <w:rsid w:val="00475E06"/>
    <w:rsid w:val="004766A4"/>
    <w:rsid w:val="00476914"/>
    <w:rsid w:val="004770EE"/>
    <w:rsid w:val="00480DF4"/>
    <w:rsid w:val="00482A89"/>
    <w:rsid w:val="00482CF9"/>
    <w:rsid w:val="0048323F"/>
    <w:rsid w:val="0048334A"/>
    <w:rsid w:val="004833F8"/>
    <w:rsid w:val="00483CD4"/>
    <w:rsid w:val="004848CF"/>
    <w:rsid w:val="00485100"/>
    <w:rsid w:val="00485BC1"/>
    <w:rsid w:val="00486F17"/>
    <w:rsid w:val="0048748C"/>
    <w:rsid w:val="004878F3"/>
    <w:rsid w:val="00487CCA"/>
    <w:rsid w:val="00490213"/>
    <w:rsid w:val="0049088A"/>
    <w:rsid w:val="00491191"/>
    <w:rsid w:val="00492109"/>
    <w:rsid w:val="0049257F"/>
    <w:rsid w:val="0049274C"/>
    <w:rsid w:val="0049348B"/>
    <w:rsid w:val="0049374B"/>
    <w:rsid w:val="00494CD1"/>
    <w:rsid w:val="00495052"/>
    <w:rsid w:val="0049549A"/>
    <w:rsid w:val="00495A2D"/>
    <w:rsid w:val="004968EA"/>
    <w:rsid w:val="004974D9"/>
    <w:rsid w:val="00497E8A"/>
    <w:rsid w:val="004A04A3"/>
    <w:rsid w:val="004A0E28"/>
    <w:rsid w:val="004A10AA"/>
    <w:rsid w:val="004A19D2"/>
    <w:rsid w:val="004A1A34"/>
    <w:rsid w:val="004A21E0"/>
    <w:rsid w:val="004A260D"/>
    <w:rsid w:val="004A2C28"/>
    <w:rsid w:val="004A376A"/>
    <w:rsid w:val="004A3772"/>
    <w:rsid w:val="004A3A02"/>
    <w:rsid w:val="004A3E3C"/>
    <w:rsid w:val="004A3F94"/>
    <w:rsid w:val="004A420E"/>
    <w:rsid w:val="004A4675"/>
    <w:rsid w:val="004A4A07"/>
    <w:rsid w:val="004A4E85"/>
    <w:rsid w:val="004A4FF1"/>
    <w:rsid w:val="004A5138"/>
    <w:rsid w:val="004A61DB"/>
    <w:rsid w:val="004A6408"/>
    <w:rsid w:val="004B0DAB"/>
    <w:rsid w:val="004B17DC"/>
    <w:rsid w:val="004B17E6"/>
    <w:rsid w:val="004B1D87"/>
    <w:rsid w:val="004B352A"/>
    <w:rsid w:val="004B3AF4"/>
    <w:rsid w:val="004B47F5"/>
    <w:rsid w:val="004B52A8"/>
    <w:rsid w:val="004B6551"/>
    <w:rsid w:val="004B739B"/>
    <w:rsid w:val="004B7DCE"/>
    <w:rsid w:val="004C053E"/>
    <w:rsid w:val="004C138C"/>
    <w:rsid w:val="004C16CF"/>
    <w:rsid w:val="004C33BC"/>
    <w:rsid w:val="004C5CE6"/>
    <w:rsid w:val="004C5F34"/>
    <w:rsid w:val="004C67AD"/>
    <w:rsid w:val="004C7157"/>
    <w:rsid w:val="004C7C0A"/>
    <w:rsid w:val="004C7CFB"/>
    <w:rsid w:val="004C7F3F"/>
    <w:rsid w:val="004D0981"/>
    <w:rsid w:val="004D2845"/>
    <w:rsid w:val="004D2C2E"/>
    <w:rsid w:val="004D2EAA"/>
    <w:rsid w:val="004D2F2B"/>
    <w:rsid w:val="004D598F"/>
    <w:rsid w:val="004D63B1"/>
    <w:rsid w:val="004D6D92"/>
    <w:rsid w:val="004E09F9"/>
    <w:rsid w:val="004E12C4"/>
    <w:rsid w:val="004E132F"/>
    <w:rsid w:val="004E15A8"/>
    <w:rsid w:val="004E1DAE"/>
    <w:rsid w:val="004E2146"/>
    <w:rsid w:val="004E2498"/>
    <w:rsid w:val="004E2C2C"/>
    <w:rsid w:val="004E33D6"/>
    <w:rsid w:val="004E37DD"/>
    <w:rsid w:val="004E400A"/>
    <w:rsid w:val="004E485F"/>
    <w:rsid w:val="004E560D"/>
    <w:rsid w:val="004E59B7"/>
    <w:rsid w:val="004E6D1F"/>
    <w:rsid w:val="004E7AE1"/>
    <w:rsid w:val="004E7C50"/>
    <w:rsid w:val="004F12C0"/>
    <w:rsid w:val="004F141D"/>
    <w:rsid w:val="004F1AF6"/>
    <w:rsid w:val="004F1F31"/>
    <w:rsid w:val="004F1FBD"/>
    <w:rsid w:val="004F2596"/>
    <w:rsid w:val="004F27F3"/>
    <w:rsid w:val="004F2AE3"/>
    <w:rsid w:val="004F2B42"/>
    <w:rsid w:val="004F2BB3"/>
    <w:rsid w:val="004F3630"/>
    <w:rsid w:val="004F3D9C"/>
    <w:rsid w:val="004F4723"/>
    <w:rsid w:val="004F47F2"/>
    <w:rsid w:val="004F5559"/>
    <w:rsid w:val="004F60A4"/>
    <w:rsid w:val="004F77F0"/>
    <w:rsid w:val="0050061E"/>
    <w:rsid w:val="005016C1"/>
    <w:rsid w:val="00503930"/>
    <w:rsid w:val="00503F2C"/>
    <w:rsid w:val="005048BB"/>
    <w:rsid w:val="0050541C"/>
    <w:rsid w:val="0050658E"/>
    <w:rsid w:val="00507A38"/>
    <w:rsid w:val="005101D8"/>
    <w:rsid w:val="005102A5"/>
    <w:rsid w:val="0051293B"/>
    <w:rsid w:val="00512CFF"/>
    <w:rsid w:val="005135FA"/>
    <w:rsid w:val="00513BC2"/>
    <w:rsid w:val="00514EFF"/>
    <w:rsid w:val="005151B2"/>
    <w:rsid w:val="0051557C"/>
    <w:rsid w:val="00515D4C"/>
    <w:rsid w:val="00515F73"/>
    <w:rsid w:val="00516F8A"/>
    <w:rsid w:val="00517248"/>
    <w:rsid w:val="0052045F"/>
    <w:rsid w:val="00520744"/>
    <w:rsid w:val="005207A9"/>
    <w:rsid w:val="00520877"/>
    <w:rsid w:val="00521F5F"/>
    <w:rsid w:val="0052273F"/>
    <w:rsid w:val="005227C7"/>
    <w:rsid w:val="00522E58"/>
    <w:rsid w:val="0052316B"/>
    <w:rsid w:val="005233E8"/>
    <w:rsid w:val="00523A2C"/>
    <w:rsid w:val="0052472A"/>
    <w:rsid w:val="00524DFF"/>
    <w:rsid w:val="00525720"/>
    <w:rsid w:val="00525B62"/>
    <w:rsid w:val="0052708E"/>
    <w:rsid w:val="0052725C"/>
    <w:rsid w:val="00530C4C"/>
    <w:rsid w:val="00530CDA"/>
    <w:rsid w:val="005316CC"/>
    <w:rsid w:val="0053190E"/>
    <w:rsid w:val="00531B41"/>
    <w:rsid w:val="00533760"/>
    <w:rsid w:val="00533D6C"/>
    <w:rsid w:val="005351C0"/>
    <w:rsid w:val="005354C8"/>
    <w:rsid w:val="005360B5"/>
    <w:rsid w:val="005363F0"/>
    <w:rsid w:val="005369AD"/>
    <w:rsid w:val="00536AC1"/>
    <w:rsid w:val="00536DB8"/>
    <w:rsid w:val="00537578"/>
    <w:rsid w:val="00537601"/>
    <w:rsid w:val="005376A4"/>
    <w:rsid w:val="005379AF"/>
    <w:rsid w:val="0054002C"/>
    <w:rsid w:val="00540A39"/>
    <w:rsid w:val="00540F3F"/>
    <w:rsid w:val="00541E51"/>
    <w:rsid w:val="00542091"/>
    <w:rsid w:val="00542CE1"/>
    <w:rsid w:val="00542F04"/>
    <w:rsid w:val="00543564"/>
    <w:rsid w:val="00543EC6"/>
    <w:rsid w:val="0054415B"/>
    <w:rsid w:val="005441E1"/>
    <w:rsid w:val="0054427B"/>
    <w:rsid w:val="00544ED1"/>
    <w:rsid w:val="0054530C"/>
    <w:rsid w:val="00545381"/>
    <w:rsid w:val="00545BA4"/>
    <w:rsid w:val="00545F10"/>
    <w:rsid w:val="00546F5E"/>
    <w:rsid w:val="0054781C"/>
    <w:rsid w:val="00550404"/>
    <w:rsid w:val="005509BF"/>
    <w:rsid w:val="00551AC0"/>
    <w:rsid w:val="00551E78"/>
    <w:rsid w:val="0055212C"/>
    <w:rsid w:val="005528B4"/>
    <w:rsid w:val="00552DA5"/>
    <w:rsid w:val="0055399E"/>
    <w:rsid w:val="00554387"/>
    <w:rsid w:val="005570C3"/>
    <w:rsid w:val="005573DD"/>
    <w:rsid w:val="005573E8"/>
    <w:rsid w:val="00557480"/>
    <w:rsid w:val="005576CC"/>
    <w:rsid w:val="00557D27"/>
    <w:rsid w:val="005615C2"/>
    <w:rsid w:val="00561D21"/>
    <w:rsid w:val="005627B4"/>
    <w:rsid w:val="00562AA8"/>
    <w:rsid w:val="00563301"/>
    <w:rsid w:val="00563AB0"/>
    <w:rsid w:val="00564DB6"/>
    <w:rsid w:val="0056540A"/>
    <w:rsid w:val="00565607"/>
    <w:rsid w:val="00565CA8"/>
    <w:rsid w:val="0056622E"/>
    <w:rsid w:val="00566D6B"/>
    <w:rsid w:val="005716F2"/>
    <w:rsid w:val="005717B5"/>
    <w:rsid w:val="0057534E"/>
    <w:rsid w:val="00575404"/>
    <w:rsid w:val="00575C48"/>
    <w:rsid w:val="00575FA2"/>
    <w:rsid w:val="00576485"/>
    <w:rsid w:val="00576648"/>
    <w:rsid w:val="00576E41"/>
    <w:rsid w:val="00580A4E"/>
    <w:rsid w:val="00580C77"/>
    <w:rsid w:val="005818FB"/>
    <w:rsid w:val="00582447"/>
    <w:rsid w:val="00582848"/>
    <w:rsid w:val="00582B99"/>
    <w:rsid w:val="00582F8F"/>
    <w:rsid w:val="00583267"/>
    <w:rsid w:val="0058376E"/>
    <w:rsid w:val="005838BF"/>
    <w:rsid w:val="00584869"/>
    <w:rsid w:val="00584BBC"/>
    <w:rsid w:val="00584D6B"/>
    <w:rsid w:val="00585487"/>
    <w:rsid w:val="00586651"/>
    <w:rsid w:val="00586788"/>
    <w:rsid w:val="00587695"/>
    <w:rsid w:val="00590CFC"/>
    <w:rsid w:val="00590F08"/>
    <w:rsid w:val="00590F4D"/>
    <w:rsid w:val="00591055"/>
    <w:rsid w:val="00592045"/>
    <w:rsid w:val="00592363"/>
    <w:rsid w:val="005927E6"/>
    <w:rsid w:val="0059311E"/>
    <w:rsid w:val="00593FF2"/>
    <w:rsid w:val="005954F0"/>
    <w:rsid w:val="005957DA"/>
    <w:rsid w:val="00596DC0"/>
    <w:rsid w:val="005A05B5"/>
    <w:rsid w:val="005A0631"/>
    <w:rsid w:val="005A1156"/>
    <w:rsid w:val="005A15F7"/>
    <w:rsid w:val="005A1815"/>
    <w:rsid w:val="005A39B3"/>
    <w:rsid w:val="005A3C33"/>
    <w:rsid w:val="005A3DDE"/>
    <w:rsid w:val="005A46D5"/>
    <w:rsid w:val="005A5385"/>
    <w:rsid w:val="005A57C5"/>
    <w:rsid w:val="005A5F29"/>
    <w:rsid w:val="005A6794"/>
    <w:rsid w:val="005A70D8"/>
    <w:rsid w:val="005A747E"/>
    <w:rsid w:val="005B049C"/>
    <w:rsid w:val="005B0BBE"/>
    <w:rsid w:val="005B0FD1"/>
    <w:rsid w:val="005B1838"/>
    <w:rsid w:val="005B286C"/>
    <w:rsid w:val="005B2AD1"/>
    <w:rsid w:val="005B3C8B"/>
    <w:rsid w:val="005B3CDB"/>
    <w:rsid w:val="005B4B29"/>
    <w:rsid w:val="005B6B9A"/>
    <w:rsid w:val="005B7048"/>
    <w:rsid w:val="005B7632"/>
    <w:rsid w:val="005B786D"/>
    <w:rsid w:val="005B7BF2"/>
    <w:rsid w:val="005C0696"/>
    <w:rsid w:val="005C0B68"/>
    <w:rsid w:val="005C100F"/>
    <w:rsid w:val="005C14BC"/>
    <w:rsid w:val="005C23B3"/>
    <w:rsid w:val="005C27A3"/>
    <w:rsid w:val="005C2C49"/>
    <w:rsid w:val="005C2D10"/>
    <w:rsid w:val="005C2D2A"/>
    <w:rsid w:val="005C3C52"/>
    <w:rsid w:val="005C3E29"/>
    <w:rsid w:val="005C3EA4"/>
    <w:rsid w:val="005C4709"/>
    <w:rsid w:val="005C577F"/>
    <w:rsid w:val="005C5E16"/>
    <w:rsid w:val="005C5E75"/>
    <w:rsid w:val="005C66CF"/>
    <w:rsid w:val="005C70C1"/>
    <w:rsid w:val="005C72FC"/>
    <w:rsid w:val="005D13CE"/>
    <w:rsid w:val="005D2A5A"/>
    <w:rsid w:val="005D3042"/>
    <w:rsid w:val="005D37E3"/>
    <w:rsid w:val="005D44E6"/>
    <w:rsid w:val="005D458E"/>
    <w:rsid w:val="005D4D4D"/>
    <w:rsid w:val="005D4FCB"/>
    <w:rsid w:val="005D5242"/>
    <w:rsid w:val="005D58CD"/>
    <w:rsid w:val="005D5B68"/>
    <w:rsid w:val="005D6FD0"/>
    <w:rsid w:val="005D7038"/>
    <w:rsid w:val="005E158B"/>
    <w:rsid w:val="005E1675"/>
    <w:rsid w:val="005E26E5"/>
    <w:rsid w:val="005E2E6C"/>
    <w:rsid w:val="005E3700"/>
    <w:rsid w:val="005E47F4"/>
    <w:rsid w:val="005E4975"/>
    <w:rsid w:val="005E4BD9"/>
    <w:rsid w:val="005E6D01"/>
    <w:rsid w:val="005F07B4"/>
    <w:rsid w:val="005F0AEE"/>
    <w:rsid w:val="005F1047"/>
    <w:rsid w:val="005F196D"/>
    <w:rsid w:val="005F1E03"/>
    <w:rsid w:val="005F23C1"/>
    <w:rsid w:val="005F27E1"/>
    <w:rsid w:val="005F2C92"/>
    <w:rsid w:val="005F2DCD"/>
    <w:rsid w:val="005F32A1"/>
    <w:rsid w:val="005F3437"/>
    <w:rsid w:val="005F365A"/>
    <w:rsid w:val="005F467F"/>
    <w:rsid w:val="005F56D9"/>
    <w:rsid w:val="005F5991"/>
    <w:rsid w:val="005F6442"/>
    <w:rsid w:val="005F64C2"/>
    <w:rsid w:val="005F72F4"/>
    <w:rsid w:val="005F72F7"/>
    <w:rsid w:val="0060009C"/>
    <w:rsid w:val="00600980"/>
    <w:rsid w:val="00600D01"/>
    <w:rsid w:val="00602086"/>
    <w:rsid w:val="006026EA"/>
    <w:rsid w:val="00602B16"/>
    <w:rsid w:val="00602EA5"/>
    <w:rsid w:val="006040BD"/>
    <w:rsid w:val="006052B7"/>
    <w:rsid w:val="00606B7F"/>
    <w:rsid w:val="00607029"/>
    <w:rsid w:val="00607B30"/>
    <w:rsid w:val="00607E79"/>
    <w:rsid w:val="00610053"/>
    <w:rsid w:val="006102DC"/>
    <w:rsid w:val="0061056B"/>
    <w:rsid w:val="00610944"/>
    <w:rsid w:val="00612382"/>
    <w:rsid w:val="006131B7"/>
    <w:rsid w:val="00613647"/>
    <w:rsid w:val="0061370A"/>
    <w:rsid w:val="00613DDD"/>
    <w:rsid w:val="0061501F"/>
    <w:rsid w:val="006151E1"/>
    <w:rsid w:val="0061599D"/>
    <w:rsid w:val="00616457"/>
    <w:rsid w:val="00616C8C"/>
    <w:rsid w:val="00616DBA"/>
    <w:rsid w:val="0061764A"/>
    <w:rsid w:val="0062167B"/>
    <w:rsid w:val="0062193A"/>
    <w:rsid w:val="00621ACC"/>
    <w:rsid w:val="0062203C"/>
    <w:rsid w:val="006225B8"/>
    <w:rsid w:val="0062289F"/>
    <w:rsid w:val="00622E69"/>
    <w:rsid w:val="006237A5"/>
    <w:rsid w:val="00623B87"/>
    <w:rsid w:val="00624A9B"/>
    <w:rsid w:val="0062687C"/>
    <w:rsid w:val="0063017C"/>
    <w:rsid w:val="006301A4"/>
    <w:rsid w:val="006307B7"/>
    <w:rsid w:val="0063158A"/>
    <w:rsid w:val="00632676"/>
    <w:rsid w:val="0063271E"/>
    <w:rsid w:val="00632806"/>
    <w:rsid w:val="00633C7C"/>
    <w:rsid w:val="00634F68"/>
    <w:rsid w:val="00635407"/>
    <w:rsid w:val="006356F4"/>
    <w:rsid w:val="00635CA6"/>
    <w:rsid w:val="00635D53"/>
    <w:rsid w:val="00637EF3"/>
    <w:rsid w:val="00641068"/>
    <w:rsid w:val="00641C1C"/>
    <w:rsid w:val="00642855"/>
    <w:rsid w:val="006451CB"/>
    <w:rsid w:val="00645C61"/>
    <w:rsid w:val="00645DAC"/>
    <w:rsid w:val="00645EE8"/>
    <w:rsid w:val="00646392"/>
    <w:rsid w:val="00646577"/>
    <w:rsid w:val="0064681F"/>
    <w:rsid w:val="00646A70"/>
    <w:rsid w:val="00646D54"/>
    <w:rsid w:val="00646DE6"/>
    <w:rsid w:val="00646DEB"/>
    <w:rsid w:val="00646F9E"/>
    <w:rsid w:val="00647C6F"/>
    <w:rsid w:val="0065048D"/>
    <w:rsid w:val="006514FA"/>
    <w:rsid w:val="006522AE"/>
    <w:rsid w:val="00652FA2"/>
    <w:rsid w:val="006532CD"/>
    <w:rsid w:val="00653639"/>
    <w:rsid w:val="00653A6E"/>
    <w:rsid w:val="006541BF"/>
    <w:rsid w:val="0065444A"/>
    <w:rsid w:val="00655857"/>
    <w:rsid w:val="0065640A"/>
    <w:rsid w:val="00656D5A"/>
    <w:rsid w:val="00657210"/>
    <w:rsid w:val="006579CD"/>
    <w:rsid w:val="006579DB"/>
    <w:rsid w:val="00657E17"/>
    <w:rsid w:val="006607C2"/>
    <w:rsid w:val="00660D6C"/>
    <w:rsid w:val="0066145F"/>
    <w:rsid w:val="00661C9E"/>
    <w:rsid w:val="0066202E"/>
    <w:rsid w:val="006623E3"/>
    <w:rsid w:val="00663465"/>
    <w:rsid w:val="0066561A"/>
    <w:rsid w:val="00665850"/>
    <w:rsid w:val="006660D1"/>
    <w:rsid w:val="00666627"/>
    <w:rsid w:val="006666DE"/>
    <w:rsid w:val="0067157A"/>
    <w:rsid w:val="00671B6D"/>
    <w:rsid w:val="00671EAF"/>
    <w:rsid w:val="00672397"/>
    <w:rsid w:val="00672622"/>
    <w:rsid w:val="006728BA"/>
    <w:rsid w:val="00672929"/>
    <w:rsid w:val="006736EF"/>
    <w:rsid w:val="006737AE"/>
    <w:rsid w:val="0067420B"/>
    <w:rsid w:val="00674E5D"/>
    <w:rsid w:val="006752E0"/>
    <w:rsid w:val="00675A9D"/>
    <w:rsid w:val="00675DE5"/>
    <w:rsid w:val="0067642B"/>
    <w:rsid w:val="00677189"/>
    <w:rsid w:val="006774F6"/>
    <w:rsid w:val="00680DBE"/>
    <w:rsid w:val="00680F7B"/>
    <w:rsid w:val="00682023"/>
    <w:rsid w:val="00682D62"/>
    <w:rsid w:val="006841CC"/>
    <w:rsid w:val="00684621"/>
    <w:rsid w:val="006848F1"/>
    <w:rsid w:val="0068509F"/>
    <w:rsid w:val="00685251"/>
    <w:rsid w:val="00685336"/>
    <w:rsid w:val="00685B10"/>
    <w:rsid w:val="00686006"/>
    <w:rsid w:val="00686B86"/>
    <w:rsid w:val="006871A0"/>
    <w:rsid w:val="00687A64"/>
    <w:rsid w:val="00690644"/>
    <w:rsid w:val="00690AAC"/>
    <w:rsid w:val="006922BE"/>
    <w:rsid w:val="0069248A"/>
    <w:rsid w:val="00692E80"/>
    <w:rsid w:val="006937C7"/>
    <w:rsid w:val="00693916"/>
    <w:rsid w:val="006940A1"/>
    <w:rsid w:val="00695099"/>
    <w:rsid w:val="00697586"/>
    <w:rsid w:val="006A1815"/>
    <w:rsid w:val="006A2954"/>
    <w:rsid w:val="006A3069"/>
    <w:rsid w:val="006A320F"/>
    <w:rsid w:val="006A3259"/>
    <w:rsid w:val="006A4EE1"/>
    <w:rsid w:val="006A7662"/>
    <w:rsid w:val="006B003E"/>
    <w:rsid w:val="006B05DC"/>
    <w:rsid w:val="006B16C9"/>
    <w:rsid w:val="006B2588"/>
    <w:rsid w:val="006B25E2"/>
    <w:rsid w:val="006B369E"/>
    <w:rsid w:val="006B3808"/>
    <w:rsid w:val="006B4254"/>
    <w:rsid w:val="006B4830"/>
    <w:rsid w:val="006B5EB0"/>
    <w:rsid w:val="006B6365"/>
    <w:rsid w:val="006B6393"/>
    <w:rsid w:val="006B66B5"/>
    <w:rsid w:val="006B76D0"/>
    <w:rsid w:val="006B7E84"/>
    <w:rsid w:val="006C0313"/>
    <w:rsid w:val="006C060A"/>
    <w:rsid w:val="006C0881"/>
    <w:rsid w:val="006C09ED"/>
    <w:rsid w:val="006C17B9"/>
    <w:rsid w:val="006C193D"/>
    <w:rsid w:val="006C200E"/>
    <w:rsid w:val="006C2759"/>
    <w:rsid w:val="006C2968"/>
    <w:rsid w:val="006C2BEF"/>
    <w:rsid w:val="006C2C5C"/>
    <w:rsid w:val="006C2CA4"/>
    <w:rsid w:val="006C37B4"/>
    <w:rsid w:val="006C3B70"/>
    <w:rsid w:val="006C43A1"/>
    <w:rsid w:val="006C4BC1"/>
    <w:rsid w:val="006C5520"/>
    <w:rsid w:val="006C5919"/>
    <w:rsid w:val="006C59A3"/>
    <w:rsid w:val="006C7D7C"/>
    <w:rsid w:val="006D1DCC"/>
    <w:rsid w:val="006D23F7"/>
    <w:rsid w:val="006D2923"/>
    <w:rsid w:val="006D2A43"/>
    <w:rsid w:val="006D2C58"/>
    <w:rsid w:val="006D3188"/>
    <w:rsid w:val="006D36E0"/>
    <w:rsid w:val="006D3A8A"/>
    <w:rsid w:val="006D4257"/>
    <w:rsid w:val="006D43EB"/>
    <w:rsid w:val="006D4759"/>
    <w:rsid w:val="006D4F3E"/>
    <w:rsid w:val="006D592B"/>
    <w:rsid w:val="006D5CD7"/>
    <w:rsid w:val="006D5E4A"/>
    <w:rsid w:val="006D69AE"/>
    <w:rsid w:val="006D6DE5"/>
    <w:rsid w:val="006D72AC"/>
    <w:rsid w:val="006D7ECA"/>
    <w:rsid w:val="006E0163"/>
    <w:rsid w:val="006E0184"/>
    <w:rsid w:val="006E02E9"/>
    <w:rsid w:val="006E07D3"/>
    <w:rsid w:val="006E099A"/>
    <w:rsid w:val="006E1096"/>
    <w:rsid w:val="006E24EC"/>
    <w:rsid w:val="006E2DDA"/>
    <w:rsid w:val="006E3B06"/>
    <w:rsid w:val="006E4898"/>
    <w:rsid w:val="006E4A0B"/>
    <w:rsid w:val="006E4BCB"/>
    <w:rsid w:val="006E5476"/>
    <w:rsid w:val="006E5D95"/>
    <w:rsid w:val="006E65DD"/>
    <w:rsid w:val="006E6810"/>
    <w:rsid w:val="006E6F6E"/>
    <w:rsid w:val="006E72CA"/>
    <w:rsid w:val="006F10D2"/>
    <w:rsid w:val="006F1AD4"/>
    <w:rsid w:val="006F1D26"/>
    <w:rsid w:val="006F1D8A"/>
    <w:rsid w:val="006F38F4"/>
    <w:rsid w:val="006F5251"/>
    <w:rsid w:val="006F5261"/>
    <w:rsid w:val="006F609A"/>
    <w:rsid w:val="006F65AF"/>
    <w:rsid w:val="006F68BA"/>
    <w:rsid w:val="006F71E0"/>
    <w:rsid w:val="006F7C61"/>
    <w:rsid w:val="007001CF"/>
    <w:rsid w:val="007010B7"/>
    <w:rsid w:val="007020CC"/>
    <w:rsid w:val="0070230F"/>
    <w:rsid w:val="00703CA0"/>
    <w:rsid w:val="00703EC5"/>
    <w:rsid w:val="0070518D"/>
    <w:rsid w:val="007053CC"/>
    <w:rsid w:val="00705634"/>
    <w:rsid w:val="00705B02"/>
    <w:rsid w:val="007064DB"/>
    <w:rsid w:val="0070671D"/>
    <w:rsid w:val="007102CD"/>
    <w:rsid w:val="00710C47"/>
    <w:rsid w:val="007114BA"/>
    <w:rsid w:val="0071214A"/>
    <w:rsid w:val="007136C3"/>
    <w:rsid w:val="00714172"/>
    <w:rsid w:val="0071493D"/>
    <w:rsid w:val="00714A60"/>
    <w:rsid w:val="00714DE4"/>
    <w:rsid w:val="007157C8"/>
    <w:rsid w:val="00716155"/>
    <w:rsid w:val="00716F5B"/>
    <w:rsid w:val="007170ED"/>
    <w:rsid w:val="007177EF"/>
    <w:rsid w:val="0071786C"/>
    <w:rsid w:val="007178C6"/>
    <w:rsid w:val="007208D6"/>
    <w:rsid w:val="00720915"/>
    <w:rsid w:val="00720CDB"/>
    <w:rsid w:val="0072119E"/>
    <w:rsid w:val="00722773"/>
    <w:rsid w:val="0072395B"/>
    <w:rsid w:val="00723C4B"/>
    <w:rsid w:val="00725D85"/>
    <w:rsid w:val="00727E7F"/>
    <w:rsid w:val="0073022A"/>
    <w:rsid w:val="007302C8"/>
    <w:rsid w:val="00730CAB"/>
    <w:rsid w:val="00730E15"/>
    <w:rsid w:val="00731D87"/>
    <w:rsid w:val="007322D9"/>
    <w:rsid w:val="007326DE"/>
    <w:rsid w:val="0073298A"/>
    <w:rsid w:val="00732D74"/>
    <w:rsid w:val="00732DA1"/>
    <w:rsid w:val="00732EB5"/>
    <w:rsid w:val="0073341D"/>
    <w:rsid w:val="00733905"/>
    <w:rsid w:val="0073421F"/>
    <w:rsid w:val="0073431E"/>
    <w:rsid w:val="00734BE9"/>
    <w:rsid w:val="0073765E"/>
    <w:rsid w:val="00737F0C"/>
    <w:rsid w:val="0074046E"/>
    <w:rsid w:val="0074055F"/>
    <w:rsid w:val="007409F2"/>
    <w:rsid w:val="00740D9D"/>
    <w:rsid w:val="00742042"/>
    <w:rsid w:val="00743FE8"/>
    <w:rsid w:val="00744B04"/>
    <w:rsid w:val="00745040"/>
    <w:rsid w:val="00746104"/>
    <w:rsid w:val="00747348"/>
    <w:rsid w:val="007475DA"/>
    <w:rsid w:val="00747859"/>
    <w:rsid w:val="00747FDF"/>
    <w:rsid w:val="00750588"/>
    <w:rsid w:val="00750C8E"/>
    <w:rsid w:val="0075120D"/>
    <w:rsid w:val="00754127"/>
    <w:rsid w:val="00754972"/>
    <w:rsid w:val="00755DBF"/>
    <w:rsid w:val="00756943"/>
    <w:rsid w:val="0075771F"/>
    <w:rsid w:val="00757E30"/>
    <w:rsid w:val="00757FBC"/>
    <w:rsid w:val="00760216"/>
    <w:rsid w:val="00760528"/>
    <w:rsid w:val="007625C6"/>
    <w:rsid w:val="00762D8E"/>
    <w:rsid w:val="00763744"/>
    <w:rsid w:val="00764BD3"/>
    <w:rsid w:val="00765907"/>
    <w:rsid w:val="00765912"/>
    <w:rsid w:val="00765D44"/>
    <w:rsid w:val="00766803"/>
    <w:rsid w:val="007672A0"/>
    <w:rsid w:val="0077031D"/>
    <w:rsid w:val="00771036"/>
    <w:rsid w:val="00772F93"/>
    <w:rsid w:val="00773349"/>
    <w:rsid w:val="0077436C"/>
    <w:rsid w:val="00774BC0"/>
    <w:rsid w:val="00775422"/>
    <w:rsid w:val="007754C2"/>
    <w:rsid w:val="00775829"/>
    <w:rsid w:val="00775E49"/>
    <w:rsid w:val="00776A36"/>
    <w:rsid w:val="007772B1"/>
    <w:rsid w:val="00777FCC"/>
    <w:rsid w:val="00780DA2"/>
    <w:rsid w:val="0078140C"/>
    <w:rsid w:val="007814F9"/>
    <w:rsid w:val="00781717"/>
    <w:rsid w:val="007818B9"/>
    <w:rsid w:val="007822BB"/>
    <w:rsid w:val="0078249B"/>
    <w:rsid w:val="00782BA3"/>
    <w:rsid w:val="007833ED"/>
    <w:rsid w:val="007835C0"/>
    <w:rsid w:val="00784F0E"/>
    <w:rsid w:val="00785949"/>
    <w:rsid w:val="00786442"/>
    <w:rsid w:val="007866CD"/>
    <w:rsid w:val="0078702B"/>
    <w:rsid w:val="00787EE7"/>
    <w:rsid w:val="00790564"/>
    <w:rsid w:val="00791D8F"/>
    <w:rsid w:val="007928D6"/>
    <w:rsid w:val="007931E7"/>
    <w:rsid w:val="0079334C"/>
    <w:rsid w:val="007936A2"/>
    <w:rsid w:val="0079452C"/>
    <w:rsid w:val="00794D24"/>
    <w:rsid w:val="007950A4"/>
    <w:rsid w:val="0079529A"/>
    <w:rsid w:val="007952FC"/>
    <w:rsid w:val="00796493"/>
    <w:rsid w:val="007967B5"/>
    <w:rsid w:val="00796A71"/>
    <w:rsid w:val="00796F05"/>
    <w:rsid w:val="007977C9"/>
    <w:rsid w:val="007A05B0"/>
    <w:rsid w:val="007A0A06"/>
    <w:rsid w:val="007A14EB"/>
    <w:rsid w:val="007A1592"/>
    <w:rsid w:val="007A1687"/>
    <w:rsid w:val="007A19B0"/>
    <w:rsid w:val="007A1A0A"/>
    <w:rsid w:val="007A1E5E"/>
    <w:rsid w:val="007A23DA"/>
    <w:rsid w:val="007A366E"/>
    <w:rsid w:val="007A3879"/>
    <w:rsid w:val="007A3CDA"/>
    <w:rsid w:val="007A5525"/>
    <w:rsid w:val="007A5813"/>
    <w:rsid w:val="007A58DC"/>
    <w:rsid w:val="007A647E"/>
    <w:rsid w:val="007A6488"/>
    <w:rsid w:val="007A6E02"/>
    <w:rsid w:val="007A7FBF"/>
    <w:rsid w:val="007B03F4"/>
    <w:rsid w:val="007B082B"/>
    <w:rsid w:val="007B0E33"/>
    <w:rsid w:val="007B13B8"/>
    <w:rsid w:val="007B16DC"/>
    <w:rsid w:val="007B1F16"/>
    <w:rsid w:val="007B2506"/>
    <w:rsid w:val="007B2B0D"/>
    <w:rsid w:val="007B2E11"/>
    <w:rsid w:val="007B513C"/>
    <w:rsid w:val="007B523A"/>
    <w:rsid w:val="007B5691"/>
    <w:rsid w:val="007B5E9D"/>
    <w:rsid w:val="007B7329"/>
    <w:rsid w:val="007B757F"/>
    <w:rsid w:val="007B7713"/>
    <w:rsid w:val="007C0400"/>
    <w:rsid w:val="007C120A"/>
    <w:rsid w:val="007C247C"/>
    <w:rsid w:val="007C27B1"/>
    <w:rsid w:val="007C29D2"/>
    <w:rsid w:val="007C3BEB"/>
    <w:rsid w:val="007C41B2"/>
    <w:rsid w:val="007C4957"/>
    <w:rsid w:val="007C4D23"/>
    <w:rsid w:val="007C62E7"/>
    <w:rsid w:val="007C6DB8"/>
    <w:rsid w:val="007C7F37"/>
    <w:rsid w:val="007D195E"/>
    <w:rsid w:val="007D288D"/>
    <w:rsid w:val="007D2A30"/>
    <w:rsid w:val="007D2A5A"/>
    <w:rsid w:val="007D2CE2"/>
    <w:rsid w:val="007D2D1E"/>
    <w:rsid w:val="007D3505"/>
    <w:rsid w:val="007D3A5C"/>
    <w:rsid w:val="007D4C1E"/>
    <w:rsid w:val="007D4D94"/>
    <w:rsid w:val="007D4E7F"/>
    <w:rsid w:val="007D4ECE"/>
    <w:rsid w:val="007D57F0"/>
    <w:rsid w:val="007D5BEA"/>
    <w:rsid w:val="007D6EED"/>
    <w:rsid w:val="007D72D0"/>
    <w:rsid w:val="007D7CFA"/>
    <w:rsid w:val="007E049E"/>
    <w:rsid w:val="007E0684"/>
    <w:rsid w:val="007E1149"/>
    <w:rsid w:val="007E36CD"/>
    <w:rsid w:val="007E36F8"/>
    <w:rsid w:val="007E38A4"/>
    <w:rsid w:val="007E39CC"/>
    <w:rsid w:val="007E3E90"/>
    <w:rsid w:val="007E474F"/>
    <w:rsid w:val="007E51D5"/>
    <w:rsid w:val="007E7062"/>
    <w:rsid w:val="007E713A"/>
    <w:rsid w:val="007E76A0"/>
    <w:rsid w:val="007E76B2"/>
    <w:rsid w:val="007F0301"/>
    <w:rsid w:val="007F0CC1"/>
    <w:rsid w:val="007F2D87"/>
    <w:rsid w:val="007F33B8"/>
    <w:rsid w:val="007F357C"/>
    <w:rsid w:val="007F3C84"/>
    <w:rsid w:val="007F6892"/>
    <w:rsid w:val="007F751F"/>
    <w:rsid w:val="00801318"/>
    <w:rsid w:val="00801FA0"/>
    <w:rsid w:val="00802108"/>
    <w:rsid w:val="00802791"/>
    <w:rsid w:val="0080337B"/>
    <w:rsid w:val="00803CB4"/>
    <w:rsid w:val="0080513E"/>
    <w:rsid w:val="00805787"/>
    <w:rsid w:val="008074B7"/>
    <w:rsid w:val="00807C06"/>
    <w:rsid w:val="00807E4C"/>
    <w:rsid w:val="00810721"/>
    <w:rsid w:val="00812CFF"/>
    <w:rsid w:val="00814129"/>
    <w:rsid w:val="00814522"/>
    <w:rsid w:val="00815172"/>
    <w:rsid w:val="0081579D"/>
    <w:rsid w:val="0081600D"/>
    <w:rsid w:val="00816836"/>
    <w:rsid w:val="00816847"/>
    <w:rsid w:val="008175F4"/>
    <w:rsid w:val="00817B4B"/>
    <w:rsid w:val="00820425"/>
    <w:rsid w:val="00821AF3"/>
    <w:rsid w:val="008222AD"/>
    <w:rsid w:val="00822608"/>
    <w:rsid w:val="00822683"/>
    <w:rsid w:val="00822697"/>
    <w:rsid w:val="00823550"/>
    <w:rsid w:val="0082473A"/>
    <w:rsid w:val="0082781C"/>
    <w:rsid w:val="008302C6"/>
    <w:rsid w:val="008310AE"/>
    <w:rsid w:val="00831ED4"/>
    <w:rsid w:val="0083236C"/>
    <w:rsid w:val="008325B5"/>
    <w:rsid w:val="00833181"/>
    <w:rsid w:val="00833B87"/>
    <w:rsid w:val="00833D9F"/>
    <w:rsid w:val="008347AD"/>
    <w:rsid w:val="008349F7"/>
    <w:rsid w:val="00834D54"/>
    <w:rsid w:val="00835EEB"/>
    <w:rsid w:val="008363A8"/>
    <w:rsid w:val="008364BB"/>
    <w:rsid w:val="00836873"/>
    <w:rsid w:val="00837CF5"/>
    <w:rsid w:val="0084084B"/>
    <w:rsid w:val="0084148C"/>
    <w:rsid w:val="00841BCE"/>
    <w:rsid w:val="00843ECB"/>
    <w:rsid w:val="00843EDE"/>
    <w:rsid w:val="00845377"/>
    <w:rsid w:val="0084594C"/>
    <w:rsid w:val="0084628B"/>
    <w:rsid w:val="008466C1"/>
    <w:rsid w:val="008470BB"/>
    <w:rsid w:val="00847719"/>
    <w:rsid w:val="00852149"/>
    <w:rsid w:val="008537A8"/>
    <w:rsid w:val="00853A4C"/>
    <w:rsid w:val="00854230"/>
    <w:rsid w:val="0085484C"/>
    <w:rsid w:val="00854915"/>
    <w:rsid w:val="00854981"/>
    <w:rsid w:val="00854E96"/>
    <w:rsid w:val="00855CE6"/>
    <w:rsid w:val="00856982"/>
    <w:rsid w:val="00860325"/>
    <w:rsid w:val="00860821"/>
    <w:rsid w:val="00860DFC"/>
    <w:rsid w:val="00860E69"/>
    <w:rsid w:val="00861000"/>
    <w:rsid w:val="00861506"/>
    <w:rsid w:val="00865C3C"/>
    <w:rsid w:val="00865DF5"/>
    <w:rsid w:val="0086639A"/>
    <w:rsid w:val="008671A5"/>
    <w:rsid w:val="0086749C"/>
    <w:rsid w:val="00867596"/>
    <w:rsid w:val="00867AEA"/>
    <w:rsid w:val="00867E3C"/>
    <w:rsid w:val="00870307"/>
    <w:rsid w:val="0087178B"/>
    <w:rsid w:val="00872AC8"/>
    <w:rsid w:val="00873504"/>
    <w:rsid w:val="00873C5B"/>
    <w:rsid w:val="00873FF1"/>
    <w:rsid w:val="0087532A"/>
    <w:rsid w:val="00875440"/>
    <w:rsid w:val="00876382"/>
    <w:rsid w:val="00876446"/>
    <w:rsid w:val="008767D1"/>
    <w:rsid w:val="00877814"/>
    <w:rsid w:val="008817FD"/>
    <w:rsid w:val="008823B5"/>
    <w:rsid w:val="008826D7"/>
    <w:rsid w:val="00883726"/>
    <w:rsid w:val="00883E9E"/>
    <w:rsid w:val="008875EC"/>
    <w:rsid w:val="0088792D"/>
    <w:rsid w:val="00890EF6"/>
    <w:rsid w:val="008916EA"/>
    <w:rsid w:val="008918CC"/>
    <w:rsid w:val="008919B6"/>
    <w:rsid w:val="00893346"/>
    <w:rsid w:val="00894485"/>
    <w:rsid w:val="00894D39"/>
    <w:rsid w:val="00895221"/>
    <w:rsid w:val="00895381"/>
    <w:rsid w:val="00895880"/>
    <w:rsid w:val="00895E73"/>
    <w:rsid w:val="008962EF"/>
    <w:rsid w:val="00896667"/>
    <w:rsid w:val="008975AD"/>
    <w:rsid w:val="00897E61"/>
    <w:rsid w:val="008A0C8C"/>
    <w:rsid w:val="008A1529"/>
    <w:rsid w:val="008A1CBD"/>
    <w:rsid w:val="008A2595"/>
    <w:rsid w:val="008A2AF7"/>
    <w:rsid w:val="008A2B3C"/>
    <w:rsid w:val="008A2DCD"/>
    <w:rsid w:val="008A39F9"/>
    <w:rsid w:val="008A47E0"/>
    <w:rsid w:val="008A5650"/>
    <w:rsid w:val="008A5BA5"/>
    <w:rsid w:val="008A64C7"/>
    <w:rsid w:val="008A6B7F"/>
    <w:rsid w:val="008A6C15"/>
    <w:rsid w:val="008A73EA"/>
    <w:rsid w:val="008A7506"/>
    <w:rsid w:val="008A754B"/>
    <w:rsid w:val="008A75A8"/>
    <w:rsid w:val="008A7E22"/>
    <w:rsid w:val="008B0469"/>
    <w:rsid w:val="008B1124"/>
    <w:rsid w:val="008B15BC"/>
    <w:rsid w:val="008B2EAA"/>
    <w:rsid w:val="008B3FB0"/>
    <w:rsid w:val="008B438F"/>
    <w:rsid w:val="008B4C58"/>
    <w:rsid w:val="008B5242"/>
    <w:rsid w:val="008B61FC"/>
    <w:rsid w:val="008B6260"/>
    <w:rsid w:val="008B6321"/>
    <w:rsid w:val="008B6CF7"/>
    <w:rsid w:val="008B6EF5"/>
    <w:rsid w:val="008B70E8"/>
    <w:rsid w:val="008B72A8"/>
    <w:rsid w:val="008B7C1E"/>
    <w:rsid w:val="008C0A57"/>
    <w:rsid w:val="008C14B9"/>
    <w:rsid w:val="008C16CD"/>
    <w:rsid w:val="008C20E7"/>
    <w:rsid w:val="008C2217"/>
    <w:rsid w:val="008C25E6"/>
    <w:rsid w:val="008C2751"/>
    <w:rsid w:val="008C2841"/>
    <w:rsid w:val="008C2BAD"/>
    <w:rsid w:val="008C2C62"/>
    <w:rsid w:val="008C2EC5"/>
    <w:rsid w:val="008C30EE"/>
    <w:rsid w:val="008C3520"/>
    <w:rsid w:val="008C443D"/>
    <w:rsid w:val="008C4BC6"/>
    <w:rsid w:val="008C4DE9"/>
    <w:rsid w:val="008C5D27"/>
    <w:rsid w:val="008C5E51"/>
    <w:rsid w:val="008C5F81"/>
    <w:rsid w:val="008C6F44"/>
    <w:rsid w:val="008C7CA8"/>
    <w:rsid w:val="008D00D9"/>
    <w:rsid w:val="008D0A06"/>
    <w:rsid w:val="008D0A53"/>
    <w:rsid w:val="008D0FC3"/>
    <w:rsid w:val="008D1363"/>
    <w:rsid w:val="008D158F"/>
    <w:rsid w:val="008D18B9"/>
    <w:rsid w:val="008D219C"/>
    <w:rsid w:val="008D2679"/>
    <w:rsid w:val="008D2801"/>
    <w:rsid w:val="008D364E"/>
    <w:rsid w:val="008D419C"/>
    <w:rsid w:val="008D4A62"/>
    <w:rsid w:val="008D4DFB"/>
    <w:rsid w:val="008D60F2"/>
    <w:rsid w:val="008D66F6"/>
    <w:rsid w:val="008D6951"/>
    <w:rsid w:val="008D79E0"/>
    <w:rsid w:val="008D7FD2"/>
    <w:rsid w:val="008E0702"/>
    <w:rsid w:val="008E074E"/>
    <w:rsid w:val="008E07EE"/>
    <w:rsid w:val="008E07F4"/>
    <w:rsid w:val="008E1B5A"/>
    <w:rsid w:val="008E209C"/>
    <w:rsid w:val="008E22F7"/>
    <w:rsid w:val="008E2417"/>
    <w:rsid w:val="008E3713"/>
    <w:rsid w:val="008E3830"/>
    <w:rsid w:val="008E3F20"/>
    <w:rsid w:val="008E4FEE"/>
    <w:rsid w:val="008E53C0"/>
    <w:rsid w:val="008E5BD6"/>
    <w:rsid w:val="008E6236"/>
    <w:rsid w:val="008E6489"/>
    <w:rsid w:val="008E6BDF"/>
    <w:rsid w:val="008E6E58"/>
    <w:rsid w:val="008E7B6F"/>
    <w:rsid w:val="008F20F6"/>
    <w:rsid w:val="008F25C8"/>
    <w:rsid w:val="008F25C9"/>
    <w:rsid w:val="008F2F7C"/>
    <w:rsid w:val="008F48AA"/>
    <w:rsid w:val="008F5443"/>
    <w:rsid w:val="008F552D"/>
    <w:rsid w:val="008F554C"/>
    <w:rsid w:val="008F5727"/>
    <w:rsid w:val="008F6A81"/>
    <w:rsid w:val="008F6B83"/>
    <w:rsid w:val="008F6CB4"/>
    <w:rsid w:val="008F75A5"/>
    <w:rsid w:val="00900521"/>
    <w:rsid w:val="00901121"/>
    <w:rsid w:val="0090168C"/>
    <w:rsid w:val="00902AFD"/>
    <w:rsid w:val="00903D79"/>
    <w:rsid w:val="0090400A"/>
    <w:rsid w:val="00906472"/>
    <w:rsid w:val="00906C3E"/>
    <w:rsid w:val="0090773E"/>
    <w:rsid w:val="009078EE"/>
    <w:rsid w:val="00910200"/>
    <w:rsid w:val="00910A1C"/>
    <w:rsid w:val="009116DB"/>
    <w:rsid w:val="009123DF"/>
    <w:rsid w:val="00913FEE"/>
    <w:rsid w:val="009146FF"/>
    <w:rsid w:val="0091641D"/>
    <w:rsid w:val="00916549"/>
    <w:rsid w:val="00916B64"/>
    <w:rsid w:val="009170EC"/>
    <w:rsid w:val="0091749D"/>
    <w:rsid w:val="00917D47"/>
    <w:rsid w:val="009204A6"/>
    <w:rsid w:val="00920A1D"/>
    <w:rsid w:val="00920EFD"/>
    <w:rsid w:val="00921614"/>
    <w:rsid w:val="00922773"/>
    <w:rsid w:val="00922884"/>
    <w:rsid w:val="00922AA4"/>
    <w:rsid w:val="00922DF1"/>
    <w:rsid w:val="0092329C"/>
    <w:rsid w:val="0092378B"/>
    <w:rsid w:val="009243FC"/>
    <w:rsid w:val="00924C3D"/>
    <w:rsid w:val="00924E3C"/>
    <w:rsid w:val="009255CA"/>
    <w:rsid w:val="0092565E"/>
    <w:rsid w:val="009258AE"/>
    <w:rsid w:val="009262DF"/>
    <w:rsid w:val="00926AF2"/>
    <w:rsid w:val="00926E8B"/>
    <w:rsid w:val="00927E33"/>
    <w:rsid w:val="00930104"/>
    <w:rsid w:val="00930C9C"/>
    <w:rsid w:val="00930E48"/>
    <w:rsid w:val="00931732"/>
    <w:rsid w:val="00931BFF"/>
    <w:rsid w:val="00931F16"/>
    <w:rsid w:val="0093236D"/>
    <w:rsid w:val="0093377B"/>
    <w:rsid w:val="00933BFD"/>
    <w:rsid w:val="009345E4"/>
    <w:rsid w:val="009352D7"/>
    <w:rsid w:val="009364E5"/>
    <w:rsid w:val="00936576"/>
    <w:rsid w:val="009379A3"/>
    <w:rsid w:val="00937FD3"/>
    <w:rsid w:val="0094169C"/>
    <w:rsid w:val="00941D4B"/>
    <w:rsid w:val="009434B8"/>
    <w:rsid w:val="00943853"/>
    <w:rsid w:val="00943DF5"/>
    <w:rsid w:val="00944A0E"/>
    <w:rsid w:val="00944E81"/>
    <w:rsid w:val="009465DC"/>
    <w:rsid w:val="00946819"/>
    <w:rsid w:val="009473E4"/>
    <w:rsid w:val="009474A2"/>
    <w:rsid w:val="00950733"/>
    <w:rsid w:val="00950BF6"/>
    <w:rsid w:val="00951E29"/>
    <w:rsid w:val="009522B9"/>
    <w:rsid w:val="0095294A"/>
    <w:rsid w:val="00957C84"/>
    <w:rsid w:val="00960041"/>
    <w:rsid w:val="00961A86"/>
    <w:rsid w:val="00962E00"/>
    <w:rsid w:val="00963657"/>
    <w:rsid w:val="00963DE7"/>
    <w:rsid w:val="0096419A"/>
    <w:rsid w:val="00964C9A"/>
    <w:rsid w:val="0096513E"/>
    <w:rsid w:val="00965C27"/>
    <w:rsid w:val="00965D2A"/>
    <w:rsid w:val="00966C1E"/>
    <w:rsid w:val="00967B5E"/>
    <w:rsid w:val="00967D87"/>
    <w:rsid w:val="00970BA8"/>
    <w:rsid w:val="00970CE8"/>
    <w:rsid w:val="00970DC4"/>
    <w:rsid w:val="00970E27"/>
    <w:rsid w:val="00973E55"/>
    <w:rsid w:val="00976295"/>
    <w:rsid w:val="009775AB"/>
    <w:rsid w:val="00980A57"/>
    <w:rsid w:val="00980D15"/>
    <w:rsid w:val="00980DFB"/>
    <w:rsid w:val="00981631"/>
    <w:rsid w:val="0098185A"/>
    <w:rsid w:val="00981E16"/>
    <w:rsid w:val="00982AB8"/>
    <w:rsid w:val="00982AEC"/>
    <w:rsid w:val="00982B8D"/>
    <w:rsid w:val="00982D69"/>
    <w:rsid w:val="00983090"/>
    <w:rsid w:val="00984005"/>
    <w:rsid w:val="009842F4"/>
    <w:rsid w:val="009848CC"/>
    <w:rsid w:val="00984CAF"/>
    <w:rsid w:val="00984CDE"/>
    <w:rsid w:val="009854C0"/>
    <w:rsid w:val="00985574"/>
    <w:rsid w:val="00985FCA"/>
    <w:rsid w:val="00987436"/>
    <w:rsid w:val="00987EC5"/>
    <w:rsid w:val="009900C9"/>
    <w:rsid w:val="009901C4"/>
    <w:rsid w:val="0099024B"/>
    <w:rsid w:val="00990D48"/>
    <w:rsid w:val="009910C1"/>
    <w:rsid w:val="00991BD8"/>
    <w:rsid w:val="00992C39"/>
    <w:rsid w:val="00993942"/>
    <w:rsid w:val="00993CC8"/>
    <w:rsid w:val="00994914"/>
    <w:rsid w:val="00994B24"/>
    <w:rsid w:val="00994F64"/>
    <w:rsid w:val="00995E39"/>
    <w:rsid w:val="00996259"/>
    <w:rsid w:val="00996612"/>
    <w:rsid w:val="00996BA6"/>
    <w:rsid w:val="00997C40"/>
    <w:rsid w:val="009A04A8"/>
    <w:rsid w:val="009A0BDC"/>
    <w:rsid w:val="009A0C33"/>
    <w:rsid w:val="009A1655"/>
    <w:rsid w:val="009A24D7"/>
    <w:rsid w:val="009A309E"/>
    <w:rsid w:val="009A3496"/>
    <w:rsid w:val="009A3AEF"/>
    <w:rsid w:val="009A44A3"/>
    <w:rsid w:val="009A47C4"/>
    <w:rsid w:val="009A48A9"/>
    <w:rsid w:val="009A5046"/>
    <w:rsid w:val="009A5647"/>
    <w:rsid w:val="009A5800"/>
    <w:rsid w:val="009A5CC6"/>
    <w:rsid w:val="009A7605"/>
    <w:rsid w:val="009B0D75"/>
    <w:rsid w:val="009B1EA4"/>
    <w:rsid w:val="009B2E63"/>
    <w:rsid w:val="009B3C4E"/>
    <w:rsid w:val="009B3E65"/>
    <w:rsid w:val="009B40AC"/>
    <w:rsid w:val="009B5297"/>
    <w:rsid w:val="009B6401"/>
    <w:rsid w:val="009B7229"/>
    <w:rsid w:val="009B7B25"/>
    <w:rsid w:val="009C0CF6"/>
    <w:rsid w:val="009C16B9"/>
    <w:rsid w:val="009C2B60"/>
    <w:rsid w:val="009C4521"/>
    <w:rsid w:val="009C47FB"/>
    <w:rsid w:val="009C4B6C"/>
    <w:rsid w:val="009C6A51"/>
    <w:rsid w:val="009C7474"/>
    <w:rsid w:val="009C764A"/>
    <w:rsid w:val="009C7870"/>
    <w:rsid w:val="009D0521"/>
    <w:rsid w:val="009D0564"/>
    <w:rsid w:val="009D1039"/>
    <w:rsid w:val="009D1621"/>
    <w:rsid w:val="009D1DE3"/>
    <w:rsid w:val="009D1FAF"/>
    <w:rsid w:val="009D2293"/>
    <w:rsid w:val="009D2469"/>
    <w:rsid w:val="009D3150"/>
    <w:rsid w:val="009D3E2A"/>
    <w:rsid w:val="009D4001"/>
    <w:rsid w:val="009D4076"/>
    <w:rsid w:val="009D44FB"/>
    <w:rsid w:val="009D49C4"/>
    <w:rsid w:val="009D6D44"/>
    <w:rsid w:val="009D7E5F"/>
    <w:rsid w:val="009E0DA0"/>
    <w:rsid w:val="009E0EA4"/>
    <w:rsid w:val="009E0F36"/>
    <w:rsid w:val="009E15B2"/>
    <w:rsid w:val="009E32A3"/>
    <w:rsid w:val="009E3387"/>
    <w:rsid w:val="009E40EE"/>
    <w:rsid w:val="009E5FF5"/>
    <w:rsid w:val="009E71B8"/>
    <w:rsid w:val="009E7306"/>
    <w:rsid w:val="009E7581"/>
    <w:rsid w:val="009F0209"/>
    <w:rsid w:val="009F0625"/>
    <w:rsid w:val="009F0BC1"/>
    <w:rsid w:val="009F1F4A"/>
    <w:rsid w:val="009F2694"/>
    <w:rsid w:val="009F27B9"/>
    <w:rsid w:val="009F2D3B"/>
    <w:rsid w:val="009F30C1"/>
    <w:rsid w:val="009F33E7"/>
    <w:rsid w:val="009F3D05"/>
    <w:rsid w:val="009F6575"/>
    <w:rsid w:val="009F6BE3"/>
    <w:rsid w:val="009F6F1B"/>
    <w:rsid w:val="00A01653"/>
    <w:rsid w:val="00A018A2"/>
    <w:rsid w:val="00A026FE"/>
    <w:rsid w:val="00A034B4"/>
    <w:rsid w:val="00A04D0C"/>
    <w:rsid w:val="00A0533E"/>
    <w:rsid w:val="00A05F5B"/>
    <w:rsid w:val="00A06655"/>
    <w:rsid w:val="00A06D8B"/>
    <w:rsid w:val="00A06EED"/>
    <w:rsid w:val="00A07639"/>
    <w:rsid w:val="00A079A7"/>
    <w:rsid w:val="00A07B7B"/>
    <w:rsid w:val="00A10843"/>
    <w:rsid w:val="00A12449"/>
    <w:rsid w:val="00A124C8"/>
    <w:rsid w:val="00A13848"/>
    <w:rsid w:val="00A147EA"/>
    <w:rsid w:val="00A14FA4"/>
    <w:rsid w:val="00A1536F"/>
    <w:rsid w:val="00A15DB2"/>
    <w:rsid w:val="00A15FA7"/>
    <w:rsid w:val="00A169CD"/>
    <w:rsid w:val="00A16F9C"/>
    <w:rsid w:val="00A178AD"/>
    <w:rsid w:val="00A17C2E"/>
    <w:rsid w:val="00A201F2"/>
    <w:rsid w:val="00A22403"/>
    <w:rsid w:val="00A22945"/>
    <w:rsid w:val="00A22D7E"/>
    <w:rsid w:val="00A22FC2"/>
    <w:rsid w:val="00A2384D"/>
    <w:rsid w:val="00A239A3"/>
    <w:rsid w:val="00A247D6"/>
    <w:rsid w:val="00A24D6F"/>
    <w:rsid w:val="00A24EF8"/>
    <w:rsid w:val="00A255B1"/>
    <w:rsid w:val="00A2587E"/>
    <w:rsid w:val="00A2600B"/>
    <w:rsid w:val="00A26863"/>
    <w:rsid w:val="00A26D36"/>
    <w:rsid w:val="00A26E7A"/>
    <w:rsid w:val="00A27C2B"/>
    <w:rsid w:val="00A3041B"/>
    <w:rsid w:val="00A30425"/>
    <w:rsid w:val="00A30C15"/>
    <w:rsid w:val="00A30FD9"/>
    <w:rsid w:val="00A31672"/>
    <w:rsid w:val="00A32276"/>
    <w:rsid w:val="00A344CD"/>
    <w:rsid w:val="00A3559D"/>
    <w:rsid w:val="00A35C77"/>
    <w:rsid w:val="00A35F6D"/>
    <w:rsid w:val="00A36678"/>
    <w:rsid w:val="00A367D9"/>
    <w:rsid w:val="00A378AE"/>
    <w:rsid w:val="00A3795F"/>
    <w:rsid w:val="00A408F6"/>
    <w:rsid w:val="00A40B61"/>
    <w:rsid w:val="00A40EE6"/>
    <w:rsid w:val="00A423F6"/>
    <w:rsid w:val="00A42E64"/>
    <w:rsid w:val="00A4356E"/>
    <w:rsid w:val="00A4383E"/>
    <w:rsid w:val="00A43C98"/>
    <w:rsid w:val="00A43E74"/>
    <w:rsid w:val="00A43EB6"/>
    <w:rsid w:val="00A45B19"/>
    <w:rsid w:val="00A45D39"/>
    <w:rsid w:val="00A4609D"/>
    <w:rsid w:val="00A46453"/>
    <w:rsid w:val="00A47436"/>
    <w:rsid w:val="00A47DAB"/>
    <w:rsid w:val="00A47F5E"/>
    <w:rsid w:val="00A5059E"/>
    <w:rsid w:val="00A509CF"/>
    <w:rsid w:val="00A50AB8"/>
    <w:rsid w:val="00A50B48"/>
    <w:rsid w:val="00A50CBE"/>
    <w:rsid w:val="00A511EE"/>
    <w:rsid w:val="00A5159E"/>
    <w:rsid w:val="00A5271A"/>
    <w:rsid w:val="00A52C02"/>
    <w:rsid w:val="00A5548E"/>
    <w:rsid w:val="00A5557E"/>
    <w:rsid w:val="00A555D6"/>
    <w:rsid w:val="00A556A0"/>
    <w:rsid w:val="00A559B2"/>
    <w:rsid w:val="00A565DD"/>
    <w:rsid w:val="00A567BF"/>
    <w:rsid w:val="00A5725B"/>
    <w:rsid w:val="00A5727A"/>
    <w:rsid w:val="00A576B5"/>
    <w:rsid w:val="00A57753"/>
    <w:rsid w:val="00A57FAD"/>
    <w:rsid w:val="00A57FC4"/>
    <w:rsid w:val="00A60152"/>
    <w:rsid w:val="00A603EA"/>
    <w:rsid w:val="00A6092D"/>
    <w:rsid w:val="00A609D9"/>
    <w:rsid w:val="00A61931"/>
    <w:rsid w:val="00A62AA8"/>
    <w:rsid w:val="00A6340F"/>
    <w:rsid w:val="00A64556"/>
    <w:rsid w:val="00A64882"/>
    <w:rsid w:val="00A66071"/>
    <w:rsid w:val="00A676A2"/>
    <w:rsid w:val="00A6772F"/>
    <w:rsid w:val="00A6788F"/>
    <w:rsid w:val="00A70C2E"/>
    <w:rsid w:val="00A70CC7"/>
    <w:rsid w:val="00A71269"/>
    <w:rsid w:val="00A71783"/>
    <w:rsid w:val="00A71B25"/>
    <w:rsid w:val="00A7254B"/>
    <w:rsid w:val="00A726DC"/>
    <w:rsid w:val="00A745C3"/>
    <w:rsid w:val="00A7529E"/>
    <w:rsid w:val="00A75721"/>
    <w:rsid w:val="00A7633A"/>
    <w:rsid w:val="00A76638"/>
    <w:rsid w:val="00A77A5B"/>
    <w:rsid w:val="00A81633"/>
    <w:rsid w:val="00A81AE6"/>
    <w:rsid w:val="00A826C8"/>
    <w:rsid w:val="00A82C8C"/>
    <w:rsid w:val="00A835A7"/>
    <w:rsid w:val="00A846D6"/>
    <w:rsid w:val="00A848A3"/>
    <w:rsid w:val="00A850DC"/>
    <w:rsid w:val="00A85112"/>
    <w:rsid w:val="00A85483"/>
    <w:rsid w:val="00A8550A"/>
    <w:rsid w:val="00A856B2"/>
    <w:rsid w:val="00A867C3"/>
    <w:rsid w:val="00A86A89"/>
    <w:rsid w:val="00A86F04"/>
    <w:rsid w:val="00A87545"/>
    <w:rsid w:val="00A90290"/>
    <w:rsid w:val="00A90407"/>
    <w:rsid w:val="00A90D26"/>
    <w:rsid w:val="00A90F95"/>
    <w:rsid w:val="00A92538"/>
    <w:rsid w:val="00A92944"/>
    <w:rsid w:val="00A92A29"/>
    <w:rsid w:val="00A94468"/>
    <w:rsid w:val="00A94C78"/>
    <w:rsid w:val="00A94E30"/>
    <w:rsid w:val="00A9636F"/>
    <w:rsid w:val="00A96615"/>
    <w:rsid w:val="00A9718D"/>
    <w:rsid w:val="00A9729C"/>
    <w:rsid w:val="00A978AB"/>
    <w:rsid w:val="00AA096F"/>
    <w:rsid w:val="00AA1928"/>
    <w:rsid w:val="00AA1E26"/>
    <w:rsid w:val="00AA1F6E"/>
    <w:rsid w:val="00AA329E"/>
    <w:rsid w:val="00AA4038"/>
    <w:rsid w:val="00AA4293"/>
    <w:rsid w:val="00AA4530"/>
    <w:rsid w:val="00AA573B"/>
    <w:rsid w:val="00AA6C4D"/>
    <w:rsid w:val="00AA7815"/>
    <w:rsid w:val="00AA7ED0"/>
    <w:rsid w:val="00AB00D2"/>
    <w:rsid w:val="00AB06F0"/>
    <w:rsid w:val="00AB1854"/>
    <w:rsid w:val="00AB202F"/>
    <w:rsid w:val="00AB2284"/>
    <w:rsid w:val="00AB22AF"/>
    <w:rsid w:val="00AB2349"/>
    <w:rsid w:val="00AB24DB"/>
    <w:rsid w:val="00AB2B0B"/>
    <w:rsid w:val="00AB2E16"/>
    <w:rsid w:val="00AB34ED"/>
    <w:rsid w:val="00AB398E"/>
    <w:rsid w:val="00AB402B"/>
    <w:rsid w:val="00AB4069"/>
    <w:rsid w:val="00AB42D6"/>
    <w:rsid w:val="00AB5043"/>
    <w:rsid w:val="00AB58DA"/>
    <w:rsid w:val="00AB5975"/>
    <w:rsid w:val="00AB785E"/>
    <w:rsid w:val="00AB7880"/>
    <w:rsid w:val="00AC06E2"/>
    <w:rsid w:val="00AC0996"/>
    <w:rsid w:val="00AC2CCE"/>
    <w:rsid w:val="00AC5506"/>
    <w:rsid w:val="00AC5789"/>
    <w:rsid w:val="00AC59F1"/>
    <w:rsid w:val="00AC5ACC"/>
    <w:rsid w:val="00AC615D"/>
    <w:rsid w:val="00AD1227"/>
    <w:rsid w:val="00AD151A"/>
    <w:rsid w:val="00AD1988"/>
    <w:rsid w:val="00AD2C4A"/>
    <w:rsid w:val="00AD3049"/>
    <w:rsid w:val="00AD31B3"/>
    <w:rsid w:val="00AD31C9"/>
    <w:rsid w:val="00AD3375"/>
    <w:rsid w:val="00AD416D"/>
    <w:rsid w:val="00AD43FC"/>
    <w:rsid w:val="00AD47D0"/>
    <w:rsid w:val="00AD5080"/>
    <w:rsid w:val="00AD5112"/>
    <w:rsid w:val="00AD542A"/>
    <w:rsid w:val="00AD5470"/>
    <w:rsid w:val="00AD5EAF"/>
    <w:rsid w:val="00AD6481"/>
    <w:rsid w:val="00AD688B"/>
    <w:rsid w:val="00AD6CA3"/>
    <w:rsid w:val="00AD7B1F"/>
    <w:rsid w:val="00AD7E19"/>
    <w:rsid w:val="00AE041C"/>
    <w:rsid w:val="00AE16C7"/>
    <w:rsid w:val="00AE3E93"/>
    <w:rsid w:val="00AE3FF0"/>
    <w:rsid w:val="00AE44B1"/>
    <w:rsid w:val="00AE4750"/>
    <w:rsid w:val="00AE6271"/>
    <w:rsid w:val="00AE6C42"/>
    <w:rsid w:val="00AE6CD5"/>
    <w:rsid w:val="00AE72F7"/>
    <w:rsid w:val="00AE7597"/>
    <w:rsid w:val="00AE7899"/>
    <w:rsid w:val="00AE7C99"/>
    <w:rsid w:val="00AE7E35"/>
    <w:rsid w:val="00AE7ED2"/>
    <w:rsid w:val="00AF0DF7"/>
    <w:rsid w:val="00AF16AC"/>
    <w:rsid w:val="00AF1F1E"/>
    <w:rsid w:val="00AF2261"/>
    <w:rsid w:val="00AF2296"/>
    <w:rsid w:val="00AF2C22"/>
    <w:rsid w:val="00AF3DE6"/>
    <w:rsid w:val="00AF4570"/>
    <w:rsid w:val="00AF473F"/>
    <w:rsid w:val="00AF4FF3"/>
    <w:rsid w:val="00AF5544"/>
    <w:rsid w:val="00AF5673"/>
    <w:rsid w:val="00AF64F5"/>
    <w:rsid w:val="00AF66E9"/>
    <w:rsid w:val="00AF771C"/>
    <w:rsid w:val="00AF7D63"/>
    <w:rsid w:val="00B00096"/>
    <w:rsid w:val="00B002E4"/>
    <w:rsid w:val="00B003AF"/>
    <w:rsid w:val="00B01C9C"/>
    <w:rsid w:val="00B01E5E"/>
    <w:rsid w:val="00B0253B"/>
    <w:rsid w:val="00B02B51"/>
    <w:rsid w:val="00B032F2"/>
    <w:rsid w:val="00B0335D"/>
    <w:rsid w:val="00B039BA"/>
    <w:rsid w:val="00B03D52"/>
    <w:rsid w:val="00B10077"/>
    <w:rsid w:val="00B110D0"/>
    <w:rsid w:val="00B1192B"/>
    <w:rsid w:val="00B1335A"/>
    <w:rsid w:val="00B138B1"/>
    <w:rsid w:val="00B13F61"/>
    <w:rsid w:val="00B140ED"/>
    <w:rsid w:val="00B15880"/>
    <w:rsid w:val="00B15BDC"/>
    <w:rsid w:val="00B15E30"/>
    <w:rsid w:val="00B1678B"/>
    <w:rsid w:val="00B167D2"/>
    <w:rsid w:val="00B16D78"/>
    <w:rsid w:val="00B178DA"/>
    <w:rsid w:val="00B21D57"/>
    <w:rsid w:val="00B222BD"/>
    <w:rsid w:val="00B2360D"/>
    <w:rsid w:val="00B23EAF"/>
    <w:rsid w:val="00B2408D"/>
    <w:rsid w:val="00B24572"/>
    <w:rsid w:val="00B247FE"/>
    <w:rsid w:val="00B24D9B"/>
    <w:rsid w:val="00B250A1"/>
    <w:rsid w:val="00B2767E"/>
    <w:rsid w:val="00B30362"/>
    <w:rsid w:val="00B306C0"/>
    <w:rsid w:val="00B307C7"/>
    <w:rsid w:val="00B31D79"/>
    <w:rsid w:val="00B32095"/>
    <w:rsid w:val="00B324D0"/>
    <w:rsid w:val="00B3252F"/>
    <w:rsid w:val="00B3303D"/>
    <w:rsid w:val="00B338A9"/>
    <w:rsid w:val="00B347E0"/>
    <w:rsid w:val="00B34999"/>
    <w:rsid w:val="00B34CBC"/>
    <w:rsid w:val="00B35BC1"/>
    <w:rsid w:val="00B36D0B"/>
    <w:rsid w:val="00B36F77"/>
    <w:rsid w:val="00B37183"/>
    <w:rsid w:val="00B3730F"/>
    <w:rsid w:val="00B37EEF"/>
    <w:rsid w:val="00B40CFD"/>
    <w:rsid w:val="00B4123D"/>
    <w:rsid w:val="00B41252"/>
    <w:rsid w:val="00B413A5"/>
    <w:rsid w:val="00B415B3"/>
    <w:rsid w:val="00B4277A"/>
    <w:rsid w:val="00B42FE7"/>
    <w:rsid w:val="00B43C89"/>
    <w:rsid w:val="00B4474E"/>
    <w:rsid w:val="00B44D32"/>
    <w:rsid w:val="00B45796"/>
    <w:rsid w:val="00B45A88"/>
    <w:rsid w:val="00B45AC6"/>
    <w:rsid w:val="00B4611C"/>
    <w:rsid w:val="00B4717B"/>
    <w:rsid w:val="00B47671"/>
    <w:rsid w:val="00B47B11"/>
    <w:rsid w:val="00B501C2"/>
    <w:rsid w:val="00B5169B"/>
    <w:rsid w:val="00B51B63"/>
    <w:rsid w:val="00B51DC6"/>
    <w:rsid w:val="00B521D3"/>
    <w:rsid w:val="00B530E3"/>
    <w:rsid w:val="00B53309"/>
    <w:rsid w:val="00B53610"/>
    <w:rsid w:val="00B53D14"/>
    <w:rsid w:val="00B54B97"/>
    <w:rsid w:val="00B54DA1"/>
    <w:rsid w:val="00B55661"/>
    <w:rsid w:val="00B55A6A"/>
    <w:rsid w:val="00B56275"/>
    <w:rsid w:val="00B569F8"/>
    <w:rsid w:val="00B56DFF"/>
    <w:rsid w:val="00B56E9A"/>
    <w:rsid w:val="00B57FF4"/>
    <w:rsid w:val="00B605C2"/>
    <w:rsid w:val="00B619CC"/>
    <w:rsid w:val="00B62F30"/>
    <w:rsid w:val="00B63047"/>
    <w:rsid w:val="00B6466F"/>
    <w:rsid w:val="00B646DF"/>
    <w:rsid w:val="00B64806"/>
    <w:rsid w:val="00B660AC"/>
    <w:rsid w:val="00B661E5"/>
    <w:rsid w:val="00B664E2"/>
    <w:rsid w:val="00B67888"/>
    <w:rsid w:val="00B70914"/>
    <w:rsid w:val="00B726F3"/>
    <w:rsid w:val="00B7276F"/>
    <w:rsid w:val="00B736A8"/>
    <w:rsid w:val="00B73B9B"/>
    <w:rsid w:val="00B742AC"/>
    <w:rsid w:val="00B765DD"/>
    <w:rsid w:val="00B77295"/>
    <w:rsid w:val="00B77AD0"/>
    <w:rsid w:val="00B8044E"/>
    <w:rsid w:val="00B80D54"/>
    <w:rsid w:val="00B82C2C"/>
    <w:rsid w:val="00B8374C"/>
    <w:rsid w:val="00B848D5"/>
    <w:rsid w:val="00B8518E"/>
    <w:rsid w:val="00B85B22"/>
    <w:rsid w:val="00B85C3D"/>
    <w:rsid w:val="00B85F46"/>
    <w:rsid w:val="00B862F9"/>
    <w:rsid w:val="00B86A5E"/>
    <w:rsid w:val="00B90FAE"/>
    <w:rsid w:val="00B915F0"/>
    <w:rsid w:val="00B91808"/>
    <w:rsid w:val="00B928F5"/>
    <w:rsid w:val="00B92D19"/>
    <w:rsid w:val="00B93319"/>
    <w:rsid w:val="00B935BB"/>
    <w:rsid w:val="00B93CEC"/>
    <w:rsid w:val="00B93EA3"/>
    <w:rsid w:val="00B946C5"/>
    <w:rsid w:val="00B95164"/>
    <w:rsid w:val="00B95FBA"/>
    <w:rsid w:val="00B96571"/>
    <w:rsid w:val="00B96739"/>
    <w:rsid w:val="00B96F67"/>
    <w:rsid w:val="00B97086"/>
    <w:rsid w:val="00B97359"/>
    <w:rsid w:val="00B97634"/>
    <w:rsid w:val="00BA0719"/>
    <w:rsid w:val="00BA0FD5"/>
    <w:rsid w:val="00BA1E72"/>
    <w:rsid w:val="00BA20F9"/>
    <w:rsid w:val="00BA2522"/>
    <w:rsid w:val="00BA27BD"/>
    <w:rsid w:val="00BA37EE"/>
    <w:rsid w:val="00BA38E5"/>
    <w:rsid w:val="00BA3976"/>
    <w:rsid w:val="00BA41E2"/>
    <w:rsid w:val="00BA5242"/>
    <w:rsid w:val="00BA5361"/>
    <w:rsid w:val="00BA5712"/>
    <w:rsid w:val="00BA58CE"/>
    <w:rsid w:val="00BA5DB0"/>
    <w:rsid w:val="00BA6367"/>
    <w:rsid w:val="00BA70C0"/>
    <w:rsid w:val="00BA7466"/>
    <w:rsid w:val="00BA7771"/>
    <w:rsid w:val="00BB08D9"/>
    <w:rsid w:val="00BB1BD1"/>
    <w:rsid w:val="00BB2458"/>
    <w:rsid w:val="00BB24EB"/>
    <w:rsid w:val="00BB253A"/>
    <w:rsid w:val="00BB2583"/>
    <w:rsid w:val="00BB261C"/>
    <w:rsid w:val="00BB2BDC"/>
    <w:rsid w:val="00BB2E34"/>
    <w:rsid w:val="00BB5A80"/>
    <w:rsid w:val="00BC050C"/>
    <w:rsid w:val="00BC1503"/>
    <w:rsid w:val="00BC191A"/>
    <w:rsid w:val="00BC21E4"/>
    <w:rsid w:val="00BC25A3"/>
    <w:rsid w:val="00BC2F80"/>
    <w:rsid w:val="00BC3C16"/>
    <w:rsid w:val="00BC3E17"/>
    <w:rsid w:val="00BC56F0"/>
    <w:rsid w:val="00BC5D3B"/>
    <w:rsid w:val="00BC6877"/>
    <w:rsid w:val="00BC6DFB"/>
    <w:rsid w:val="00BC6E5A"/>
    <w:rsid w:val="00BC714E"/>
    <w:rsid w:val="00BC7296"/>
    <w:rsid w:val="00BD03C4"/>
    <w:rsid w:val="00BD06E5"/>
    <w:rsid w:val="00BD2163"/>
    <w:rsid w:val="00BD2964"/>
    <w:rsid w:val="00BD3DCC"/>
    <w:rsid w:val="00BD4BC9"/>
    <w:rsid w:val="00BD4CB8"/>
    <w:rsid w:val="00BD52D8"/>
    <w:rsid w:val="00BD557E"/>
    <w:rsid w:val="00BD595D"/>
    <w:rsid w:val="00BD5BEF"/>
    <w:rsid w:val="00BD66B7"/>
    <w:rsid w:val="00BD7DD4"/>
    <w:rsid w:val="00BE1101"/>
    <w:rsid w:val="00BE23B9"/>
    <w:rsid w:val="00BE30FE"/>
    <w:rsid w:val="00BE4195"/>
    <w:rsid w:val="00BE4336"/>
    <w:rsid w:val="00BE48C8"/>
    <w:rsid w:val="00BE4963"/>
    <w:rsid w:val="00BE4BC9"/>
    <w:rsid w:val="00BE5193"/>
    <w:rsid w:val="00BE5FFE"/>
    <w:rsid w:val="00BE67B9"/>
    <w:rsid w:val="00BE67FB"/>
    <w:rsid w:val="00BE744B"/>
    <w:rsid w:val="00BE75EB"/>
    <w:rsid w:val="00BF0227"/>
    <w:rsid w:val="00BF0E2C"/>
    <w:rsid w:val="00BF0F9E"/>
    <w:rsid w:val="00BF13F9"/>
    <w:rsid w:val="00BF14FB"/>
    <w:rsid w:val="00BF1907"/>
    <w:rsid w:val="00BF1926"/>
    <w:rsid w:val="00BF2505"/>
    <w:rsid w:val="00BF3088"/>
    <w:rsid w:val="00BF3134"/>
    <w:rsid w:val="00BF420C"/>
    <w:rsid w:val="00BF4565"/>
    <w:rsid w:val="00BF4617"/>
    <w:rsid w:val="00BF4C90"/>
    <w:rsid w:val="00BF57E0"/>
    <w:rsid w:val="00BF5A91"/>
    <w:rsid w:val="00BF5F54"/>
    <w:rsid w:val="00BF613B"/>
    <w:rsid w:val="00BF6350"/>
    <w:rsid w:val="00BF6644"/>
    <w:rsid w:val="00BF6FAD"/>
    <w:rsid w:val="00BF7458"/>
    <w:rsid w:val="00C0047F"/>
    <w:rsid w:val="00C014F0"/>
    <w:rsid w:val="00C03041"/>
    <w:rsid w:val="00C040C4"/>
    <w:rsid w:val="00C0540F"/>
    <w:rsid w:val="00C0591B"/>
    <w:rsid w:val="00C06788"/>
    <w:rsid w:val="00C06C69"/>
    <w:rsid w:val="00C07F32"/>
    <w:rsid w:val="00C07F6C"/>
    <w:rsid w:val="00C10B6A"/>
    <w:rsid w:val="00C11718"/>
    <w:rsid w:val="00C12350"/>
    <w:rsid w:val="00C12B23"/>
    <w:rsid w:val="00C13CCE"/>
    <w:rsid w:val="00C14044"/>
    <w:rsid w:val="00C14586"/>
    <w:rsid w:val="00C15594"/>
    <w:rsid w:val="00C15F1E"/>
    <w:rsid w:val="00C15F2B"/>
    <w:rsid w:val="00C168EB"/>
    <w:rsid w:val="00C16E8C"/>
    <w:rsid w:val="00C17033"/>
    <w:rsid w:val="00C1711B"/>
    <w:rsid w:val="00C20894"/>
    <w:rsid w:val="00C20CD4"/>
    <w:rsid w:val="00C21B1C"/>
    <w:rsid w:val="00C21B3D"/>
    <w:rsid w:val="00C22104"/>
    <w:rsid w:val="00C234D2"/>
    <w:rsid w:val="00C23797"/>
    <w:rsid w:val="00C24DD7"/>
    <w:rsid w:val="00C252C3"/>
    <w:rsid w:val="00C260E2"/>
    <w:rsid w:val="00C2630D"/>
    <w:rsid w:val="00C263A0"/>
    <w:rsid w:val="00C26602"/>
    <w:rsid w:val="00C2716A"/>
    <w:rsid w:val="00C275A6"/>
    <w:rsid w:val="00C30B67"/>
    <w:rsid w:val="00C31DEA"/>
    <w:rsid w:val="00C3372D"/>
    <w:rsid w:val="00C359BE"/>
    <w:rsid w:val="00C35D51"/>
    <w:rsid w:val="00C35ECE"/>
    <w:rsid w:val="00C37502"/>
    <w:rsid w:val="00C41901"/>
    <w:rsid w:val="00C41C85"/>
    <w:rsid w:val="00C42A3D"/>
    <w:rsid w:val="00C434FE"/>
    <w:rsid w:val="00C436E3"/>
    <w:rsid w:val="00C4383F"/>
    <w:rsid w:val="00C43917"/>
    <w:rsid w:val="00C447C6"/>
    <w:rsid w:val="00C44A72"/>
    <w:rsid w:val="00C44EE3"/>
    <w:rsid w:val="00C45352"/>
    <w:rsid w:val="00C475B1"/>
    <w:rsid w:val="00C47E71"/>
    <w:rsid w:val="00C50448"/>
    <w:rsid w:val="00C5096D"/>
    <w:rsid w:val="00C51D5D"/>
    <w:rsid w:val="00C51DE5"/>
    <w:rsid w:val="00C527E3"/>
    <w:rsid w:val="00C52B8F"/>
    <w:rsid w:val="00C52BE6"/>
    <w:rsid w:val="00C53D79"/>
    <w:rsid w:val="00C541A5"/>
    <w:rsid w:val="00C549D0"/>
    <w:rsid w:val="00C55C99"/>
    <w:rsid w:val="00C55D14"/>
    <w:rsid w:val="00C60285"/>
    <w:rsid w:val="00C60405"/>
    <w:rsid w:val="00C61F54"/>
    <w:rsid w:val="00C62DBF"/>
    <w:rsid w:val="00C63CBB"/>
    <w:rsid w:val="00C665E9"/>
    <w:rsid w:val="00C67004"/>
    <w:rsid w:val="00C67490"/>
    <w:rsid w:val="00C707AD"/>
    <w:rsid w:val="00C71400"/>
    <w:rsid w:val="00C715E3"/>
    <w:rsid w:val="00C727FA"/>
    <w:rsid w:val="00C72C80"/>
    <w:rsid w:val="00C72D6D"/>
    <w:rsid w:val="00C73C2A"/>
    <w:rsid w:val="00C74BC6"/>
    <w:rsid w:val="00C779BB"/>
    <w:rsid w:val="00C77B5F"/>
    <w:rsid w:val="00C80275"/>
    <w:rsid w:val="00C81C3E"/>
    <w:rsid w:val="00C81D5F"/>
    <w:rsid w:val="00C82398"/>
    <w:rsid w:val="00C82730"/>
    <w:rsid w:val="00C84C01"/>
    <w:rsid w:val="00C84FC5"/>
    <w:rsid w:val="00C853F8"/>
    <w:rsid w:val="00C8554C"/>
    <w:rsid w:val="00C8584B"/>
    <w:rsid w:val="00C8653C"/>
    <w:rsid w:val="00C86587"/>
    <w:rsid w:val="00C900D1"/>
    <w:rsid w:val="00C9011B"/>
    <w:rsid w:val="00C90166"/>
    <w:rsid w:val="00C90DC9"/>
    <w:rsid w:val="00C922C8"/>
    <w:rsid w:val="00C923FD"/>
    <w:rsid w:val="00C9281A"/>
    <w:rsid w:val="00C93A1C"/>
    <w:rsid w:val="00C93CCC"/>
    <w:rsid w:val="00C95636"/>
    <w:rsid w:val="00C956FE"/>
    <w:rsid w:val="00C95C5F"/>
    <w:rsid w:val="00CA027F"/>
    <w:rsid w:val="00CA1654"/>
    <w:rsid w:val="00CA16DC"/>
    <w:rsid w:val="00CA17B3"/>
    <w:rsid w:val="00CA2187"/>
    <w:rsid w:val="00CA2307"/>
    <w:rsid w:val="00CA27E5"/>
    <w:rsid w:val="00CA287A"/>
    <w:rsid w:val="00CA59A8"/>
    <w:rsid w:val="00CA6B1D"/>
    <w:rsid w:val="00CA75A9"/>
    <w:rsid w:val="00CA768E"/>
    <w:rsid w:val="00CA7A7A"/>
    <w:rsid w:val="00CA7E64"/>
    <w:rsid w:val="00CB0454"/>
    <w:rsid w:val="00CB0517"/>
    <w:rsid w:val="00CB065D"/>
    <w:rsid w:val="00CB0B7A"/>
    <w:rsid w:val="00CB0D4F"/>
    <w:rsid w:val="00CB133E"/>
    <w:rsid w:val="00CB1C3F"/>
    <w:rsid w:val="00CB245B"/>
    <w:rsid w:val="00CB24CF"/>
    <w:rsid w:val="00CB3500"/>
    <w:rsid w:val="00CB3DCE"/>
    <w:rsid w:val="00CB4615"/>
    <w:rsid w:val="00CB55F0"/>
    <w:rsid w:val="00CB5A6A"/>
    <w:rsid w:val="00CB5ED0"/>
    <w:rsid w:val="00CB664A"/>
    <w:rsid w:val="00CC005E"/>
    <w:rsid w:val="00CC0182"/>
    <w:rsid w:val="00CC0D31"/>
    <w:rsid w:val="00CC0E3E"/>
    <w:rsid w:val="00CC17C3"/>
    <w:rsid w:val="00CC1BD8"/>
    <w:rsid w:val="00CC2739"/>
    <w:rsid w:val="00CC2A9E"/>
    <w:rsid w:val="00CC2B3B"/>
    <w:rsid w:val="00CC2B88"/>
    <w:rsid w:val="00CC2BE1"/>
    <w:rsid w:val="00CC389F"/>
    <w:rsid w:val="00CC44AB"/>
    <w:rsid w:val="00CC4F4F"/>
    <w:rsid w:val="00CC5D10"/>
    <w:rsid w:val="00CC7DB7"/>
    <w:rsid w:val="00CD0E25"/>
    <w:rsid w:val="00CD0EF1"/>
    <w:rsid w:val="00CD263F"/>
    <w:rsid w:val="00CD30B8"/>
    <w:rsid w:val="00CD4112"/>
    <w:rsid w:val="00CD43C0"/>
    <w:rsid w:val="00CD535D"/>
    <w:rsid w:val="00CD57DB"/>
    <w:rsid w:val="00CD5A97"/>
    <w:rsid w:val="00CD5AA5"/>
    <w:rsid w:val="00CD5BC5"/>
    <w:rsid w:val="00CD732B"/>
    <w:rsid w:val="00CD7342"/>
    <w:rsid w:val="00CD7488"/>
    <w:rsid w:val="00CE05FE"/>
    <w:rsid w:val="00CE0617"/>
    <w:rsid w:val="00CE0E63"/>
    <w:rsid w:val="00CE1360"/>
    <w:rsid w:val="00CE15F6"/>
    <w:rsid w:val="00CE1855"/>
    <w:rsid w:val="00CE1983"/>
    <w:rsid w:val="00CE2A04"/>
    <w:rsid w:val="00CE36A1"/>
    <w:rsid w:val="00CE381A"/>
    <w:rsid w:val="00CE3946"/>
    <w:rsid w:val="00CE4077"/>
    <w:rsid w:val="00CE4C78"/>
    <w:rsid w:val="00CE4D62"/>
    <w:rsid w:val="00CE508B"/>
    <w:rsid w:val="00CE5B04"/>
    <w:rsid w:val="00CE7652"/>
    <w:rsid w:val="00CE7F43"/>
    <w:rsid w:val="00CF032E"/>
    <w:rsid w:val="00CF05CE"/>
    <w:rsid w:val="00CF2692"/>
    <w:rsid w:val="00CF533C"/>
    <w:rsid w:val="00CF67AC"/>
    <w:rsid w:val="00CF6977"/>
    <w:rsid w:val="00CF6ECB"/>
    <w:rsid w:val="00CF71BF"/>
    <w:rsid w:val="00CF72D4"/>
    <w:rsid w:val="00CF7687"/>
    <w:rsid w:val="00D00430"/>
    <w:rsid w:val="00D0050A"/>
    <w:rsid w:val="00D008F5"/>
    <w:rsid w:val="00D00AA4"/>
    <w:rsid w:val="00D01E36"/>
    <w:rsid w:val="00D02939"/>
    <w:rsid w:val="00D02DE2"/>
    <w:rsid w:val="00D055F4"/>
    <w:rsid w:val="00D056EA"/>
    <w:rsid w:val="00D06417"/>
    <w:rsid w:val="00D06526"/>
    <w:rsid w:val="00D0711E"/>
    <w:rsid w:val="00D12730"/>
    <w:rsid w:val="00D1295B"/>
    <w:rsid w:val="00D13014"/>
    <w:rsid w:val="00D15054"/>
    <w:rsid w:val="00D15275"/>
    <w:rsid w:val="00D15FDC"/>
    <w:rsid w:val="00D179BE"/>
    <w:rsid w:val="00D20011"/>
    <w:rsid w:val="00D207C4"/>
    <w:rsid w:val="00D20B7D"/>
    <w:rsid w:val="00D215DE"/>
    <w:rsid w:val="00D219E2"/>
    <w:rsid w:val="00D220CE"/>
    <w:rsid w:val="00D223D9"/>
    <w:rsid w:val="00D23047"/>
    <w:rsid w:val="00D231C9"/>
    <w:rsid w:val="00D23C2A"/>
    <w:rsid w:val="00D23F5B"/>
    <w:rsid w:val="00D24B4A"/>
    <w:rsid w:val="00D2509E"/>
    <w:rsid w:val="00D251D1"/>
    <w:rsid w:val="00D25718"/>
    <w:rsid w:val="00D25C72"/>
    <w:rsid w:val="00D262E5"/>
    <w:rsid w:val="00D2643B"/>
    <w:rsid w:val="00D26854"/>
    <w:rsid w:val="00D26F3F"/>
    <w:rsid w:val="00D271DE"/>
    <w:rsid w:val="00D30CFC"/>
    <w:rsid w:val="00D31510"/>
    <w:rsid w:val="00D323F6"/>
    <w:rsid w:val="00D32962"/>
    <w:rsid w:val="00D331FB"/>
    <w:rsid w:val="00D33341"/>
    <w:rsid w:val="00D34055"/>
    <w:rsid w:val="00D356DF"/>
    <w:rsid w:val="00D35E61"/>
    <w:rsid w:val="00D36497"/>
    <w:rsid w:val="00D364A0"/>
    <w:rsid w:val="00D36E9C"/>
    <w:rsid w:val="00D41DEA"/>
    <w:rsid w:val="00D422BE"/>
    <w:rsid w:val="00D439DA"/>
    <w:rsid w:val="00D43C1B"/>
    <w:rsid w:val="00D43C34"/>
    <w:rsid w:val="00D45271"/>
    <w:rsid w:val="00D455C8"/>
    <w:rsid w:val="00D45F22"/>
    <w:rsid w:val="00D46773"/>
    <w:rsid w:val="00D47821"/>
    <w:rsid w:val="00D47A0D"/>
    <w:rsid w:val="00D5051E"/>
    <w:rsid w:val="00D51339"/>
    <w:rsid w:val="00D51F07"/>
    <w:rsid w:val="00D522F0"/>
    <w:rsid w:val="00D525BF"/>
    <w:rsid w:val="00D53090"/>
    <w:rsid w:val="00D53C74"/>
    <w:rsid w:val="00D5453E"/>
    <w:rsid w:val="00D55929"/>
    <w:rsid w:val="00D56262"/>
    <w:rsid w:val="00D562F8"/>
    <w:rsid w:val="00D57B5E"/>
    <w:rsid w:val="00D604E1"/>
    <w:rsid w:val="00D60935"/>
    <w:rsid w:val="00D62860"/>
    <w:rsid w:val="00D62B1D"/>
    <w:rsid w:val="00D6398B"/>
    <w:rsid w:val="00D645FB"/>
    <w:rsid w:val="00D653C3"/>
    <w:rsid w:val="00D6571A"/>
    <w:rsid w:val="00D65874"/>
    <w:rsid w:val="00D66833"/>
    <w:rsid w:val="00D679C4"/>
    <w:rsid w:val="00D703FD"/>
    <w:rsid w:val="00D704BF"/>
    <w:rsid w:val="00D716F4"/>
    <w:rsid w:val="00D73795"/>
    <w:rsid w:val="00D744CC"/>
    <w:rsid w:val="00D746D1"/>
    <w:rsid w:val="00D746FD"/>
    <w:rsid w:val="00D77A8B"/>
    <w:rsid w:val="00D77DB3"/>
    <w:rsid w:val="00D80C54"/>
    <w:rsid w:val="00D812EE"/>
    <w:rsid w:val="00D82741"/>
    <w:rsid w:val="00D82F53"/>
    <w:rsid w:val="00D8345D"/>
    <w:rsid w:val="00D84F3D"/>
    <w:rsid w:val="00D86FAF"/>
    <w:rsid w:val="00D875C8"/>
    <w:rsid w:val="00D8763E"/>
    <w:rsid w:val="00D900A3"/>
    <w:rsid w:val="00D901B8"/>
    <w:rsid w:val="00D903FE"/>
    <w:rsid w:val="00D90CF6"/>
    <w:rsid w:val="00D922C7"/>
    <w:rsid w:val="00D92818"/>
    <w:rsid w:val="00D92B4E"/>
    <w:rsid w:val="00D93EA3"/>
    <w:rsid w:val="00D9413A"/>
    <w:rsid w:val="00D94B49"/>
    <w:rsid w:val="00D9535E"/>
    <w:rsid w:val="00D96E77"/>
    <w:rsid w:val="00D96ECB"/>
    <w:rsid w:val="00D9703D"/>
    <w:rsid w:val="00D977DC"/>
    <w:rsid w:val="00DA0E88"/>
    <w:rsid w:val="00DA1BDA"/>
    <w:rsid w:val="00DA2874"/>
    <w:rsid w:val="00DA30E6"/>
    <w:rsid w:val="00DA444F"/>
    <w:rsid w:val="00DA504C"/>
    <w:rsid w:val="00DA524C"/>
    <w:rsid w:val="00DA5348"/>
    <w:rsid w:val="00DA7BFF"/>
    <w:rsid w:val="00DA7DB1"/>
    <w:rsid w:val="00DB07A2"/>
    <w:rsid w:val="00DB1058"/>
    <w:rsid w:val="00DB2011"/>
    <w:rsid w:val="00DB25B8"/>
    <w:rsid w:val="00DB2B31"/>
    <w:rsid w:val="00DB30AC"/>
    <w:rsid w:val="00DB3637"/>
    <w:rsid w:val="00DB3B9E"/>
    <w:rsid w:val="00DB4D18"/>
    <w:rsid w:val="00DB5F80"/>
    <w:rsid w:val="00DB62EF"/>
    <w:rsid w:val="00DB798C"/>
    <w:rsid w:val="00DC0EEE"/>
    <w:rsid w:val="00DC22FC"/>
    <w:rsid w:val="00DC2A3C"/>
    <w:rsid w:val="00DC2B4B"/>
    <w:rsid w:val="00DC34A6"/>
    <w:rsid w:val="00DC3672"/>
    <w:rsid w:val="00DC3D08"/>
    <w:rsid w:val="00DC3D1D"/>
    <w:rsid w:val="00DC44B5"/>
    <w:rsid w:val="00DC4536"/>
    <w:rsid w:val="00DC4B1F"/>
    <w:rsid w:val="00DC5FFA"/>
    <w:rsid w:val="00DC6AD7"/>
    <w:rsid w:val="00DC6E22"/>
    <w:rsid w:val="00DC7B69"/>
    <w:rsid w:val="00DD03D1"/>
    <w:rsid w:val="00DD0A07"/>
    <w:rsid w:val="00DD0A9F"/>
    <w:rsid w:val="00DD1596"/>
    <w:rsid w:val="00DD16CA"/>
    <w:rsid w:val="00DD23F2"/>
    <w:rsid w:val="00DD33F6"/>
    <w:rsid w:val="00DD3421"/>
    <w:rsid w:val="00DD3C95"/>
    <w:rsid w:val="00DD4405"/>
    <w:rsid w:val="00DD484C"/>
    <w:rsid w:val="00DD6833"/>
    <w:rsid w:val="00DD757B"/>
    <w:rsid w:val="00DE0897"/>
    <w:rsid w:val="00DE0FCE"/>
    <w:rsid w:val="00DE1161"/>
    <w:rsid w:val="00DE1552"/>
    <w:rsid w:val="00DE1CD6"/>
    <w:rsid w:val="00DE239E"/>
    <w:rsid w:val="00DE309E"/>
    <w:rsid w:val="00DE4466"/>
    <w:rsid w:val="00DE5475"/>
    <w:rsid w:val="00DE5B6F"/>
    <w:rsid w:val="00DF06A3"/>
    <w:rsid w:val="00DF1A45"/>
    <w:rsid w:val="00DF1B08"/>
    <w:rsid w:val="00DF20C8"/>
    <w:rsid w:val="00DF224C"/>
    <w:rsid w:val="00DF2651"/>
    <w:rsid w:val="00DF2AE6"/>
    <w:rsid w:val="00DF2DF9"/>
    <w:rsid w:val="00DF3051"/>
    <w:rsid w:val="00DF3A17"/>
    <w:rsid w:val="00DF5601"/>
    <w:rsid w:val="00DF5782"/>
    <w:rsid w:val="00DF686B"/>
    <w:rsid w:val="00DF6C5C"/>
    <w:rsid w:val="00E00487"/>
    <w:rsid w:val="00E01715"/>
    <w:rsid w:val="00E024CB"/>
    <w:rsid w:val="00E0296D"/>
    <w:rsid w:val="00E035E9"/>
    <w:rsid w:val="00E03B04"/>
    <w:rsid w:val="00E06E35"/>
    <w:rsid w:val="00E07E29"/>
    <w:rsid w:val="00E105AA"/>
    <w:rsid w:val="00E10830"/>
    <w:rsid w:val="00E11969"/>
    <w:rsid w:val="00E11CF5"/>
    <w:rsid w:val="00E122B8"/>
    <w:rsid w:val="00E12330"/>
    <w:rsid w:val="00E13535"/>
    <w:rsid w:val="00E139E7"/>
    <w:rsid w:val="00E13B7B"/>
    <w:rsid w:val="00E14030"/>
    <w:rsid w:val="00E140CB"/>
    <w:rsid w:val="00E14CF6"/>
    <w:rsid w:val="00E15663"/>
    <w:rsid w:val="00E16C8C"/>
    <w:rsid w:val="00E16F3F"/>
    <w:rsid w:val="00E17584"/>
    <w:rsid w:val="00E2003B"/>
    <w:rsid w:val="00E20144"/>
    <w:rsid w:val="00E20235"/>
    <w:rsid w:val="00E20476"/>
    <w:rsid w:val="00E21592"/>
    <w:rsid w:val="00E21976"/>
    <w:rsid w:val="00E22ACB"/>
    <w:rsid w:val="00E22C27"/>
    <w:rsid w:val="00E22DAE"/>
    <w:rsid w:val="00E25B2D"/>
    <w:rsid w:val="00E271B5"/>
    <w:rsid w:val="00E27CFB"/>
    <w:rsid w:val="00E30051"/>
    <w:rsid w:val="00E30784"/>
    <w:rsid w:val="00E323C8"/>
    <w:rsid w:val="00E327D7"/>
    <w:rsid w:val="00E32815"/>
    <w:rsid w:val="00E336C5"/>
    <w:rsid w:val="00E33984"/>
    <w:rsid w:val="00E33E5E"/>
    <w:rsid w:val="00E3438D"/>
    <w:rsid w:val="00E347A8"/>
    <w:rsid w:val="00E35A4E"/>
    <w:rsid w:val="00E40230"/>
    <w:rsid w:val="00E403CC"/>
    <w:rsid w:val="00E40942"/>
    <w:rsid w:val="00E4098A"/>
    <w:rsid w:val="00E40A58"/>
    <w:rsid w:val="00E421C4"/>
    <w:rsid w:val="00E4226C"/>
    <w:rsid w:val="00E42FFE"/>
    <w:rsid w:val="00E43DB3"/>
    <w:rsid w:val="00E43E4D"/>
    <w:rsid w:val="00E4465A"/>
    <w:rsid w:val="00E4498C"/>
    <w:rsid w:val="00E44C9B"/>
    <w:rsid w:val="00E44DEB"/>
    <w:rsid w:val="00E461DC"/>
    <w:rsid w:val="00E46350"/>
    <w:rsid w:val="00E4678E"/>
    <w:rsid w:val="00E46A74"/>
    <w:rsid w:val="00E46BCE"/>
    <w:rsid w:val="00E478EB"/>
    <w:rsid w:val="00E479EC"/>
    <w:rsid w:val="00E47B07"/>
    <w:rsid w:val="00E51732"/>
    <w:rsid w:val="00E51B10"/>
    <w:rsid w:val="00E5206A"/>
    <w:rsid w:val="00E522E5"/>
    <w:rsid w:val="00E527EF"/>
    <w:rsid w:val="00E5281E"/>
    <w:rsid w:val="00E53C79"/>
    <w:rsid w:val="00E54318"/>
    <w:rsid w:val="00E54522"/>
    <w:rsid w:val="00E54717"/>
    <w:rsid w:val="00E54B54"/>
    <w:rsid w:val="00E55869"/>
    <w:rsid w:val="00E559A4"/>
    <w:rsid w:val="00E55C35"/>
    <w:rsid w:val="00E567AB"/>
    <w:rsid w:val="00E56AA7"/>
    <w:rsid w:val="00E576DE"/>
    <w:rsid w:val="00E57954"/>
    <w:rsid w:val="00E612DE"/>
    <w:rsid w:val="00E618B6"/>
    <w:rsid w:val="00E62579"/>
    <w:rsid w:val="00E62C5E"/>
    <w:rsid w:val="00E63289"/>
    <w:rsid w:val="00E634B3"/>
    <w:rsid w:val="00E639C9"/>
    <w:rsid w:val="00E63AAB"/>
    <w:rsid w:val="00E640B5"/>
    <w:rsid w:val="00E643D5"/>
    <w:rsid w:val="00E64713"/>
    <w:rsid w:val="00E64BDA"/>
    <w:rsid w:val="00E64DBE"/>
    <w:rsid w:val="00E65021"/>
    <w:rsid w:val="00E65B68"/>
    <w:rsid w:val="00E6620C"/>
    <w:rsid w:val="00E66E8A"/>
    <w:rsid w:val="00E66FCF"/>
    <w:rsid w:val="00E67950"/>
    <w:rsid w:val="00E67F07"/>
    <w:rsid w:val="00E67FA5"/>
    <w:rsid w:val="00E7072A"/>
    <w:rsid w:val="00E70EEE"/>
    <w:rsid w:val="00E710A6"/>
    <w:rsid w:val="00E71B6A"/>
    <w:rsid w:val="00E72AD7"/>
    <w:rsid w:val="00E7324D"/>
    <w:rsid w:val="00E73B42"/>
    <w:rsid w:val="00E74138"/>
    <w:rsid w:val="00E74736"/>
    <w:rsid w:val="00E74B88"/>
    <w:rsid w:val="00E76174"/>
    <w:rsid w:val="00E76488"/>
    <w:rsid w:val="00E77B82"/>
    <w:rsid w:val="00E8040C"/>
    <w:rsid w:val="00E810C6"/>
    <w:rsid w:val="00E8239F"/>
    <w:rsid w:val="00E82801"/>
    <w:rsid w:val="00E83264"/>
    <w:rsid w:val="00E8347D"/>
    <w:rsid w:val="00E83FE7"/>
    <w:rsid w:val="00E84A14"/>
    <w:rsid w:val="00E84DDA"/>
    <w:rsid w:val="00E859A6"/>
    <w:rsid w:val="00E87E62"/>
    <w:rsid w:val="00E90028"/>
    <w:rsid w:val="00E90405"/>
    <w:rsid w:val="00E90F68"/>
    <w:rsid w:val="00E9177A"/>
    <w:rsid w:val="00E918EE"/>
    <w:rsid w:val="00E920A7"/>
    <w:rsid w:val="00E92BF4"/>
    <w:rsid w:val="00E93951"/>
    <w:rsid w:val="00E953AE"/>
    <w:rsid w:val="00E955A8"/>
    <w:rsid w:val="00E95979"/>
    <w:rsid w:val="00E963A5"/>
    <w:rsid w:val="00E96D2B"/>
    <w:rsid w:val="00EA0131"/>
    <w:rsid w:val="00EA09C8"/>
    <w:rsid w:val="00EA10D4"/>
    <w:rsid w:val="00EA16EC"/>
    <w:rsid w:val="00EA1818"/>
    <w:rsid w:val="00EA1C47"/>
    <w:rsid w:val="00EA26E1"/>
    <w:rsid w:val="00EA317C"/>
    <w:rsid w:val="00EA393E"/>
    <w:rsid w:val="00EA3F26"/>
    <w:rsid w:val="00EA4FAC"/>
    <w:rsid w:val="00EA5A0C"/>
    <w:rsid w:val="00EA5DFB"/>
    <w:rsid w:val="00EA5EF7"/>
    <w:rsid w:val="00EA5FBB"/>
    <w:rsid w:val="00EA6DA4"/>
    <w:rsid w:val="00EA757C"/>
    <w:rsid w:val="00EB09ED"/>
    <w:rsid w:val="00EB123A"/>
    <w:rsid w:val="00EB25DA"/>
    <w:rsid w:val="00EB261C"/>
    <w:rsid w:val="00EB2878"/>
    <w:rsid w:val="00EB32B5"/>
    <w:rsid w:val="00EB3393"/>
    <w:rsid w:val="00EB36C0"/>
    <w:rsid w:val="00EB3A64"/>
    <w:rsid w:val="00EB4F68"/>
    <w:rsid w:val="00EB500B"/>
    <w:rsid w:val="00EB5021"/>
    <w:rsid w:val="00EB5369"/>
    <w:rsid w:val="00EB5815"/>
    <w:rsid w:val="00EB65AF"/>
    <w:rsid w:val="00EB6ED2"/>
    <w:rsid w:val="00EB721F"/>
    <w:rsid w:val="00EB7239"/>
    <w:rsid w:val="00EB7DF2"/>
    <w:rsid w:val="00EC000B"/>
    <w:rsid w:val="00EC0989"/>
    <w:rsid w:val="00EC0A8F"/>
    <w:rsid w:val="00EC0FFB"/>
    <w:rsid w:val="00EC13DF"/>
    <w:rsid w:val="00EC1E41"/>
    <w:rsid w:val="00EC2229"/>
    <w:rsid w:val="00EC24A7"/>
    <w:rsid w:val="00EC24C2"/>
    <w:rsid w:val="00EC2FF3"/>
    <w:rsid w:val="00EC305D"/>
    <w:rsid w:val="00EC3133"/>
    <w:rsid w:val="00EC31D0"/>
    <w:rsid w:val="00EC46E6"/>
    <w:rsid w:val="00EC48C3"/>
    <w:rsid w:val="00EC4D82"/>
    <w:rsid w:val="00EC58F0"/>
    <w:rsid w:val="00EC60C4"/>
    <w:rsid w:val="00EC69EE"/>
    <w:rsid w:val="00EC6B27"/>
    <w:rsid w:val="00EC7A02"/>
    <w:rsid w:val="00ED0E31"/>
    <w:rsid w:val="00ED11A7"/>
    <w:rsid w:val="00ED1B61"/>
    <w:rsid w:val="00ED2B0A"/>
    <w:rsid w:val="00ED465C"/>
    <w:rsid w:val="00ED6882"/>
    <w:rsid w:val="00ED6EC2"/>
    <w:rsid w:val="00ED6FC7"/>
    <w:rsid w:val="00EE01D9"/>
    <w:rsid w:val="00EE07D5"/>
    <w:rsid w:val="00EE0C7B"/>
    <w:rsid w:val="00EE0CB9"/>
    <w:rsid w:val="00EE2021"/>
    <w:rsid w:val="00EE22A9"/>
    <w:rsid w:val="00EE2342"/>
    <w:rsid w:val="00EE2CC1"/>
    <w:rsid w:val="00EE32AC"/>
    <w:rsid w:val="00EE49C8"/>
    <w:rsid w:val="00EE63DD"/>
    <w:rsid w:val="00EF19E9"/>
    <w:rsid w:val="00EF3539"/>
    <w:rsid w:val="00EF37EA"/>
    <w:rsid w:val="00EF611E"/>
    <w:rsid w:val="00EF6180"/>
    <w:rsid w:val="00EF6A90"/>
    <w:rsid w:val="00EF78A6"/>
    <w:rsid w:val="00F009A4"/>
    <w:rsid w:val="00F00AC4"/>
    <w:rsid w:val="00F00E73"/>
    <w:rsid w:val="00F01AAB"/>
    <w:rsid w:val="00F01E9A"/>
    <w:rsid w:val="00F0204D"/>
    <w:rsid w:val="00F021BC"/>
    <w:rsid w:val="00F02620"/>
    <w:rsid w:val="00F02C87"/>
    <w:rsid w:val="00F02CC5"/>
    <w:rsid w:val="00F02E73"/>
    <w:rsid w:val="00F03B5C"/>
    <w:rsid w:val="00F066DA"/>
    <w:rsid w:val="00F073AB"/>
    <w:rsid w:val="00F07CBF"/>
    <w:rsid w:val="00F10578"/>
    <w:rsid w:val="00F1058A"/>
    <w:rsid w:val="00F106E3"/>
    <w:rsid w:val="00F10AA7"/>
    <w:rsid w:val="00F10D99"/>
    <w:rsid w:val="00F1257B"/>
    <w:rsid w:val="00F1373C"/>
    <w:rsid w:val="00F14665"/>
    <w:rsid w:val="00F14A56"/>
    <w:rsid w:val="00F14F19"/>
    <w:rsid w:val="00F152AB"/>
    <w:rsid w:val="00F156F4"/>
    <w:rsid w:val="00F15E6E"/>
    <w:rsid w:val="00F16644"/>
    <w:rsid w:val="00F16AA4"/>
    <w:rsid w:val="00F16D40"/>
    <w:rsid w:val="00F16EFA"/>
    <w:rsid w:val="00F20ABD"/>
    <w:rsid w:val="00F211C7"/>
    <w:rsid w:val="00F22E8D"/>
    <w:rsid w:val="00F23B87"/>
    <w:rsid w:val="00F23FAF"/>
    <w:rsid w:val="00F242FD"/>
    <w:rsid w:val="00F2548A"/>
    <w:rsid w:val="00F27094"/>
    <w:rsid w:val="00F27A9C"/>
    <w:rsid w:val="00F27AE6"/>
    <w:rsid w:val="00F27B2E"/>
    <w:rsid w:val="00F27D4E"/>
    <w:rsid w:val="00F30776"/>
    <w:rsid w:val="00F30EBB"/>
    <w:rsid w:val="00F315C6"/>
    <w:rsid w:val="00F31694"/>
    <w:rsid w:val="00F31B5C"/>
    <w:rsid w:val="00F31D77"/>
    <w:rsid w:val="00F31E2D"/>
    <w:rsid w:val="00F326D8"/>
    <w:rsid w:val="00F3369B"/>
    <w:rsid w:val="00F34B77"/>
    <w:rsid w:val="00F356F7"/>
    <w:rsid w:val="00F35CF3"/>
    <w:rsid w:val="00F36960"/>
    <w:rsid w:val="00F36E9C"/>
    <w:rsid w:val="00F37251"/>
    <w:rsid w:val="00F3739C"/>
    <w:rsid w:val="00F373E7"/>
    <w:rsid w:val="00F375A2"/>
    <w:rsid w:val="00F37C99"/>
    <w:rsid w:val="00F37D25"/>
    <w:rsid w:val="00F403BE"/>
    <w:rsid w:val="00F4230B"/>
    <w:rsid w:val="00F42E22"/>
    <w:rsid w:val="00F42E72"/>
    <w:rsid w:val="00F437AC"/>
    <w:rsid w:val="00F437BA"/>
    <w:rsid w:val="00F447A4"/>
    <w:rsid w:val="00F45AC3"/>
    <w:rsid w:val="00F45EDB"/>
    <w:rsid w:val="00F477C8"/>
    <w:rsid w:val="00F47E99"/>
    <w:rsid w:val="00F51370"/>
    <w:rsid w:val="00F5238B"/>
    <w:rsid w:val="00F532F8"/>
    <w:rsid w:val="00F53A6C"/>
    <w:rsid w:val="00F544B1"/>
    <w:rsid w:val="00F545C9"/>
    <w:rsid w:val="00F55149"/>
    <w:rsid w:val="00F55225"/>
    <w:rsid w:val="00F5576D"/>
    <w:rsid w:val="00F5593C"/>
    <w:rsid w:val="00F56A93"/>
    <w:rsid w:val="00F5721C"/>
    <w:rsid w:val="00F57734"/>
    <w:rsid w:val="00F611DE"/>
    <w:rsid w:val="00F636D3"/>
    <w:rsid w:val="00F64C37"/>
    <w:rsid w:val="00F64CE5"/>
    <w:rsid w:val="00F651B3"/>
    <w:rsid w:val="00F6592F"/>
    <w:rsid w:val="00F65BB5"/>
    <w:rsid w:val="00F65DD2"/>
    <w:rsid w:val="00F670F9"/>
    <w:rsid w:val="00F70108"/>
    <w:rsid w:val="00F70150"/>
    <w:rsid w:val="00F70A40"/>
    <w:rsid w:val="00F70D1D"/>
    <w:rsid w:val="00F70F5B"/>
    <w:rsid w:val="00F71D06"/>
    <w:rsid w:val="00F72319"/>
    <w:rsid w:val="00F72EFB"/>
    <w:rsid w:val="00F73374"/>
    <w:rsid w:val="00F73569"/>
    <w:rsid w:val="00F74022"/>
    <w:rsid w:val="00F74057"/>
    <w:rsid w:val="00F74260"/>
    <w:rsid w:val="00F7437B"/>
    <w:rsid w:val="00F74541"/>
    <w:rsid w:val="00F75DF3"/>
    <w:rsid w:val="00F7648E"/>
    <w:rsid w:val="00F76E58"/>
    <w:rsid w:val="00F772E2"/>
    <w:rsid w:val="00F779DB"/>
    <w:rsid w:val="00F829F4"/>
    <w:rsid w:val="00F83E37"/>
    <w:rsid w:val="00F83ED6"/>
    <w:rsid w:val="00F83EEA"/>
    <w:rsid w:val="00F847C4"/>
    <w:rsid w:val="00F84A91"/>
    <w:rsid w:val="00F8548E"/>
    <w:rsid w:val="00F857A9"/>
    <w:rsid w:val="00F85BDB"/>
    <w:rsid w:val="00F85F7C"/>
    <w:rsid w:val="00F8609C"/>
    <w:rsid w:val="00F86EF0"/>
    <w:rsid w:val="00F909E5"/>
    <w:rsid w:val="00F90A51"/>
    <w:rsid w:val="00F90A81"/>
    <w:rsid w:val="00F90AAE"/>
    <w:rsid w:val="00F91270"/>
    <w:rsid w:val="00F91E1D"/>
    <w:rsid w:val="00F91F26"/>
    <w:rsid w:val="00F922AB"/>
    <w:rsid w:val="00F92C03"/>
    <w:rsid w:val="00F933CA"/>
    <w:rsid w:val="00F93762"/>
    <w:rsid w:val="00F938A5"/>
    <w:rsid w:val="00F93A66"/>
    <w:rsid w:val="00F94129"/>
    <w:rsid w:val="00F942B5"/>
    <w:rsid w:val="00F959C2"/>
    <w:rsid w:val="00F96E33"/>
    <w:rsid w:val="00F9712A"/>
    <w:rsid w:val="00F974E1"/>
    <w:rsid w:val="00FA1C41"/>
    <w:rsid w:val="00FA25F8"/>
    <w:rsid w:val="00FA2A16"/>
    <w:rsid w:val="00FA45E6"/>
    <w:rsid w:val="00FA4836"/>
    <w:rsid w:val="00FA5231"/>
    <w:rsid w:val="00FA59DE"/>
    <w:rsid w:val="00FA6A2A"/>
    <w:rsid w:val="00FA6C50"/>
    <w:rsid w:val="00FA6E1E"/>
    <w:rsid w:val="00FA6F27"/>
    <w:rsid w:val="00FA7C2F"/>
    <w:rsid w:val="00FB02FE"/>
    <w:rsid w:val="00FB0796"/>
    <w:rsid w:val="00FB09E3"/>
    <w:rsid w:val="00FB134A"/>
    <w:rsid w:val="00FB13D6"/>
    <w:rsid w:val="00FB147A"/>
    <w:rsid w:val="00FB28C8"/>
    <w:rsid w:val="00FB371F"/>
    <w:rsid w:val="00FB3774"/>
    <w:rsid w:val="00FB38B7"/>
    <w:rsid w:val="00FB551D"/>
    <w:rsid w:val="00FB552E"/>
    <w:rsid w:val="00FB5B64"/>
    <w:rsid w:val="00FB6902"/>
    <w:rsid w:val="00FB75D7"/>
    <w:rsid w:val="00FC0351"/>
    <w:rsid w:val="00FC1070"/>
    <w:rsid w:val="00FC1206"/>
    <w:rsid w:val="00FC1A56"/>
    <w:rsid w:val="00FC1B33"/>
    <w:rsid w:val="00FC1EA4"/>
    <w:rsid w:val="00FC2A21"/>
    <w:rsid w:val="00FC2BD1"/>
    <w:rsid w:val="00FC2D72"/>
    <w:rsid w:val="00FC4C19"/>
    <w:rsid w:val="00FC582F"/>
    <w:rsid w:val="00FC5882"/>
    <w:rsid w:val="00FC67D3"/>
    <w:rsid w:val="00FD009C"/>
    <w:rsid w:val="00FD021C"/>
    <w:rsid w:val="00FD0455"/>
    <w:rsid w:val="00FD0ADD"/>
    <w:rsid w:val="00FD0CF8"/>
    <w:rsid w:val="00FD0F7D"/>
    <w:rsid w:val="00FD105A"/>
    <w:rsid w:val="00FD11C0"/>
    <w:rsid w:val="00FD37E6"/>
    <w:rsid w:val="00FD3AEC"/>
    <w:rsid w:val="00FD4277"/>
    <w:rsid w:val="00FD43F6"/>
    <w:rsid w:val="00FD5D84"/>
    <w:rsid w:val="00FD641D"/>
    <w:rsid w:val="00FD684A"/>
    <w:rsid w:val="00FD6CB7"/>
    <w:rsid w:val="00FD7ABC"/>
    <w:rsid w:val="00FD7AFD"/>
    <w:rsid w:val="00FD7CE8"/>
    <w:rsid w:val="00FE04B0"/>
    <w:rsid w:val="00FE0A96"/>
    <w:rsid w:val="00FE14C2"/>
    <w:rsid w:val="00FE1A4B"/>
    <w:rsid w:val="00FE26A4"/>
    <w:rsid w:val="00FE26E4"/>
    <w:rsid w:val="00FE3294"/>
    <w:rsid w:val="00FE568B"/>
    <w:rsid w:val="00FE7539"/>
    <w:rsid w:val="00FE7682"/>
    <w:rsid w:val="00FE78AC"/>
    <w:rsid w:val="00FE7BB9"/>
    <w:rsid w:val="00FF007F"/>
    <w:rsid w:val="00FF1328"/>
    <w:rsid w:val="00FF2A5A"/>
    <w:rsid w:val="00FF408F"/>
    <w:rsid w:val="00FF4B62"/>
    <w:rsid w:val="00FF504A"/>
    <w:rsid w:val="00FF5132"/>
    <w:rsid w:val="00FF54E8"/>
    <w:rsid w:val="00FF5763"/>
    <w:rsid w:val="00FF5A88"/>
    <w:rsid w:val="00FF5EB4"/>
    <w:rsid w:val="00FF5F32"/>
    <w:rsid w:val="00FF654A"/>
    <w:rsid w:val="00FF65E7"/>
    <w:rsid w:val="00FF675F"/>
    <w:rsid w:val="00FF68A3"/>
    <w:rsid w:val="00FF70D8"/>
    <w:rsid w:val="00FF77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21"/>
    <o:shapelayout v:ext="edit">
      <o:idmap v:ext="edit" data="1"/>
    </o:shapelayout>
  </w:shapeDefaults>
  <w:decimalSymbol w:val=","/>
  <w:listSeparator w:val=";"/>
  <w14:docId w14:val="27A3F37B"/>
  <w15:docId w15:val="{5B89B63E-625A-4314-8018-7978AA5DE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uiPriority="9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99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5B3"/>
  </w:style>
  <w:style w:type="paragraph" w:styleId="1">
    <w:name w:val="heading 1"/>
    <w:basedOn w:val="a"/>
    <w:next w:val="a"/>
    <w:link w:val="10"/>
    <w:qFormat/>
    <w:rsid w:val="00E74138"/>
    <w:pPr>
      <w:keepNext/>
      <w:numPr>
        <w:numId w:val="28"/>
      </w:numPr>
      <w:tabs>
        <w:tab w:val="left" w:pos="709"/>
        <w:tab w:val="left" w:pos="6521"/>
      </w:tabs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qFormat/>
    <w:rsid w:val="005A57C5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uiPriority w:val="9"/>
    <w:qFormat/>
    <w:rsid w:val="00CD535D"/>
    <w:pPr>
      <w:keepNext/>
      <w:widowControl w:val="0"/>
      <w:autoSpaceDE w:val="0"/>
      <w:autoSpaceDN w:val="0"/>
      <w:adjustRightInd w:val="0"/>
      <w:spacing w:before="240" w:after="60" w:line="260" w:lineRule="auto"/>
      <w:ind w:left="80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A57C5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CD535D"/>
    <w:pPr>
      <w:widowControl w:val="0"/>
      <w:autoSpaceDE w:val="0"/>
      <w:autoSpaceDN w:val="0"/>
      <w:adjustRightInd w:val="0"/>
      <w:spacing w:before="240" w:after="60" w:line="260" w:lineRule="auto"/>
      <w:ind w:left="800" w:hanging="72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57C5"/>
    <w:pPr>
      <w:tabs>
        <w:tab w:val="num" w:pos="1152"/>
      </w:tabs>
      <w:spacing w:before="240" w:after="60"/>
      <w:ind w:left="1152" w:hanging="1152"/>
      <w:outlineLvl w:val="5"/>
    </w:pPr>
    <w:rPr>
      <w:i/>
      <w:sz w:val="22"/>
      <w:lang w:val="x-none" w:eastAsia="x-none"/>
    </w:rPr>
  </w:style>
  <w:style w:type="paragraph" w:styleId="7">
    <w:name w:val="heading 7"/>
    <w:basedOn w:val="a"/>
    <w:next w:val="a"/>
    <w:link w:val="70"/>
    <w:qFormat/>
    <w:rsid w:val="005A57C5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5A57C5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5A57C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Таблица"/>
    <w:basedOn w:val="a"/>
    <w:link w:val="a4"/>
    <w:qFormat/>
    <w:rsid w:val="00472022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472022"/>
    <w:pPr>
      <w:ind w:left="480"/>
    </w:pPr>
    <w:rPr>
      <w:sz w:val="24"/>
    </w:rPr>
  </w:style>
  <w:style w:type="paragraph" w:styleId="a7">
    <w:name w:val="Body Text"/>
    <w:basedOn w:val="a"/>
    <w:link w:val="a8"/>
    <w:rsid w:val="00472022"/>
    <w:rPr>
      <w:sz w:val="24"/>
    </w:rPr>
  </w:style>
  <w:style w:type="paragraph" w:styleId="a9">
    <w:name w:val="caption"/>
    <w:basedOn w:val="a"/>
    <w:qFormat/>
    <w:rsid w:val="00472022"/>
    <w:pPr>
      <w:jc w:val="center"/>
    </w:pPr>
    <w:rPr>
      <w:b/>
      <w:sz w:val="24"/>
    </w:rPr>
  </w:style>
  <w:style w:type="paragraph" w:styleId="aa">
    <w:name w:val="Plain Text"/>
    <w:basedOn w:val="a"/>
    <w:link w:val="ab"/>
    <w:rsid w:val="00472022"/>
    <w:rPr>
      <w:rFonts w:ascii="Courier New" w:hAnsi="Courier New"/>
    </w:rPr>
  </w:style>
  <w:style w:type="paragraph" w:styleId="ac">
    <w:name w:val="header"/>
    <w:basedOn w:val="a"/>
    <w:link w:val="ad"/>
    <w:uiPriority w:val="99"/>
    <w:rsid w:val="00472022"/>
    <w:pPr>
      <w:tabs>
        <w:tab w:val="center" w:pos="4153"/>
        <w:tab w:val="right" w:pos="8306"/>
      </w:tabs>
    </w:pPr>
  </w:style>
  <w:style w:type="paragraph" w:styleId="ae">
    <w:name w:val="footer"/>
    <w:basedOn w:val="a"/>
    <w:link w:val="af"/>
    <w:uiPriority w:val="99"/>
    <w:rsid w:val="00472022"/>
    <w:pPr>
      <w:tabs>
        <w:tab w:val="center" w:pos="4153"/>
        <w:tab w:val="right" w:pos="8306"/>
      </w:tabs>
    </w:pPr>
  </w:style>
  <w:style w:type="character" w:styleId="af0">
    <w:name w:val="page number"/>
    <w:basedOn w:val="a0"/>
    <w:rsid w:val="00472022"/>
  </w:style>
  <w:style w:type="paragraph" w:styleId="21">
    <w:name w:val="Body Text Indent 2"/>
    <w:basedOn w:val="a"/>
    <w:link w:val="22"/>
    <w:rsid w:val="00472022"/>
    <w:pPr>
      <w:widowControl w:val="0"/>
      <w:spacing w:after="120" w:line="320" w:lineRule="exact"/>
      <w:ind w:left="426" w:hanging="426"/>
      <w:jc w:val="both"/>
    </w:pPr>
    <w:rPr>
      <w:snapToGrid w:val="0"/>
      <w:sz w:val="24"/>
    </w:rPr>
  </w:style>
  <w:style w:type="paragraph" w:styleId="31">
    <w:name w:val="Body Text Indent 3"/>
    <w:basedOn w:val="a"/>
    <w:link w:val="32"/>
    <w:rsid w:val="00472022"/>
    <w:pPr>
      <w:widowControl w:val="0"/>
      <w:spacing w:after="120" w:line="320" w:lineRule="exact"/>
      <w:ind w:left="426"/>
      <w:jc w:val="both"/>
    </w:pPr>
    <w:rPr>
      <w:snapToGrid w:val="0"/>
      <w:sz w:val="24"/>
    </w:rPr>
  </w:style>
  <w:style w:type="paragraph" w:customStyle="1" w:styleId="11">
    <w:name w:val="Обычный1"/>
    <w:rsid w:val="00472022"/>
    <w:pPr>
      <w:widowControl w:val="0"/>
      <w:spacing w:line="300" w:lineRule="auto"/>
      <w:ind w:firstLine="720"/>
      <w:jc w:val="both"/>
    </w:pPr>
    <w:rPr>
      <w:snapToGrid w:val="0"/>
      <w:sz w:val="24"/>
    </w:rPr>
  </w:style>
  <w:style w:type="paragraph" w:customStyle="1" w:styleId="FR2">
    <w:name w:val="FR2"/>
    <w:rsid w:val="00472022"/>
    <w:pPr>
      <w:widowControl w:val="0"/>
      <w:spacing w:before="360"/>
      <w:jc w:val="center"/>
    </w:pPr>
    <w:rPr>
      <w:rFonts w:ascii="Arial" w:hAnsi="Arial"/>
      <w:b/>
      <w:snapToGrid w:val="0"/>
      <w:sz w:val="24"/>
    </w:rPr>
  </w:style>
  <w:style w:type="paragraph" w:styleId="23">
    <w:name w:val="Body Text 2"/>
    <w:basedOn w:val="a"/>
    <w:link w:val="24"/>
    <w:rsid w:val="00472022"/>
    <w:pPr>
      <w:jc w:val="both"/>
    </w:pPr>
    <w:rPr>
      <w:sz w:val="24"/>
    </w:rPr>
  </w:style>
  <w:style w:type="paragraph" w:styleId="33">
    <w:name w:val="Body Text 3"/>
    <w:basedOn w:val="a"/>
    <w:link w:val="34"/>
    <w:rsid w:val="00472022"/>
    <w:pPr>
      <w:jc w:val="both"/>
    </w:pPr>
  </w:style>
  <w:style w:type="paragraph" w:styleId="af1">
    <w:name w:val="Subtitle"/>
    <w:basedOn w:val="a"/>
    <w:link w:val="af2"/>
    <w:qFormat/>
    <w:rsid w:val="00514EFF"/>
    <w:pPr>
      <w:jc w:val="center"/>
    </w:pPr>
    <w:rPr>
      <w:sz w:val="24"/>
    </w:rPr>
  </w:style>
  <w:style w:type="character" w:styleId="af3">
    <w:name w:val="annotation reference"/>
    <w:uiPriority w:val="99"/>
    <w:rsid w:val="00FC5882"/>
    <w:rPr>
      <w:sz w:val="16"/>
      <w:szCs w:val="16"/>
    </w:rPr>
  </w:style>
  <w:style w:type="paragraph" w:styleId="af4">
    <w:name w:val="annotation text"/>
    <w:basedOn w:val="a"/>
    <w:link w:val="af5"/>
    <w:uiPriority w:val="99"/>
    <w:rsid w:val="00FC5882"/>
  </w:style>
  <w:style w:type="paragraph" w:styleId="af6">
    <w:name w:val="annotation subject"/>
    <w:basedOn w:val="af4"/>
    <w:next w:val="af4"/>
    <w:link w:val="af7"/>
    <w:uiPriority w:val="99"/>
    <w:rsid w:val="00FC5882"/>
    <w:rPr>
      <w:b/>
      <w:bCs/>
    </w:rPr>
  </w:style>
  <w:style w:type="paragraph" w:styleId="af8">
    <w:name w:val="Balloon Text"/>
    <w:basedOn w:val="a"/>
    <w:link w:val="af9"/>
    <w:uiPriority w:val="99"/>
    <w:rsid w:val="00FC5882"/>
    <w:rPr>
      <w:rFonts w:ascii="Tahoma" w:hAnsi="Tahoma" w:cs="Tahoma"/>
      <w:sz w:val="16"/>
      <w:szCs w:val="16"/>
    </w:rPr>
  </w:style>
  <w:style w:type="paragraph" w:customStyle="1" w:styleId="12">
    <w:name w:val="Текст1"/>
    <w:basedOn w:val="11"/>
    <w:rsid w:val="00CC0182"/>
    <w:pPr>
      <w:widowControl/>
      <w:spacing w:line="240" w:lineRule="auto"/>
      <w:ind w:firstLine="0"/>
      <w:jc w:val="left"/>
    </w:pPr>
    <w:rPr>
      <w:rFonts w:ascii="Courier New" w:hAnsi="Courier New"/>
      <w:snapToGrid/>
      <w:sz w:val="20"/>
    </w:rPr>
  </w:style>
  <w:style w:type="table" w:styleId="afa">
    <w:name w:val="Table Grid"/>
    <w:basedOn w:val="a1"/>
    <w:rsid w:val="00F65B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Block Text"/>
    <w:basedOn w:val="a"/>
    <w:rsid w:val="00F65BB5"/>
    <w:pPr>
      <w:ind w:left="284" w:right="-377" w:hanging="284"/>
    </w:pPr>
    <w:rPr>
      <w:sz w:val="22"/>
    </w:rPr>
  </w:style>
  <w:style w:type="paragraph" w:styleId="afc">
    <w:name w:val="No Spacing"/>
    <w:link w:val="afd"/>
    <w:uiPriority w:val="1"/>
    <w:qFormat/>
    <w:rsid w:val="0064681F"/>
    <w:rPr>
      <w:rFonts w:ascii="Calibri" w:eastAsia="Calibri" w:hAnsi="Calibri"/>
      <w:sz w:val="22"/>
      <w:szCs w:val="22"/>
      <w:lang w:eastAsia="en-US"/>
    </w:rPr>
  </w:style>
  <w:style w:type="character" w:customStyle="1" w:styleId="afd">
    <w:name w:val="Без интервала Знак"/>
    <w:link w:val="afc"/>
    <w:uiPriority w:val="1"/>
    <w:rsid w:val="0064681F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ab">
    <w:name w:val="Текст Знак"/>
    <w:link w:val="aa"/>
    <w:rsid w:val="0037607E"/>
    <w:rPr>
      <w:rFonts w:ascii="Courier New" w:hAnsi="Courier New"/>
    </w:rPr>
  </w:style>
  <w:style w:type="character" w:styleId="afe">
    <w:name w:val="Hyperlink"/>
    <w:uiPriority w:val="99"/>
    <w:unhideWhenUsed/>
    <w:rsid w:val="005C5E16"/>
    <w:rPr>
      <w:color w:val="0000FF"/>
      <w:u w:val="single"/>
    </w:rPr>
  </w:style>
  <w:style w:type="paragraph" w:styleId="aff">
    <w:name w:val="Normal (Web)"/>
    <w:basedOn w:val="a"/>
    <w:uiPriority w:val="99"/>
    <w:unhideWhenUsed/>
    <w:rsid w:val="005C5E16"/>
    <w:pPr>
      <w:spacing w:before="100" w:beforeAutospacing="1" w:after="100" w:afterAutospacing="1"/>
    </w:pPr>
    <w:rPr>
      <w:sz w:val="24"/>
      <w:szCs w:val="24"/>
    </w:rPr>
  </w:style>
  <w:style w:type="paragraph" w:styleId="aff0">
    <w:name w:val="Normal Indent"/>
    <w:basedOn w:val="a"/>
    <w:unhideWhenUsed/>
    <w:rsid w:val="005C5E16"/>
    <w:pPr>
      <w:spacing w:after="120"/>
      <w:ind w:firstLine="567"/>
      <w:jc w:val="both"/>
    </w:pPr>
    <w:rPr>
      <w:sz w:val="24"/>
      <w:szCs w:val="24"/>
      <w:lang w:eastAsia="zh-CN"/>
    </w:rPr>
  </w:style>
  <w:style w:type="character" w:customStyle="1" w:styleId="a4">
    <w:name w:val="Заголовок Знак"/>
    <w:aliases w:val="Таблица Знак"/>
    <w:link w:val="a3"/>
    <w:rsid w:val="005C5E16"/>
    <w:rPr>
      <w:b/>
      <w:sz w:val="24"/>
    </w:rPr>
  </w:style>
  <w:style w:type="character" w:customStyle="1" w:styleId="a6">
    <w:name w:val="Основной текст с отступом Знак"/>
    <w:link w:val="a5"/>
    <w:rsid w:val="005C5E16"/>
    <w:rPr>
      <w:sz w:val="24"/>
    </w:rPr>
  </w:style>
  <w:style w:type="character" w:customStyle="1" w:styleId="24">
    <w:name w:val="Основной текст 2 Знак"/>
    <w:link w:val="23"/>
    <w:rsid w:val="005C5E16"/>
    <w:rPr>
      <w:sz w:val="24"/>
    </w:rPr>
  </w:style>
  <w:style w:type="character" w:customStyle="1" w:styleId="22">
    <w:name w:val="Основной текст с отступом 2 Знак"/>
    <w:link w:val="21"/>
    <w:rsid w:val="005C5E16"/>
    <w:rPr>
      <w:snapToGrid w:val="0"/>
      <w:sz w:val="24"/>
    </w:rPr>
  </w:style>
  <w:style w:type="paragraph" w:styleId="aff1">
    <w:name w:val="List Paragraph"/>
    <w:aliases w:val="Заголовок_3,Подпись рисунка,AC List 01,Bullet_IRAO,Мой Список,Table-Normal,RSHB_Table-Normal,List Paragraph1,Абзац списка1,# Список 1,2 заголовок,1,Абзац маркированнный,Нумерованный,4_ЦИФРЫ,List Paragraph,нумерация,Bullet Number,Figure_name"/>
    <w:basedOn w:val="a"/>
    <w:link w:val="aff2"/>
    <w:uiPriority w:val="34"/>
    <w:qFormat/>
    <w:rsid w:val="005C5E16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</w:rPr>
  </w:style>
  <w:style w:type="paragraph" w:customStyle="1" w:styleId="ConsNormal">
    <w:name w:val="ConsNormal"/>
    <w:semiHidden/>
    <w:rsid w:val="005C5E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5C5E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5C5E1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11">
    <w:name w:val="p11"/>
    <w:basedOn w:val="a"/>
    <w:rsid w:val="005C5E16"/>
    <w:pPr>
      <w:spacing w:before="100" w:beforeAutospacing="1" w:after="100" w:afterAutospacing="1"/>
    </w:pPr>
    <w:rPr>
      <w:sz w:val="24"/>
      <w:szCs w:val="24"/>
    </w:rPr>
  </w:style>
  <w:style w:type="paragraph" w:customStyle="1" w:styleId="p12">
    <w:name w:val="p12"/>
    <w:basedOn w:val="a"/>
    <w:rsid w:val="005C5E16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basedOn w:val="a0"/>
    <w:rsid w:val="005C5E16"/>
  </w:style>
  <w:style w:type="character" w:customStyle="1" w:styleId="ad">
    <w:name w:val="Верхний колонтитул Знак"/>
    <w:link w:val="ac"/>
    <w:uiPriority w:val="99"/>
    <w:rsid w:val="005C5E16"/>
  </w:style>
  <w:style w:type="character" w:customStyle="1" w:styleId="af">
    <w:name w:val="Нижний колонтитул Знак"/>
    <w:link w:val="ae"/>
    <w:uiPriority w:val="99"/>
    <w:rsid w:val="005C5E16"/>
  </w:style>
  <w:style w:type="character" w:customStyle="1" w:styleId="aff3">
    <w:name w:val="комментарий"/>
    <w:rsid w:val="005C5E16"/>
    <w:rPr>
      <w:b/>
      <w:i/>
      <w:sz w:val="28"/>
    </w:rPr>
  </w:style>
  <w:style w:type="character" w:customStyle="1" w:styleId="FontStyle12">
    <w:name w:val="Font Style12"/>
    <w:uiPriority w:val="99"/>
    <w:rsid w:val="005C5E16"/>
    <w:rPr>
      <w:rFonts w:ascii="Times New Roman" w:hAnsi="Times New Roman" w:cs="Times New Roman" w:hint="default"/>
      <w:sz w:val="26"/>
      <w:szCs w:val="26"/>
    </w:rPr>
  </w:style>
  <w:style w:type="character" w:styleId="HTML">
    <w:name w:val="HTML Typewriter"/>
    <w:uiPriority w:val="99"/>
    <w:unhideWhenUsed/>
    <w:rsid w:val="005C5E16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5C5E16"/>
  </w:style>
  <w:style w:type="paragraph" w:customStyle="1" w:styleId="p20">
    <w:name w:val="p20"/>
    <w:basedOn w:val="a"/>
    <w:rsid w:val="005C5E16"/>
    <w:pPr>
      <w:spacing w:before="100" w:beforeAutospacing="1" w:after="100" w:afterAutospacing="1"/>
    </w:pPr>
    <w:rPr>
      <w:sz w:val="24"/>
      <w:szCs w:val="24"/>
    </w:rPr>
  </w:style>
  <w:style w:type="paragraph" w:customStyle="1" w:styleId="p21">
    <w:name w:val="p21"/>
    <w:basedOn w:val="a"/>
    <w:rsid w:val="005C5E16"/>
    <w:pPr>
      <w:spacing w:before="100" w:beforeAutospacing="1" w:after="100" w:afterAutospacing="1"/>
    </w:pPr>
    <w:rPr>
      <w:sz w:val="24"/>
      <w:szCs w:val="24"/>
    </w:rPr>
  </w:style>
  <w:style w:type="paragraph" w:customStyle="1" w:styleId="p22">
    <w:name w:val="p22"/>
    <w:basedOn w:val="a"/>
    <w:rsid w:val="005C5E16"/>
    <w:pPr>
      <w:spacing w:before="100" w:beforeAutospacing="1" w:after="100" w:afterAutospacing="1"/>
    </w:pPr>
    <w:rPr>
      <w:sz w:val="24"/>
      <w:szCs w:val="24"/>
    </w:rPr>
  </w:style>
  <w:style w:type="character" w:customStyle="1" w:styleId="af5">
    <w:name w:val="Текст примечания Знак"/>
    <w:link w:val="af4"/>
    <w:uiPriority w:val="99"/>
    <w:rsid w:val="005C5E16"/>
  </w:style>
  <w:style w:type="character" w:customStyle="1" w:styleId="af7">
    <w:name w:val="Тема примечания Знак"/>
    <w:link w:val="af6"/>
    <w:uiPriority w:val="99"/>
    <w:rsid w:val="005C5E16"/>
    <w:rPr>
      <w:b/>
      <w:bCs/>
    </w:rPr>
  </w:style>
  <w:style w:type="character" w:customStyle="1" w:styleId="af9">
    <w:name w:val="Текст выноски Знак"/>
    <w:link w:val="af8"/>
    <w:uiPriority w:val="99"/>
    <w:rsid w:val="005C5E16"/>
    <w:rPr>
      <w:rFonts w:ascii="Tahoma" w:hAnsi="Tahoma" w:cs="Tahoma"/>
      <w:sz w:val="16"/>
      <w:szCs w:val="16"/>
    </w:rPr>
  </w:style>
  <w:style w:type="paragraph" w:styleId="aff4">
    <w:name w:val="Revision"/>
    <w:hidden/>
    <w:uiPriority w:val="99"/>
    <w:semiHidden/>
    <w:rsid w:val="005C5E16"/>
    <w:rPr>
      <w:sz w:val="24"/>
      <w:szCs w:val="24"/>
    </w:rPr>
  </w:style>
  <w:style w:type="character" w:customStyle="1" w:styleId="10">
    <w:name w:val="Заголовок 1 Знак"/>
    <w:link w:val="1"/>
    <w:rsid w:val="006B76D0"/>
    <w:rPr>
      <w:sz w:val="24"/>
    </w:rPr>
  </w:style>
  <w:style w:type="character" w:customStyle="1" w:styleId="30">
    <w:name w:val="Заголовок 3 Знак"/>
    <w:link w:val="3"/>
    <w:uiPriority w:val="9"/>
    <w:rsid w:val="006B76D0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rsid w:val="006B76D0"/>
    <w:rPr>
      <w:b/>
      <w:bCs/>
      <w:i/>
      <w:iCs/>
      <w:sz w:val="26"/>
      <w:szCs w:val="26"/>
    </w:rPr>
  </w:style>
  <w:style w:type="character" w:customStyle="1" w:styleId="a8">
    <w:name w:val="Основной текст Знак"/>
    <w:link w:val="a7"/>
    <w:rsid w:val="006B76D0"/>
    <w:rPr>
      <w:sz w:val="24"/>
    </w:rPr>
  </w:style>
  <w:style w:type="character" w:customStyle="1" w:styleId="32">
    <w:name w:val="Основной текст с отступом 3 Знак"/>
    <w:link w:val="31"/>
    <w:rsid w:val="006B76D0"/>
    <w:rPr>
      <w:snapToGrid w:val="0"/>
      <w:sz w:val="24"/>
    </w:rPr>
  </w:style>
  <w:style w:type="character" w:customStyle="1" w:styleId="34">
    <w:name w:val="Основной текст 3 Знак"/>
    <w:basedOn w:val="a0"/>
    <w:link w:val="33"/>
    <w:rsid w:val="006B76D0"/>
  </w:style>
  <w:style w:type="character" w:customStyle="1" w:styleId="af2">
    <w:name w:val="Подзаголовок Знак"/>
    <w:link w:val="af1"/>
    <w:rsid w:val="006B76D0"/>
    <w:rPr>
      <w:sz w:val="24"/>
    </w:rPr>
  </w:style>
  <w:style w:type="character" w:styleId="aff5">
    <w:name w:val="Intense Emphasis"/>
    <w:uiPriority w:val="21"/>
    <w:qFormat/>
    <w:rsid w:val="00470C8E"/>
    <w:rPr>
      <w:b/>
      <w:bCs/>
      <w:i/>
      <w:iCs/>
      <w:color w:val="4F81BD"/>
    </w:rPr>
  </w:style>
  <w:style w:type="character" w:customStyle="1" w:styleId="aff6">
    <w:name w:val="Основной текст_"/>
    <w:link w:val="13"/>
    <w:rsid w:val="00985FCA"/>
    <w:rPr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f6"/>
    <w:rsid w:val="00985FCA"/>
    <w:pPr>
      <w:widowControl w:val="0"/>
      <w:shd w:val="clear" w:color="auto" w:fill="FFFFFF"/>
      <w:spacing w:line="274" w:lineRule="exact"/>
      <w:jc w:val="both"/>
    </w:pPr>
    <w:rPr>
      <w:sz w:val="23"/>
      <w:szCs w:val="23"/>
    </w:rPr>
  </w:style>
  <w:style w:type="paragraph" w:customStyle="1" w:styleId="aff7">
    <w:name w:val="Основной текст.Основной.текст"/>
    <w:basedOn w:val="a"/>
    <w:link w:val="14"/>
    <w:rsid w:val="00A45B19"/>
    <w:pPr>
      <w:spacing w:after="60"/>
      <w:ind w:firstLine="567"/>
      <w:jc w:val="both"/>
    </w:pPr>
    <w:rPr>
      <w:sz w:val="28"/>
      <w:lang w:val="x-none" w:eastAsia="x-none"/>
    </w:rPr>
  </w:style>
  <w:style w:type="character" w:customStyle="1" w:styleId="14">
    <w:name w:val="Основной текст.Основной.текст Знак1"/>
    <w:link w:val="aff7"/>
    <w:rsid w:val="00A45B19"/>
    <w:rPr>
      <w:sz w:val="28"/>
      <w:lang w:val="x-none" w:eastAsia="x-none"/>
    </w:rPr>
  </w:style>
  <w:style w:type="character" w:customStyle="1" w:styleId="aff2">
    <w:name w:val="Абзац списка Знак"/>
    <w:aliases w:val="Заголовок_3 Знак,Подпись рисунка Знак,AC List 01 Знак,Bullet_IRAO Знак,Мой Список Знак,Table-Normal Знак,RSHB_Table-Normal Знак,List Paragraph1 Знак,Абзац списка1 Знак,# Список 1 Знак,2 заголовок Знак,1 Знак,Абзац маркированнный Знак"/>
    <w:link w:val="aff1"/>
    <w:uiPriority w:val="34"/>
    <w:qFormat/>
    <w:rsid w:val="00E7072A"/>
    <w:rPr>
      <w:rFonts w:ascii="Arial" w:hAnsi="Arial" w:cs="Arial"/>
    </w:rPr>
  </w:style>
  <w:style w:type="character" w:customStyle="1" w:styleId="20">
    <w:name w:val="Заголовок 2 Знак"/>
    <w:link w:val="2"/>
    <w:uiPriority w:val="9"/>
    <w:rsid w:val="005A57C5"/>
    <w:rPr>
      <w:rFonts w:ascii="Arial" w:hAnsi="Arial"/>
      <w:b/>
      <w:i/>
      <w:sz w:val="24"/>
    </w:rPr>
  </w:style>
  <w:style w:type="character" w:customStyle="1" w:styleId="40">
    <w:name w:val="Заголовок 4 Знак"/>
    <w:link w:val="4"/>
    <w:rsid w:val="005A57C5"/>
    <w:rPr>
      <w:rFonts w:ascii="Arial" w:hAnsi="Arial"/>
      <w:b/>
      <w:sz w:val="24"/>
    </w:rPr>
  </w:style>
  <w:style w:type="character" w:customStyle="1" w:styleId="60">
    <w:name w:val="Заголовок 6 Знак"/>
    <w:link w:val="6"/>
    <w:rsid w:val="005A57C5"/>
    <w:rPr>
      <w:i/>
      <w:sz w:val="22"/>
      <w:lang w:val="x-none" w:eastAsia="x-none"/>
    </w:rPr>
  </w:style>
  <w:style w:type="character" w:customStyle="1" w:styleId="70">
    <w:name w:val="Заголовок 7 Знак"/>
    <w:link w:val="7"/>
    <w:rsid w:val="005A57C5"/>
    <w:rPr>
      <w:rFonts w:ascii="Arial" w:hAnsi="Arial"/>
    </w:rPr>
  </w:style>
  <w:style w:type="character" w:customStyle="1" w:styleId="80">
    <w:name w:val="Заголовок 8 Знак"/>
    <w:link w:val="8"/>
    <w:rsid w:val="005A57C5"/>
    <w:rPr>
      <w:rFonts w:ascii="Arial" w:hAnsi="Arial"/>
      <w:i/>
    </w:rPr>
  </w:style>
  <w:style w:type="character" w:customStyle="1" w:styleId="90">
    <w:name w:val="Заголовок 9 Знак"/>
    <w:link w:val="9"/>
    <w:rsid w:val="005A57C5"/>
    <w:rPr>
      <w:rFonts w:ascii="Arial" w:hAnsi="Arial"/>
      <w:b/>
      <w:i/>
      <w:sz w:val="18"/>
    </w:rPr>
  </w:style>
  <w:style w:type="numbering" w:customStyle="1" w:styleId="15">
    <w:name w:val="Нет списка1"/>
    <w:next w:val="a2"/>
    <w:uiPriority w:val="99"/>
    <w:semiHidden/>
    <w:unhideWhenUsed/>
    <w:rsid w:val="005A57C5"/>
  </w:style>
  <w:style w:type="paragraph" w:customStyle="1" w:styleId="CharCharCharChar">
    <w:name w:val="Char Char Знак Знак Char Char"/>
    <w:basedOn w:val="a"/>
    <w:rsid w:val="005A57C5"/>
    <w:pPr>
      <w:spacing w:after="160" w:line="240" w:lineRule="exact"/>
    </w:pPr>
    <w:rPr>
      <w:rFonts w:ascii="Verdana" w:hAnsi="Verdana"/>
      <w:lang w:val="en-US" w:eastAsia="en-US"/>
    </w:rPr>
  </w:style>
  <w:style w:type="character" w:styleId="aff8">
    <w:name w:val="Emphasis"/>
    <w:qFormat/>
    <w:rsid w:val="005A57C5"/>
    <w:rPr>
      <w:i/>
      <w:iCs/>
    </w:rPr>
  </w:style>
  <w:style w:type="paragraph" w:customStyle="1" w:styleId="aff9">
    <w:name w:val="Заголовок_Тит_Лист"/>
    <w:basedOn w:val="a"/>
    <w:rsid w:val="005A57C5"/>
    <w:pPr>
      <w:tabs>
        <w:tab w:val="left" w:pos="0"/>
      </w:tabs>
      <w:jc w:val="center"/>
    </w:pPr>
    <w:rPr>
      <w:b/>
      <w:caps/>
      <w:sz w:val="28"/>
    </w:rPr>
  </w:style>
  <w:style w:type="paragraph" w:customStyle="1" w:styleId="affa">
    <w:name w:val="Приложение_Разделы"/>
    <w:basedOn w:val="a"/>
    <w:rsid w:val="005A57C5"/>
    <w:pPr>
      <w:jc w:val="both"/>
    </w:pPr>
    <w:rPr>
      <w:sz w:val="24"/>
      <w:szCs w:val="24"/>
    </w:rPr>
  </w:style>
  <w:style w:type="paragraph" w:styleId="affb">
    <w:name w:val="Document Map"/>
    <w:basedOn w:val="a"/>
    <w:link w:val="affc"/>
    <w:rsid w:val="00CC1BD8"/>
    <w:rPr>
      <w:rFonts w:ascii="Helvetica" w:hAnsi="Helvetica"/>
      <w:sz w:val="24"/>
      <w:szCs w:val="24"/>
    </w:rPr>
  </w:style>
  <w:style w:type="character" w:customStyle="1" w:styleId="affc">
    <w:name w:val="Схема документа Знак"/>
    <w:link w:val="affb"/>
    <w:rsid w:val="00CC1BD8"/>
    <w:rPr>
      <w:rFonts w:ascii="Helvetica" w:hAnsi="Helvetica"/>
      <w:sz w:val="24"/>
      <w:szCs w:val="24"/>
    </w:rPr>
  </w:style>
  <w:style w:type="paragraph" w:customStyle="1" w:styleId="210">
    <w:name w:val="Основной текст (2)1"/>
    <w:basedOn w:val="a"/>
    <w:rsid w:val="00B039BA"/>
    <w:pPr>
      <w:widowControl w:val="0"/>
      <w:shd w:val="clear" w:color="auto" w:fill="FFFFFF"/>
      <w:spacing w:before="120" w:after="660" w:line="0" w:lineRule="atLeast"/>
      <w:jc w:val="right"/>
    </w:pPr>
    <w:rPr>
      <w:sz w:val="28"/>
      <w:szCs w:val="28"/>
      <w:lang w:bidi="ru-RU"/>
    </w:rPr>
  </w:style>
  <w:style w:type="paragraph" w:styleId="affd">
    <w:name w:val="footnote text"/>
    <w:aliases w:val="Car"/>
    <w:basedOn w:val="a"/>
    <w:link w:val="affe"/>
    <w:unhideWhenUsed/>
    <w:qFormat/>
    <w:rsid w:val="00E74138"/>
  </w:style>
  <w:style w:type="character" w:customStyle="1" w:styleId="affe">
    <w:name w:val="Текст сноски Знак"/>
    <w:aliases w:val="Car Знак"/>
    <w:basedOn w:val="a0"/>
    <w:link w:val="affd"/>
    <w:rsid w:val="006F1AD4"/>
  </w:style>
  <w:style w:type="character" w:styleId="afff">
    <w:name w:val="footnote reference"/>
    <w:uiPriority w:val="99"/>
    <w:unhideWhenUsed/>
    <w:rsid w:val="00E74138"/>
    <w:rPr>
      <w:vertAlign w:val="superscript"/>
    </w:rPr>
  </w:style>
  <w:style w:type="table" w:customStyle="1" w:styleId="16">
    <w:name w:val="Сетка таблицы1"/>
    <w:basedOn w:val="a1"/>
    <w:next w:val="afa"/>
    <w:uiPriority w:val="39"/>
    <w:rsid w:val="00CA27E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5">
    <w:name w:val="Заголовок №3_"/>
    <w:link w:val="36"/>
    <w:rsid w:val="00AE7C99"/>
    <w:rPr>
      <w:b/>
      <w:bCs/>
      <w:sz w:val="28"/>
      <w:szCs w:val="28"/>
      <w:shd w:val="clear" w:color="auto" w:fill="FFFFFF"/>
    </w:rPr>
  </w:style>
  <w:style w:type="paragraph" w:customStyle="1" w:styleId="36">
    <w:name w:val="Заголовок №3"/>
    <w:basedOn w:val="a"/>
    <w:link w:val="35"/>
    <w:rsid w:val="00AE7C99"/>
    <w:pPr>
      <w:widowControl w:val="0"/>
      <w:shd w:val="clear" w:color="auto" w:fill="FFFFFF"/>
      <w:spacing w:line="324" w:lineRule="exact"/>
      <w:ind w:hanging="2100"/>
      <w:jc w:val="both"/>
      <w:outlineLvl w:val="2"/>
    </w:pPr>
    <w:rPr>
      <w:b/>
      <w:bCs/>
      <w:sz w:val="28"/>
      <w:szCs w:val="28"/>
    </w:rPr>
  </w:style>
  <w:style w:type="character" w:styleId="afff0">
    <w:name w:val="FollowedHyperlink"/>
    <w:basedOn w:val="a0"/>
    <w:uiPriority w:val="99"/>
    <w:semiHidden/>
    <w:unhideWhenUsed/>
    <w:rsid w:val="005C3E29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5C3E29"/>
    <w:pPr>
      <w:spacing w:before="100" w:beforeAutospacing="1" w:after="100" w:afterAutospacing="1"/>
    </w:pPr>
    <w:rPr>
      <w:sz w:val="24"/>
      <w:szCs w:val="24"/>
    </w:rPr>
  </w:style>
  <w:style w:type="character" w:customStyle="1" w:styleId="afff1">
    <w:name w:val="Оглавление Знак"/>
    <w:link w:val="afff2"/>
    <w:locked/>
    <w:rsid w:val="005C3E29"/>
    <w:rPr>
      <w:b/>
      <w:bCs/>
      <w:sz w:val="24"/>
      <w:szCs w:val="24"/>
    </w:rPr>
  </w:style>
  <w:style w:type="paragraph" w:customStyle="1" w:styleId="afff2">
    <w:name w:val="Оглавление"/>
    <w:basedOn w:val="a"/>
    <w:link w:val="afff1"/>
    <w:qFormat/>
    <w:rsid w:val="005C3E29"/>
    <w:pPr>
      <w:spacing w:after="240" w:line="100" w:lineRule="atLeast"/>
    </w:pPr>
    <w:rPr>
      <w:b/>
      <w:bCs/>
      <w:sz w:val="24"/>
      <w:szCs w:val="24"/>
    </w:rPr>
  </w:style>
  <w:style w:type="paragraph" w:customStyle="1" w:styleId="afff3">
    <w:name w:val="Подзаголовок (титульная)"/>
    <w:basedOn w:val="a"/>
    <w:next w:val="a"/>
    <w:autoRedefine/>
    <w:rsid w:val="005C3E29"/>
    <w:pPr>
      <w:contextualSpacing/>
      <w:jc w:val="center"/>
    </w:pPr>
    <w:rPr>
      <w:sz w:val="28"/>
      <w:szCs w:val="24"/>
    </w:rPr>
  </w:style>
  <w:style w:type="character" w:customStyle="1" w:styleId="refresult">
    <w:name w:val="ref_result"/>
    <w:basedOn w:val="a0"/>
    <w:rsid w:val="005C3E29"/>
  </w:style>
  <w:style w:type="paragraph" w:customStyle="1" w:styleId="Default">
    <w:name w:val="Default"/>
    <w:rsid w:val="005C3E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37">
    <w:name w:val="Îñíîâíîé òåêñò (3) + Íå êóðñèâ"/>
    <w:rsid w:val="00B222BD"/>
    <w:rPr>
      <w:rFonts w:ascii="Times New Roman" w:eastAsia="Times New Roman" w:hAnsi="Times New Roman" w:cs="Times New Roman"/>
      <w:i w:val="0"/>
      <w:iCs w:val="0"/>
      <w:spacing w:val="0"/>
      <w:sz w:val="16"/>
      <w:szCs w:val="16"/>
      <w:lang w:val="ru-RU"/>
    </w:rPr>
  </w:style>
  <w:style w:type="paragraph" w:styleId="afff4">
    <w:name w:val="endnote text"/>
    <w:basedOn w:val="a"/>
    <w:link w:val="afff5"/>
    <w:semiHidden/>
    <w:unhideWhenUsed/>
    <w:rsid w:val="003C4C15"/>
  </w:style>
  <w:style w:type="character" w:customStyle="1" w:styleId="afff5">
    <w:name w:val="Текст концевой сноски Знак"/>
    <w:basedOn w:val="a0"/>
    <w:link w:val="afff4"/>
    <w:semiHidden/>
    <w:rsid w:val="003C4C15"/>
  </w:style>
  <w:style w:type="character" w:styleId="afff6">
    <w:name w:val="endnote reference"/>
    <w:basedOn w:val="a0"/>
    <w:semiHidden/>
    <w:unhideWhenUsed/>
    <w:rsid w:val="003C4C15"/>
    <w:rPr>
      <w:vertAlign w:val="superscript"/>
    </w:rPr>
  </w:style>
  <w:style w:type="character" w:customStyle="1" w:styleId="w">
    <w:name w:val="w"/>
    <w:basedOn w:val="a0"/>
    <w:rsid w:val="008B72A8"/>
  </w:style>
  <w:style w:type="character" w:styleId="afff7">
    <w:name w:val="Strong"/>
    <w:qFormat/>
    <w:rsid w:val="00AE7597"/>
    <w:rPr>
      <w:b/>
      <w:bCs/>
    </w:rPr>
  </w:style>
  <w:style w:type="paragraph" w:customStyle="1" w:styleId="FORMATTEXT">
    <w:name w:val=".FORMATTEXT"/>
    <w:uiPriority w:val="99"/>
    <w:rsid w:val="00AE7597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afff8">
    <w:name w:val="TOC Heading"/>
    <w:basedOn w:val="1"/>
    <w:next w:val="a"/>
    <w:uiPriority w:val="39"/>
    <w:unhideWhenUsed/>
    <w:qFormat/>
    <w:rsid w:val="00AE7597"/>
    <w:pPr>
      <w:keepLines/>
      <w:numPr>
        <w:numId w:val="0"/>
      </w:numPr>
      <w:tabs>
        <w:tab w:val="clear" w:pos="709"/>
        <w:tab w:val="clear" w:pos="6521"/>
      </w:tabs>
      <w:spacing w:before="240" w:line="259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17">
    <w:name w:val="toc 1"/>
    <w:basedOn w:val="a"/>
    <w:next w:val="a"/>
    <w:autoRedefine/>
    <w:uiPriority w:val="39"/>
    <w:unhideWhenUsed/>
    <w:rsid w:val="005C14BC"/>
    <w:pPr>
      <w:tabs>
        <w:tab w:val="left" w:pos="284"/>
        <w:tab w:val="left" w:pos="660"/>
        <w:tab w:val="right" w:leader="dot" w:pos="9627"/>
      </w:tabs>
      <w:spacing w:after="100"/>
      <w:ind w:right="-143"/>
      <w:jc w:val="center"/>
    </w:pPr>
  </w:style>
  <w:style w:type="paragraph" w:styleId="25">
    <w:name w:val="toc 2"/>
    <w:basedOn w:val="a"/>
    <w:next w:val="a"/>
    <w:autoRedefine/>
    <w:uiPriority w:val="39"/>
    <w:unhideWhenUsed/>
    <w:rsid w:val="00AE7597"/>
    <w:pPr>
      <w:spacing w:after="100"/>
      <w:ind w:left="200"/>
    </w:pPr>
  </w:style>
  <w:style w:type="table" w:customStyle="1" w:styleId="26">
    <w:name w:val="Сетка таблицы2"/>
    <w:basedOn w:val="a1"/>
    <w:next w:val="afa"/>
    <w:uiPriority w:val="59"/>
    <w:rsid w:val="00AE759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8">
    <w:name w:val="toc 3"/>
    <w:basedOn w:val="a"/>
    <w:next w:val="a"/>
    <w:autoRedefine/>
    <w:uiPriority w:val="39"/>
    <w:unhideWhenUsed/>
    <w:rsid w:val="00AE759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customStyle="1" w:styleId="xmsonormal">
    <w:name w:val="x_msonormal"/>
    <w:basedOn w:val="a"/>
    <w:rsid w:val="000575AE"/>
    <w:rPr>
      <w:rFonts w:ascii="Calibri" w:eastAsiaTheme="minorHAnsi" w:hAnsi="Calibri"/>
      <w:sz w:val="22"/>
      <w:szCs w:val="22"/>
    </w:rPr>
  </w:style>
  <w:style w:type="paragraph" w:customStyle="1" w:styleId="-">
    <w:name w:val="П-Текст контракта"/>
    <w:basedOn w:val="a"/>
    <w:rsid w:val="00646F9E"/>
    <w:pPr>
      <w:widowControl w:val="0"/>
      <w:numPr>
        <w:ilvl w:val="1"/>
        <w:numId w:val="29"/>
      </w:numPr>
      <w:suppressAutoHyphens/>
      <w:spacing w:before="120"/>
      <w:jc w:val="both"/>
    </w:pPr>
    <w:rPr>
      <w:sz w:val="24"/>
      <w:szCs w:val="24"/>
      <w:lang w:val="x-none" w:eastAsia="x-none"/>
    </w:rPr>
  </w:style>
  <w:style w:type="paragraph" w:customStyle="1" w:styleId="-1">
    <w:name w:val="Заголовок-1"/>
    <w:basedOn w:val="-"/>
    <w:rsid w:val="00646F9E"/>
    <w:pPr>
      <w:numPr>
        <w:ilvl w:val="0"/>
      </w:numPr>
      <w:tabs>
        <w:tab w:val="num" w:pos="360"/>
      </w:tabs>
      <w:spacing w:after="120"/>
      <w:ind w:left="1277" w:hanging="360"/>
      <w:jc w:val="center"/>
    </w:pPr>
    <w:rPr>
      <w:b/>
    </w:rPr>
  </w:style>
  <w:style w:type="paragraph" w:customStyle="1" w:styleId="-0">
    <w:name w:val="ПП-Текст контракта"/>
    <w:basedOn w:val="-"/>
    <w:rsid w:val="00646F9E"/>
    <w:pPr>
      <w:numPr>
        <w:ilvl w:val="2"/>
      </w:numPr>
      <w:tabs>
        <w:tab w:val="num" w:pos="360"/>
      </w:tabs>
      <w:ind w:left="360" w:hanging="360"/>
    </w:pPr>
  </w:style>
  <w:style w:type="paragraph" w:customStyle="1" w:styleId="-2">
    <w:name w:val="ППП-Текст контракта"/>
    <w:basedOn w:val="-0"/>
    <w:rsid w:val="00646F9E"/>
    <w:pPr>
      <w:numPr>
        <w:ilvl w:val="3"/>
      </w:numPr>
      <w:tabs>
        <w:tab w:val="num" w:pos="360"/>
      </w:tabs>
      <w:ind w:left="360" w:hanging="360"/>
    </w:pPr>
  </w:style>
  <w:style w:type="paragraph" w:customStyle="1" w:styleId="-3">
    <w:name w:val="ПППП-Текст контракта"/>
    <w:basedOn w:val="-2"/>
    <w:qFormat/>
    <w:rsid w:val="00646F9E"/>
    <w:pPr>
      <w:numPr>
        <w:ilvl w:val="4"/>
      </w:numPr>
      <w:tabs>
        <w:tab w:val="num" w:pos="360"/>
      </w:tabs>
      <w:ind w:left="360" w:hanging="360"/>
    </w:pPr>
  </w:style>
  <w:style w:type="character" w:styleId="afff9">
    <w:name w:val="Placeholder Text"/>
    <w:basedOn w:val="a0"/>
    <w:uiPriority w:val="67"/>
    <w:semiHidden/>
    <w:rsid w:val="00DC44B5"/>
    <w:rPr>
      <w:color w:val="808080"/>
    </w:rPr>
  </w:style>
  <w:style w:type="table" w:customStyle="1" w:styleId="110">
    <w:name w:val="Сетка таблицы11"/>
    <w:basedOn w:val="a1"/>
    <w:next w:val="afa"/>
    <w:rsid w:val="00EC24C2"/>
    <w:pPr>
      <w:spacing w:before="60" w:after="60"/>
      <w:jc w:val="both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08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4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42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4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9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2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B271C-9DCF-4D92-B0BB-1197C30D6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22</Pages>
  <Words>7706</Words>
  <Characters>43929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ОАО Ноябрьскнефтегазгеофизика</Company>
  <LinksUpToDate>false</LinksUpToDate>
  <CharactersWithSpaces>51532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subject/>
  <dc:creator>Лемко Марта Мироновна</dc:creator>
  <cp:keywords/>
  <dc:description/>
  <cp:lastModifiedBy>Скородумова Виктория Евгеньевна</cp:lastModifiedBy>
  <cp:revision>4</cp:revision>
  <cp:lastPrinted>2024-12-09T06:04:00Z</cp:lastPrinted>
  <dcterms:created xsi:type="dcterms:W3CDTF">2025-02-24T00:41:00Z</dcterms:created>
  <dcterms:modified xsi:type="dcterms:W3CDTF">2025-03-12T08:24:00Z</dcterms:modified>
</cp:coreProperties>
</file>