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92BE5" w14:textId="77777777" w:rsidR="00255BD8" w:rsidRPr="00181597" w:rsidRDefault="00255BD8" w:rsidP="00255BD8">
      <w:pPr>
        <w:autoSpaceDE w:val="0"/>
        <w:autoSpaceDN w:val="0"/>
        <w:adjustRightInd w:val="0"/>
        <w:rPr>
          <w:rFonts w:ascii="Tahoma" w:hAnsi="Tahoma" w:cs="Tahoma"/>
          <w:i/>
        </w:rPr>
      </w:pPr>
      <w:r w:rsidRPr="00181597">
        <w:rPr>
          <w:rFonts w:ascii="Tahoma" w:hAnsi="Tahoma" w:cs="Tahoma"/>
          <w:i/>
        </w:rPr>
        <w:t>ТИПОВАЯ ФОРМА.</w:t>
      </w:r>
    </w:p>
    <w:p w14:paraId="6FF5DE09" w14:textId="77777777" w:rsidR="00255BD8" w:rsidRPr="00181597" w:rsidRDefault="00255BD8" w:rsidP="00255BD8">
      <w:pPr>
        <w:autoSpaceDE w:val="0"/>
        <w:autoSpaceDN w:val="0"/>
        <w:adjustRightInd w:val="0"/>
        <w:rPr>
          <w:rFonts w:ascii="Tahoma" w:hAnsi="Tahoma" w:cs="Tahoma"/>
          <w:i/>
        </w:rPr>
      </w:pPr>
    </w:p>
    <w:p w14:paraId="4653E40C" w14:textId="74364F74" w:rsidR="00255BD8" w:rsidRPr="00181597" w:rsidRDefault="00255BD8" w:rsidP="00255BD8">
      <w:pPr>
        <w:autoSpaceDE w:val="0"/>
        <w:autoSpaceDN w:val="0"/>
        <w:adjustRightInd w:val="0"/>
        <w:rPr>
          <w:rFonts w:ascii="Tahoma" w:hAnsi="Tahoma" w:cs="Tahoma"/>
          <w:i/>
        </w:rPr>
      </w:pPr>
      <w:r>
        <w:rPr>
          <w:rFonts w:ascii="Tahoma" w:hAnsi="Tahoma" w:cs="Tahoma"/>
          <w:i/>
        </w:rPr>
        <w:t>Покупатель</w:t>
      </w:r>
      <w:r w:rsidRPr="00181597">
        <w:rPr>
          <w:rFonts w:ascii="Tahoma" w:hAnsi="Tahoma" w:cs="Tahoma"/>
          <w:i/>
        </w:rPr>
        <w:t xml:space="preserve">: Компания </w:t>
      </w:r>
    </w:p>
    <w:p w14:paraId="1B60860A" w14:textId="77EA2ED1" w:rsidR="00255BD8" w:rsidRPr="00181597" w:rsidRDefault="00255BD8" w:rsidP="00255BD8">
      <w:pPr>
        <w:autoSpaceDE w:val="0"/>
        <w:autoSpaceDN w:val="0"/>
        <w:adjustRightInd w:val="0"/>
        <w:rPr>
          <w:rFonts w:ascii="Tahoma" w:hAnsi="Tahoma" w:cs="Tahoma"/>
          <w:i/>
        </w:rPr>
      </w:pPr>
      <w:r>
        <w:rPr>
          <w:rFonts w:ascii="Tahoma" w:hAnsi="Tahoma" w:cs="Tahoma"/>
          <w:i/>
        </w:rPr>
        <w:t>Поставщик</w:t>
      </w:r>
      <w:r w:rsidRPr="00181597">
        <w:rPr>
          <w:rFonts w:ascii="Tahoma" w:hAnsi="Tahoma" w:cs="Tahoma"/>
          <w:i/>
        </w:rPr>
        <w:t>: сторонний контрагент</w:t>
      </w:r>
    </w:p>
    <w:p w14:paraId="6102F3C4" w14:textId="77777777" w:rsidR="00255BD8" w:rsidRPr="00BC057F" w:rsidRDefault="00255BD8" w:rsidP="00255BD8">
      <w:pPr>
        <w:autoSpaceDE w:val="0"/>
        <w:autoSpaceDN w:val="0"/>
        <w:adjustRightInd w:val="0"/>
        <w:rPr>
          <w:rFonts w:ascii="Tahoma" w:hAnsi="Tahoma" w:cs="Tahoma"/>
          <w:i/>
          <w:color w:val="FF0000"/>
        </w:rPr>
      </w:pPr>
    </w:p>
    <w:p w14:paraId="494E80A4" w14:textId="77777777" w:rsidR="00255BD8" w:rsidRPr="007A176A" w:rsidRDefault="00255BD8" w:rsidP="00255BD8">
      <w:pPr>
        <w:autoSpaceDE w:val="0"/>
        <w:autoSpaceDN w:val="0"/>
        <w:adjustRightInd w:val="0"/>
        <w:rPr>
          <w:rFonts w:ascii="Tahoma" w:hAnsi="Tahoma" w:cs="Tahoma"/>
          <w:i/>
        </w:rPr>
      </w:pPr>
      <w:r w:rsidRPr="007A176A">
        <w:rPr>
          <w:rFonts w:ascii="Tahoma" w:hAnsi="Tahoma" w:cs="Tahoma"/>
          <w:i/>
        </w:rPr>
        <w:t xml:space="preserve">Применяется для </w:t>
      </w:r>
      <w:r>
        <w:rPr>
          <w:rFonts w:ascii="Tahoma" w:hAnsi="Tahoma" w:cs="Tahoma"/>
          <w:i/>
        </w:rPr>
        <w:t>приобретения любых товаров</w:t>
      </w:r>
      <w:r w:rsidRPr="007A176A">
        <w:rPr>
          <w:rFonts w:ascii="Tahoma" w:hAnsi="Tahoma" w:cs="Tahoma"/>
          <w:i/>
        </w:rPr>
        <w:t xml:space="preserve">, </w:t>
      </w:r>
    </w:p>
    <w:p w14:paraId="63A9F6A2" w14:textId="77777777" w:rsidR="00255BD8" w:rsidRDefault="00255BD8" w:rsidP="00255BD8">
      <w:pPr>
        <w:autoSpaceDE w:val="0"/>
        <w:autoSpaceDN w:val="0"/>
        <w:adjustRightInd w:val="0"/>
        <w:rPr>
          <w:rFonts w:ascii="Tahoma" w:hAnsi="Tahoma" w:cs="Tahoma"/>
          <w:i/>
          <w:highlight w:val="yellow"/>
        </w:rPr>
      </w:pPr>
    </w:p>
    <w:p w14:paraId="0A6783A4" w14:textId="7557CAFA" w:rsidR="00255BD8" w:rsidRPr="00701CAC" w:rsidRDefault="00255BD8" w:rsidP="00701CAC">
      <w:pPr>
        <w:autoSpaceDE w:val="0"/>
        <w:autoSpaceDN w:val="0"/>
        <w:adjustRightInd w:val="0"/>
        <w:jc w:val="left"/>
        <w:rPr>
          <w:rFonts w:ascii="Tahoma" w:hAnsi="Tahoma" w:cs="Tahoma"/>
          <w:i/>
          <w:sz w:val="22"/>
          <w:szCs w:val="22"/>
        </w:rPr>
      </w:pPr>
      <w:r w:rsidRPr="00701CAC">
        <w:rPr>
          <w:rFonts w:ascii="Tahoma" w:hAnsi="Tahoma" w:cs="Tahoma"/>
          <w:i/>
          <w:sz w:val="22"/>
          <w:szCs w:val="22"/>
        </w:rPr>
        <w:t xml:space="preserve">за исключением: </w:t>
      </w:r>
      <w:r w:rsidR="00D46166">
        <w:rPr>
          <w:rFonts w:ascii="Tahoma" w:hAnsi="Tahoma" w:cs="Tahoma"/>
          <w:i/>
          <w:sz w:val="22"/>
          <w:szCs w:val="22"/>
        </w:rPr>
        <w:t>металлосодержащих продуктов</w:t>
      </w:r>
      <w:r w:rsidR="008F6992">
        <w:rPr>
          <w:rFonts w:ascii="Tahoma" w:hAnsi="Tahoma" w:cs="Tahoma"/>
          <w:i/>
          <w:sz w:val="22"/>
          <w:szCs w:val="22"/>
        </w:rPr>
        <w:t xml:space="preserve"> /</w:t>
      </w:r>
      <w:r w:rsidR="00D46166">
        <w:rPr>
          <w:rFonts w:ascii="Tahoma" w:hAnsi="Tahoma" w:cs="Tahoma"/>
          <w:i/>
          <w:sz w:val="22"/>
          <w:szCs w:val="22"/>
        </w:rPr>
        <w:t xml:space="preserve"> сырья, </w:t>
      </w:r>
      <w:r w:rsidRPr="00701CAC">
        <w:rPr>
          <w:rFonts w:ascii="Tahoma" w:hAnsi="Tahoma" w:cs="Tahoma"/>
          <w:i/>
          <w:sz w:val="22"/>
          <w:szCs w:val="22"/>
        </w:rPr>
        <w:t>ценных бумаг, валютных ценностей, исключительных прав на объекты интеллектуальной собственности, недвижимости</w:t>
      </w:r>
    </w:p>
    <w:p w14:paraId="4031D570" w14:textId="77777777" w:rsidR="00255BD8" w:rsidRDefault="00255BD8" w:rsidP="00255BD8">
      <w:pPr>
        <w:ind w:right="-2"/>
        <w:rPr>
          <w:rFonts w:ascii="Tahoma" w:hAnsi="Tahoma" w:cs="Tahoma"/>
          <w:bCs/>
        </w:rPr>
      </w:pPr>
    </w:p>
    <w:p w14:paraId="37E17AC5" w14:textId="18BB1B15" w:rsidR="00255BD8" w:rsidRDefault="00255BD8" w:rsidP="00255BD8">
      <w:pPr>
        <w:pStyle w:val="afff5"/>
        <w:widowControl w:val="0"/>
        <w:rPr>
          <w:rFonts w:ascii="Tahoma" w:hAnsi="Tahoma" w:cs="Tahoma"/>
          <w:szCs w:val="22"/>
        </w:rPr>
      </w:pPr>
    </w:p>
    <w:p w14:paraId="5D0AB956" w14:textId="77777777" w:rsidR="00EA7096" w:rsidRPr="00181AB6" w:rsidRDefault="00EA7096" w:rsidP="00255BD8">
      <w:pPr>
        <w:pStyle w:val="afff5"/>
        <w:widowControl w:val="0"/>
        <w:rPr>
          <w:rFonts w:ascii="Tahoma" w:hAnsi="Tahoma" w:cs="Tahoma"/>
          <w:szCs w:val="22"/>
        </w:rPr>
      </w:pPr>
    </w:p>
    <w:p w14:paraId="602FA198" w14:textId="77777777" w:rsidR="00255BD8" w:rsidRPr="00BC057F" w:rsidRDefault="00255BD8" w:rsidP="00255BD8">
      <w:pPr>
        <w:pStyle w:val="affffffff"/>
        <w:tabs>
          <w:tab w:val="clear" w:pos="851"/>
          <w:tab w:val="left" w:pos="993"/>
        </w:tabs>
        <w:ind w:left="0"/>
        <w:rPr>
          <w:b/>
          <w:i/>
        </w:rPr>
      </w:pPr>
      <w:r w:rsidRPr="00BC057F">
        <w:rPr>
          <w:b/>
          <w:i/>
        </w:rPr>
        <w:t>Условные обозначения:</w:t>
      </w:r>
    </w:p>
    <w:p w14:paraId="1E572FBE" w14:textId="77777777" w:rsidR="00255BD8" w:rsidRPr="00BC057F" w:rsidRDefault="00255BD8" w:rsidP="00255BD8">
      <w:pPr>
        <w:pStyle w:val="affffffff"/>
        <w:tabs>
          <w:tab w:val="clear" w:pos="851"/>
          <w:tab w:val="left" w:pos="993"/>
        </w:tabs>
        <w:ind w:left="0"/>
        <w:rPr>
          <w:i/>
        </w:rPr>
      </w:pPr>
      <w:r w:rsidRPr="00BC057F">
        <w:rPr>
          <w:i/>
        </w:rPr>
        <w:t>Варианты, приведённые в квадратных скобках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BC057F">
        <w:rPr>
          <w:i/>
          <w:color w:val="FF0000"/>
        </w:rPr>
        <w:t>/</w:t>
      </w:r>
      <w:r w:rsidRPr="00BC057F">
        <w:rPr>
          <w:i/>
        </w:rPr>
        <w:t>» приведен за пределами квадратных скобок - /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удаляется. Если знак «/» размещен внутри квадратных скобок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необходимо оставить в тексте.</w:t>
      </w:r>
    </w:p>
    <w:p w14:paraId="11CF589A" w14:textId="77777777" w:rsidR="00255BD8" w:rsidRPr="00BC057F" w:rsidRDefault="00255BD8" w:rsidP="00255BD8">
      <w:pPr>
        <w:pStyle w:val="affffffff"/>
        <w:tabs>
          <w:tab w:val="clear" w:pos="851"/>
          <w:tab w:val="left" w:pos="993"/>
        </w:tabs>
        <w:ind w:left="0"/>
        <w:rPr>
          <w:i/>
        </w:rPr>
      </w:pPr>
      <w:r w:rsidRPr="00BC057F">
        <w:rPr>
          <w:i/>
        </w:rPr>
        <w:t xml:space="preserve">Все Примечания и сноски должны быть удалены в процессе подготовки </w:t>
      </w:r>
      <w:r w:rsidR="005C0CDA">
        <w:rPr>
          <w:i/>
        </w:rPr>
        <w:t>Д</w:t>
      </w:r>
      <w:r w:rsidRPr="00BC057F">
        <w:rPr>
          <w:i/>
        </w:rPr>
        <w:t>оговора.</w:t>
      </w:r>
    </w:p>
    <w:p w14:paraId="5A86D7D9" w14:textId="77777777" w:rsidR="00255BD8" w:rsidRDefault="00255BD8" w:rsidP="00255BD8">
      <w:pPr>
        <w:pStyle w:val="affffffff"/>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14:paraId="021379C0" w14:textId="77777777" w:rsidR="00255BD8" w:rsidRPr="002F68A6" w:rsidRDefault="00255BD8" w:rsidP="00255BD8">
      <w:pPr>
        <w:tabs>
          <w:tab w:val="left" w:pos="284"/>
        </w:tabs>
        <w:spacing w:before="120"/>
        <w:rPr>
          <w:rFonts w:ascii="Tahoma" w:hAnsi="Tahoma" w:cs="Tahoma"/>
          <w:i/>
          <w:sz w:val="20"/>
          <w:highlight w:val="cyan"/>
        </w:rPr>
      </w:pPr>
      <w:r w:rsidRPr="002F68A6">
        <w:rPr>
          <w:rFonts w:ascii="Tahoma" w:hAnsi="Tahoma" w:cs="Tahoma"/>
          <w:i/>
          <w:sz w:val="20"/>
        </w:rPr>
        <w:t>Легенды:</w:t>
      </w:r>
    </w:p>
    <w:p w14:paraId="40326D07" w14:textId="77777777" w:rsidR="002477AB" w:rsidRPr="002F68A6" w:rsidRDefault="002477AB" w:rsidP="002477AB">
      <w:pPr>
        <w:tabs>
          <w:tab w:val="left" w:pos="426"/>
        </w:tabs>
        <w:rPr>
          <w:rFonts w:ascii="Tahoma" w:hAnsi="Tahoma" w:cs="Tahoma"/>
          <w:i/>
          <w:sz w:val="20"/>
        </w:rPr>
      </w:pPr>
      <w:r w:rsidRPr="002F68A6">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14:paraId="698D7AD0" w14:textId="77777777" w:rsidR="00B66805" w:rsidRDefault="002477AB" w:rsidP="002477AB">
      <w:pPr>
        <w:tabs>
          <w:tab w:val="left" w:pos="284"/>
        </w:tabs>
        <w:rPr>
          <w:rFonts w:ascii="Tahoma" w:hAnsi="Tahoma" w:cs="Tahoma"/>
          <w:i/>
          <w:sz w:val="20"/>
        </w:rPr>
      </w:pPr>
      <w:r w:rsidRPr="002F68A6">
        <w:rPr>
          <w:rFonts w:ascii="Tahoma" w:hAnsi="Tahoma" w:cs="Tahoma"/>
          <w:i/>
          <w:color w:val="2F5496" w:themeColor="accent5" w:themeShade="BF"/>
          <w:sz w:val="20"/>
          <w:highlight w:val="darkCyan"/>
        </w:rPr>
        <w:t>-------</w:t>
      </w:r>
      <w:r w:rsidRPr="002F68A6">
        <w:rPr>
          <w:rFonts w:ascii="Tahoma" w:hAnsi="Tahoma" w:cs="Tahoma"/>
          <w:i/>
          <w:sz w:val="20"/>
        </w:rPr>
        <w:t xml:space="preserve"> – НДС (счет-фактуры)</w:t>
      </w:r>
    </w:p>
    <w:p w14:paraId="73AD632A" w14:textId="057D8AA5" w:rsidR="0050295B" w:rsidRDefault="0050295B" w:rsidP="0050295B">
      <w:pPr>
        <w:tabs>
          <w:tab w:val="left" w:pos="284"/>
        </w:tabs>
        <w:rPr>
          <w:rFonts w:ascii="Tahoma" w:hAnsi="Tahoma" w:cs="Tahoma"/>
          <w:i/>
          <w:sz w:val="20"/>
        </w:rPr>
      </w:pPr>
      <w:r w:rsidRPr="00B23887">
        <w:rPr>
          <w:rFonts w:ascii="Tahoma" w:hAnsi="Tahoma" w:cs="Tahoma"/>
          <w:i/>
          <w:color w:val="2F5496" w:themeColor="accent5" w:themeShade="BF"/>
          <w:sz w:val="20"/>
          <w:highlight w:val="green"/>
        </w:rPr>
        <w:t>-------</w:t>
      </w:r>
      <w:r w:rsidRPr="002F68A6">
        <w:rPr>
          <w:rFonts w:ascii="Tahoma" w:hAnsi="Tahoma" w:cs="Tahoma"/>
          <w:i/>
          <w:sz w:val="20"/>
        </w:rPr>
        <w:t xml:space="preserve"> – </w:t>
      </w:r>
      <w:r w:rsidR="001F73FF">
        <w:rPr>
          <w:rFonts w:ascii="Tahoma" w:hAnsi="Tahoma" w:cs="Tahoma"/>
          <w:i/>
          <w:sz w:val="20"/>
        </w:rPr>
        <w:t>П</w:t>
      </w:r>
      <w:r>
        <w:rPr>
          <w:rFonts w:ascii="Tahoma" w:hAnsi="Tahoma" w:cs="Tahoma"/>
          <w:i/>
          <w:sz w:val="20"/>
        </w:rPr>
        <w:t>оставка продуктов питания</w:t>
      </w:r>
    </w:p>
    <w:p w14:paraId="5DC227C9" w14:textId="77777777" w:rsidR="00255BD8" w:rsidRPr="002F68A6" w:rsidRDefault="00255BD8" w:rsidP="00255BD8">
      <w:pPr>
        <w:tabs>
          <w:tab w:val="left" w:pos="284"/>
        </w:tabs>
        <w:rPr>
          <w:rFonts w:ascii="Tahoma" w:hAnsi="Tahoma" w:cs="Tahoma"/>
          <w:i/>
          <w:sz w:val="20"/>
        </w:rPr>
      </w:pPr>
    </w:p>
    <w:p w14:paraId="7C7D28A7" w14:textId="77777777" w:rsidR="00255BD8" w:rsidRDefault="00255BD8" w:rsidP="00922B7C">
      <w:pPr>
        <w:pStyle w:val="af3"/>
        <w:spacing w:before="0" w:beforeAutospacing="0" w:after="0" w:afterAutospacing="0"/>
        <w:jc w:val="center"/>
        <w:rPr>
          <w:bCs/>
          <w:sz w:val="24"/>
          <w:szCs w:val="24"/>
        </w:rPr>
      </w:pPr>
    </w:p>
    <w:p w14:paraId="688D7851" w14:textId="77777777" w:rsidR="00255BD8" w:rsidRDefault="00255BD8" w:rsidP="00922B7C">
      <w:pPr>
        <w:pStyle w:val="af3"/>
        <w:spacing w:before="0" w:beforeAutospacing="0" w:after="0" w:afterAutospacing="0"/>
        <w:jc w:val="center"/>
        <w:rPr>
          <w:bCs/>
          <w:sz w:val="24"/>
          <w:szCs w:val="24"/>
        </w:rPr>
      </w:pPr>
    </w:p>
    <w:p w14:paraId="164D99C3" w14:textId="77777777" w:rsidR="00255BD8" w:rsidRDefault="00255BD8" w:rsidP="00922B7C">
      <w:pPr>
        <w:pStyle w:val="af3"/>
        <w:spacing w:before="0" w:beforeAutospacing="0" w:after="0" w:afterAutospacing="0"/>
        <w:jc w:val="center"/>
        <w:rPr>
          <w:bCs/>
          <w:sz w:val="24"/>
          <w:szCs w:val="24"/>
        </w:rPr>
      </w:pPr>
    </w:p>
    <w:p w14:paraId="3A109B9E" w14:textId="77777777" w:rsidR="00255BD8" w:rsidRDefault="00255BD8" w:rsidP="00922B7C">
      <w:pPr>
        <w:pStyle w:val="af3"/>
        <w:spacing w:before="0" w:beforeAutospacing="0" w:after="0" w:afterAutospacing="0"/>
        <w:jc w:val="center"/>
        <w:rPr>
          <w:bCs/>
          <w:sz w:val="24"/>
          <w:szCs w:val="24"/>
        </w:rPr>
      </w:pPr>
    </w:p>
    <w:p w14:paraId="2A2EC4B5" w14:textId="77777777" w:rsidR="00255BD8" w:rsidRDefault="00255BD8" w:rsidP="00922B7C">
      <w:pPr>
        <w:pStyle w:val="af3"/>
        <w:spacing w:before="0" w:beforeAutospacing="0" w:after="0" w:afterAutospacing="0"/>
        <w:jc w:val="center"/>
        <w:rPr>
          <w:bCs/>
          <w:sz w:val="24"/>
          <w:szCs w:val="24"/>
        </w:rPr>
      </w:pPr>
    </w:p>
    <w:p w14:paraId="5F3D1218" w14:textId="77777777" w:rsidR="00255BD8" w:rsidRDefault="00255BD8" w:rsidP="00922B7C">
      <w:pPr>
        <w:pStyle w:val="af3"/>
        <w:spacing w:before="0" w:beforeAutospacing="0" w:after="0" w:afterAutospacing="0"/>
        <w:jc w:val="center"/>
        <w:rPr>
          <w:bCs/>
          <w:sz w:val="24"/>
          <w:szCs w:val="24"/>
        </w:rPr>
      </w:pPr>
    </w:p>
    <w:p w14:paraId="44EC015A" w14:textId="77777777" w:rsidR="00255BD8" w:rsidRDefault="00255BD8" w:rsidP="00922B7C">
      <w:pPr>
        <w:pStyle w:val="af3"/>
        <w:spacing w:before="0" w:beforeAutospacing="0" w:after="0" w:afterAutospacing="0"/>
        <w:jc w:val="center"/>
        <w:rPr>
          <w:bCs/>
          <w:sz w:val="24"/>
          <w:szCs w:val="24"/>
        </w:rPr>
      </w:pPr>
    </w:p>
    <w:p w14:paraId="2CFCC358" w14:textId="77777777" w:rsidR="00255BD8" w:rsidRDefault="00255BD8" w:rsidP="00922B7C">
      <w:pPr>
        <w:pStyle w:val="af3"/>
        <w:spacing w:before="0" w:beforeAutospacing="0" w:after="0" w:afterAutospacing="0"/>
        <w:jc w:val="center"/>
        <w:rPr>
          <w:bCs/>
          <w:sz w:val="24"/>
          <w:szCs w:val="24"/>
        </w:rPr>
      </w:pPr>
    </w:p>
    <w:p w14:paraId="77DEE527" w14:textId="77777777" w:rsidR="00255BD8" w:rsidRDefault="00255BD8" w:rsidP="00922B7C">
      <w:pPr>
        <w:pStyle w:val="af3"/>
        <w:spacing w:before="0" w:beforeAutospacing="0" w:after="0" w:afterAutospacing="0"/>
        <w:jc w:val="center"/>
        <w:rPr>
          <w:bCs/>
          <w:sz w:val="24"/>
          <w:szCs w:val="24"/>
        </w:rPr>
      </w:pPr>
    </w:p>
    <w:p w14:paraId="3D09EF5F" w14:textId="77777777" w:rsidR="00255BD8" w:rsidRDefault="00255BD8" w:rsidP="00922B7C">
      <w:pPr>
        <w:pStyle w:val="af3"/>
        <w:spacing w:before="0" w:beforeAutospacing="0" w:after="0" w:afterAutospacing="0"/>
        <w:jc w:val="center"/>
        <w:rPr>
          <w:bCs/>
          <w:sz w:val="24"/>
          <w:szCs w:val="24"/>
        </w:rPr>
      </w:pPr>
    </w:p>
    <w:p w14:paraId="4130E00F" w14:textId="77777777" w:rsidR="00255BD8" w:rsidRDefault="00255BD8" w:rsidP="00922B7C">
      <w:pPr>
        <w:pStyle w:val="af3"/>
        <w:spacing w:before="0" w:beforeAutospacing="0" w:after="0" w:afterAutospacing="0"/>
        <w:jc w:val="center"/>
        <w:rPr>
          <w:bCs/>
          <w:sz w:val="24"/>
          <w:szCs w:val="24"/>
        </w:rPr>
      </w:pPr>
    </w:p>
    <w:p w14:paraId="0B108368" w14:textId="77777777" w:rsidR="00255BD8" w:rsidRDefault="00255BD8" w:rsidP="00922B7C">
      <w:pPr>
        <w:pStyle w:val="af3"/>
        <w:spacing w:before="0" w:beforeAutospacing="0" w:after="0" w:afterAutospacing="0"/>
        <w:jc w:val="center"/>
        <w:rPr>
          <w:bCs/>
          <w:sz w:val="24"/>
          <w:szCs w:val="24"/>
        </w:rPr>
      </w:pPr>
    </w:p>
    <w:p w14:paraId="138DEC19" w14:textId="77777777" w:rsidR="00255BD8" w:rsidRDefault="00255BD8" w:rsidP="00922B7C">
      <w:pPr>
        <w:pStyle w:val="af3"/>
        <w:spacing w:before="0" w:beforeAutospacing="0" w:after="0" w:afterAutospacing="0"/>
        <w:jc w:val="center"/>
        <w:rPr>
          <w:bCs/>
          <w:sz w:val="24"/>
          <w:szCs w:val="24"/>
        </w:rPr>
      </w:pPr>
    </w:p>
    <w:p w14:paraId="46A74137" w14:textId="77777777" w:rsidR="00255BD8" w:rsidRDefault="00255BD8" w:rsidP="00922B7C">
      <w:pPr>
        <w:pStyle w:val="af3"/>
        <w:spacing w:before="0" w:beforeAutospacing="0" w:after="0" w:afterAutospacing="0"/>
        <w:jc w:val="center"/>
        <w:rPr>
          <w:bCs/>
          <w:sz w:val="24"/>
          <w:szCs w:val="24"/>
        </w:rPr>
      </w:pPr>
    </w:p>
    <w:p w14:paraId="197DB56C" w14:textId="77777777" w:rsidR="00255BD8" w:rsidRDefault="00255BD8" w:rsidP="00922B7C">
      <w:pPr>
        <w:pStyle w:val="af3"/>
        <w:spacing w:before="0" w:beforeAutospacing="0" w:after="0" w:afterAutospacing="0"/>
        <w:jc w:val="center"/>
        <w:rPr>
          <w:bCs/>
          <w:sz w:val="24"/>
          <w:szCs w:val="24"/>
        </w:rPr>
      </w:pPr>
    </w:p>
    <w:p w14:paraId="06A5ACEE" w14:textId="77777777" w:rsidR="00255BD8" w:rsidRDefault="00255BD8" w:rsidP="00922B7C">
      <w:pPr>
        <w:pStyle w:val="af3"/>
        <w:spacing w:before="0" w:beforeAutospacing="0" w:after="0" w:afterAutospacing="0"/>
        <w:jc w:val="center"/>
        <w:rPr>
          <w:bCs/>
          <w:sz w:val="24"/>
          <w:szCs w:val="24"/>
        </w:rPr>
        <w:sectPr w:rsidR="00255BD8" w:rsidSect="00061023">
          <w:headerReference w:type="default" r:id="rId8"/>
          <w:footerReference w:type="default" r:id="rId9"/>
          <w:headerReference w:type="first" r:id="rId10"/>
          <w:pgSz w:w="11906" w:h="16838"/>
          <w:pgMar w:top="1134" w:right="850" w:bottom="1134" w:left="1701" w:header="708" w:footer="708" w:gutter="0"/>
          <w:cols w:space="708"/>
          <w:titlePg/>
          <w:docGrid w:linePitch="360"/>
        </w:sectPr>
      </w:pPr>
    </w:p>
    <w:p w14:paraId="1CE7DEE2" w14:textId="77777777" w:rsidR="00704886" w:rsidRDefault="00704886" w:rsidP="00701CAC">
      <w:pPr>
        <w:pStyle w:val="affffffff1"/>
        <w:spacing w:after="0"/>
      </w:pPr>
      <w:r w:rsidRPr="00701CAC">
        <w:lastRenderedPageBreak/>
        <w:t xml:space="preserve">Договор </w:t>
      </w:r>
      <w:r w:rsidR="00953EAC" w:rsidRPr="00701CAC">
        <w:t>поставки</w:t>
      </w:r>
    </w:p>
    <w:p w14:paraId="065E5554" w14:textId="77777777" w:rsidR="00F93FD0" w:rsidRPr="00701CAC" w:rsidRDefault="00F93FD0" w:rsidP="00701CAC">
      <w:pPr>
        <w:pStyle w:val="affffffff1"/>
        <w:spacing w:after="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297"/>
        <w:gridCol w:w="115"/>
      </w:tblGrid>
      <w:tr w:rsidR="00704886" w14:paraId="5A66ED57" w14:textId="77777777" w:rsidTr="00704886">
        <w:tc>
          <w:tcPr>
            <w:tcW w:w="4952" w:type="dxa"/>
            <w:gridSpan w:val="2"/>
          </w:tcPr>
          <w:p w14:paraId="6BFC2718" w14:textId="77777777" w:rsidR="00704886" w:rsidRPr="00A27C0E" w:rsidRDefault="00953EAC" w:rsidP="00704886">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4374AAAC" w14:textId="77777777" w:rsidR="00704886" w:rsidRPr="00A27C0E" w:rsidRDefault="00704886" w:rsidP="00704886">
            <w:pPr>
              <w:widowControl w:val="0"/>
              <w:autoSpaceDE w:val="0"/>
              <w:autoSpaceDN w:val="0"/>
              <w:adjustRightInd w:val="0"/>
              <w:ind w:right="140" w:hanging="18"/>
              <w:rPr>
                <w:rFonts w:ascii="Tahoma" w:hAnsi="Tahoma" w:cs="Tahoma"/>
                <w:b/>
                <w:sz w:val="20"/>
              </w:rPr>
            </w:pPr>
          </w:p>
          <w:p w14:paraId="6DC45223" w14:textId="77777777" w:rsidR="00704886" w:rsidRPr="00A27C0E" w:rsidRDefault="00704886" w:rsidP="00704886">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cs="Tahoma"/>
                <w:color w:val="FF0000"/>
              </w:rPr>
              <w:footnoteReference w:id="1"/>
            </w:r>
          </w:p>
          <w:p w14:paraId="1F8FF7C3" w14:textId="77777777" w:rsidR="00704886" w:rsidRDefault="00704886" w:rsidP="00704886">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cs="Tahoma"/>
                <w:color w:val="FF0000"/>
                <w:u w:color="FFFFFF" w:themeColor="background1"/>
              </w:rPr>
              <w:footnoteReference w:id="2"/>
            </w:r>
            <w:r w:rsidRPr="00A27C0E">
              <w:rPr>
                <w:rFonts w:ascii="Tahoma" w:hAnsi="Tahoma" w:cs="Tahoma"/>
                <w:sz w:val="20"/>
              </w:rPr>
              <w:t>,</w:t>
            </w:r>
          </w:p>
          <w:p w14:paraId="7120AECE" w14:textId="77777777" w:rsidR="00704886" w:rsidRPr="00A27C0E" w:rsidRDefault="00704886" w:rsidP="00861B7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3"/>
            </w:r>
            <w:r w:rsidRPr="00A27C0E">
              <w:rPr>
                <w:rFonts w:ascii="Tahoma" w:hAnsi="Tahoma" w:cs="Tahoma"/>
                <w:color w:val="FF0000"/>
                <w:sz w:val="20"/>
                <w:u w:color="FFFFFF" w:themeColor="background1"/>
              </w:rPr>
              <w:t>]</w:t>
            </w:r>
          </w:p>
        </w:tc>
        <w:tc>
          <w:tcPr>
            <w:tcW w:w="4953" w:type="dxa"/>
            <w:gridSpan w:val="3"/>
          </w:tcPr>
          <w:p w14:paraId="0DDF132B" w14:textId="77777777" w:rsidR="00704886" w:rsidRPr="00A27C0E" w:rsidRDefault="00953EAC" w:rsidP="00704886">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41EF15B0" w14:textId="77777777" w:rsidR="00704886" w:rsidRPr="00A27C0E" w:rsidRDefault="00704886" w:rsidP="00704886">
            <w:pPr>
              <w:widowControl w:val="0"/>
              <w:autoSpaceDE w:val="0"/>
              <w:autoSpaceDN w:val="0"/>
              <w:adjustRightInd w:val="0"/>
              <w:ind w:right="140"/>
              <w:rPr>
                <w:rFonts w:ascii="Tahoma" w:hAnsi="Tahoma" w:cs="Tahoma"/>
                <w:b/>
                <w:sz w:val="20"/>
              </w:rPr>
            </w:pPr>
          </w:p>
          <w:p w14:paraId="0C1FDC34" w14:textId="22D7A1F6" w:rsidR="00704886" w:rsidRPr="00A27C0E" w:rsidRDefault="00704886" w:rsidP="00704886">
            <w:pPr>
              <w:widowControl w:val="0"/>
              <w:autoSpaceDE w:val="0"/>
              <w:autoSpaceDN w:val="0"/>
              <w:adjustRightInd w:val="0"/>
              <w:ind w:left="185" w:right="140"/>
              <w:rPr>
                <w:rFonts w:ascii="Tahoma" w:hAnsi="Tahoma" w:cs="Tahoma"/>
                <w:i/>
                <w:sz w:val="20"/>
              </w:rPr>
            </w:pPr>
            <w:r w:rsidRPr="00A27C0E">
              <w:rPr>
                <w:rFonts w:ascii="Tahoma" w:hAnsi="Tahoma" w:cs="Tahoma"/>
                <w:b/>
                <w:sz w:val="20"/>
              </w:rPr>
              <w:t xml:space="preserve">ПАО «ГМК </w:t>
            </w:r>
            <w:r w:rsidR="002F771B">
              <w:rPr>
                <w:rFonts w:ascii="Tahoma" w:hAnsi="Tahoma" w:cs="Tahoma"/>
                <w:b/>
                <w:sz w:val="20"/>
              </w:rPr>
              <w:t>«</w:t>
            </w:r>
            <w:bookmarkStart w:id="0" w:name="_GoBack"/>
            <w:r w:rsidRPr="00A27C0E">
              <w:rPr>
                <w:rFonts w:ascii="Tahoma" w:hAnsi="Tahoma" w:cs="Tahoma"/>
                <w:b/>
                <w:sz w:val="20"/>
              </w:rPr>
              <w:t>Нори</w:t>
            </w:r>
            <w:bookmarkEnd w:id="0"/>
            <w:r w:rsidRPr="00A27C0E">
              <w:rPr>
                <w:rFonts w:ascii="Tahoma" w:hAnsi="Tahoma" w:cs="Tahoma"/>
                <w:b/>
                <w:sz w:val="20"/>
              </w:rPr>
              <w:t xml:space="preserve">льский никель» </w:t>
            </w:r>
          </w:p>
          <w:p w14:paraId="3D4F7382" w14:textId="77777777" w:rsidR="00704886" w:rsidRDefault="00704886" w:rsidP="00704886">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4"/>
            </w:r>
            <w:r w:rsidRPr="00A27C0E">
              <w:rPr>
                <w:rFonts w:ascii="Tahoma" w:hAnsi="Tahoma" w:cs="Tahoma"/>
                <w:sz w:val="20"/>
              </w:rPr>
              <w:t>,</w:t>
            </w:r>
          </w:p>
          <w:p w14:paraId="2C0F1A0B" w14:textId="77777777" w:rsidR="00704886" w:rsidRPr="00A27C0E" w:rsidRDefault="00704886" w:rsidP="00704886">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5"/>
            </w:r>
          </w:p>
        </w:tc>
      </w:tr>
      <w:tr w:rsidR="00704886" w:rsidRPr="0046405C" w14:paraId="77AF7CE0" w14:textId="77777777" w:rsidTr="00704886">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39ABF82D" w14:textId="77777777" w:rsidR="00704886" w:rsidRPr="00A27C0E" w:rsidRDefault="00704886" w:rsidP="00704886">
            <w:pPr>
              <w:pStyle w:val="SL0CommentSimplawyer"/>
              <w:rPr>
                <w:sz w:val="20"/>
                <w:szCs w:val="20"/>
              </w:rPr>
            </w:pPr>
          </w:p>
          <w:p w14:paraId="155C9A76" w14:textId="77777777" w:rsidR="00704886" w:rsidRPr="00A27C0E" w:rsidRDefault="00704886" w:rsidP="00704886">
            <w:pPr>
              <w:pStyle w:val="SL0CommentSimplawyer"/>
              <w:rPr>
                <w:sz w:val="20"/>
                <w:szCs w:val="20"/>
              </w:rPr>
            </w:pPr>
            <w:r w:rsidRPr="00A27C0E">
              <w:rPr>
                <w:sz w:val="20"/>
                <w:szCs w:val="20"/>
              </w:rPr>
              <w:t>Подпись и печать</w:t>
            </w:r>
          </w:p>
        </w:tc>
        <w:tc>
          <w:tcPr>
            <w:tcW w:w="709" w:type="dxa"/>
            <w:gridSpan w:val="2"/>
            <w:tcMar>
              <w:left w:w="0" w:type="dxa"/>
            </w:tcMar>
          </w:tcPr>
          <w:p w14:paraId="1C9E589E" w14:textId="77777777" w:rsidR="00704886" w:rsidRPr="00A27C0E" w:rsidRDefault="00704886" w:rsidP="00704886">
            <w:pPr>
              <w:pStyle w:val="SL0CommentSimplawyer"/>
              <w:rPr>
                <w:sz w:val="20"/>
                <w:szCs w:val="20"/>
              </w:rPr>
            </w:pPr>
          </w:p>
        </w:tc>
        <w:tc>
          <w:tcPr>
            <w:tcW w:w="4536" w:type="dxa"/>
            <w:tcBorders>
              <w:bottom w:val="dotted" w:sz="4" w:space="0" w:color="A6A6A6" w:themeColor="background1" w:themeShade="A6"/>
            </w:tcBorders>
            <w:tcMar>
              <w:left w:w="0" w:type="dxa"/>
            </w:tcMar>
          </w:tcPr>
          <w:p w14:paraId="01BA5E46" w14:textId="77777777" w:rsidR="00704886" w:rsidRPr="00A27C0E" w:rsidRDefault="00704886" w:rsidP="00704886">
            <w:pPr>
              <w:pStyle w:val="SL0CommentSimplawyer"/>
              <w:rPr>
                <w:sz w:val="20"/>
                <w:szCs w:val="20"/>
              </w:rPr>
            </w:pPr>
          </w:p>
          <w:p w14:paraId="65BF51BC" w14:textId="77777777" w:rsidR="00704886" w:rsidRPr="00A27C0E" w:rsidRDefault="00704886" w:rsidP="00704886">
            <w:pPr>
              <w:pStyle w:val="SL0CommentSimplawyer"/>
              <w:rPr>
                <w:sz w:val="20"/>
                <w:szCs w:val="20"/>
              </w:rPr>
            </w:pPr>
            <w:r w:rsidRPr="00A27C0E">
              <w:rPr>
                <w:sz w:val="20"/>
                <w:szCs w:val="20"/>
              </w:rPr>
              <w:t>Подпись и печать</w:t>
            </w:r>
          </w:p>
        </w:tc>
      </w:tr>
      <w:tr w:rsidR="00704886" w:rsidRPr="0046405C" w14:paraId="550A3252" w14:textId="77777777" w:rsidTr="00704886">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2569D94" w14:textId="77777777" w:rsidR="00704886" w:rsidRPr="00A27C0E" w:rsidRDefault="00704886" w:rsidP="00704886">
            <w:pPr>
              <w:pStyle w:val="af6"/>
              <w:rPr>
                <w:rFonts w:ascii="Tahoma" w:hAnsi="Tahoma" w:cs="Tahoma"/>
                <w:sz w:val="20"/>
              </w:rPr>
            </w:pPr>
          </w:p>
          <w:p w14:paraId="6FE80883" w14:textId="77777777" w:rsidR="00704886" w:rsidRPr="00A27C0E" w:rsidRDefault="00704886" w:rsidP="00704886">
            <w:pPr>
              <w:pStyle w:val="af6"/>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39B69F3" w14:textId="77777777" w:rsidR="00704886" w:rsidRPr="00A27C0E" w:rsidRDefault="00704886" w:rsidP="00704886">
            <w:pPr>
              <w:pStyle w:val="af6"/>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C3C5987" w14:textId="77777777" w:rsidR="00704886" w:rsidRPr="00A27C0E" w:rsidRDefault="00704886" w:rsidP="00704886">
            <w:pPr>
              <w:pStyle w:val="af6"/>
              <w:rPr>
                <w:rFonts w:ascii="Tahoma" w:hAnsi="Tahoma" w:cs="Tahoma"/>
                <w:sz w:val="20"/>
              </w:rPr>
            </w:pPr>
          </w:p>
          <w:p w14:paraId="62439078" w14:textId="77777777" w:rsidR="00704886" w:rsidRPr="00A27C0E" w:rsidRDefault="00704886" w:rsidP="00704886">
            <w:pPr>
              <w:pStyle w:val="af6"/>
              <w:rPr>
                <w:rFonts w:ascii="Tahoma" w:hAnsi="Tahoma" w:cs="Tahoma"/>
                <w:sz w:val="20"/>
              </w:rPr>
            </w:pPr>
          </w:p>
        </w:tc>
      </w:tr>
    </w:tbl>
    <w:p w14:paraId="03394EC2" w14:textId="77777777" w:rsidR="00704886" w:rsidRDefault="00704886" w:rsidP="00704886">
      <w:pPr>
        <w:autoSpaceDE w:val="0"/>
        <w:autoSpaceDN w:val="0"/>
        <w:adjustRightInd w:val="0"/>
        <w:jc w:val="center"/>
        <w:rPr>
          <w:i/>
          <w:szCs w:val="24"/>
        </w:rPr>
      </w:pPr>
    </w:p>
    <w:p w14:paraId="488F0938" w14:textId="77777777" w:rsidR="00704886" w:rsidRPr="001B3754" w:rsidRDefault="00704886" w:rsidP="00965D1F">
      <w:pPr>
        <w:pStyle w:val="affffffff5"/>
        <w:numPr>
          <w:ilvl w:val="0"/>
          <w:numId w:val="26"/>
        </w:numPr>
        <w:tabs>
          <w:tab w:val="clear" w:pos="6805"/>
        </w:tabs>
        <w:spacing w:before="120"/>
        <w:ind w:left="851" w:hanging="851"/>
        <w:rPr>
          <w:sz w:val="22"/>
          <w:szCs w:val="22"/>
        </w:rPr>
      </w:pPr>
      <w:r w:rsidRPr="007E4F11">
        <w:t>ПРЕДМЕТ</w:t>
      </w:r>
    </w:p>
    <w:p w14:paraId="326191A6" w14:textId="77777777" w:rsidR="00965D1F" w:rsidRDefault="00965D1F" w:rsidP="00965D1F">
      <w:pPr>
        <w:pStyle w:val="affffffff7"/>
        <w:numPr>
          <w:ilvl w:val="1"/>
          <w:numId w:val="26"/>
        </w:numPr>
        <w:tabs>
          <w:tab w:val="num" w:pos="851"/>
        </w:tabs>
        <w:ind w:left="851" w:hanging="851"/>
      </w:pPr>
      <w:r>
        <w:t>Поставщик</w:t>
      </w:r>
      <w:r w:rsidRPr="00851123">
        <w:t xml:space="preserve"> </w:t>
      </w:r>
      <w:r>
        <w:t>поставляет, а Покупатель оплачивает Товар (далее – Товар).</w:t>
      </w:r>
    </w:p>
    <w:p w14:paraId="641D51CA" w14:textId="59F4236E" w:rsidR="0061211F" w:rsidRDefault="00004C89" w:rsidP="00965D1F">
      <w:pPr>
        <w:pStyle w:val="affffffff7"/>
        <w:numPr>
          <w:ilvl w:val="1"/>
          <w:numId w:val="26"/>
        </w:numPr>
        <w:tabs>
          <w:tab w:val="num" w:pos="851"/>
        </w:tabs>
        <w:ind w:left="851" w:hanging="851"/>
      </w:pPr>
      <w:r w:rsidRPr="00965D1F">
        <w:t>Наименование, количество</w:t>
      </w:r>
      <w:r w:rsidR="009A4273" w:rsidRPr="00965D1F">
        <w:t xml:space="preserve"> и </w:t>
      </w:r>
      <w:r w:rsidR="00071F41">
        <w:t>стоимость</w:t>
      </w:r>
      <w:r w:rsidRPr="00965D1F">
        <w:t xml:space="preserve"> </w:t>
      </w:r>
      <w:r w:rsidR="00426B0E" w:rsidRPr="00965D1F">
        <w:t>Товара</w:t>
      </w:r>
      <w:r w:rsidR="009A4273" w:rsidRPr="00965D1F">
        <w:t>, условия поставки Товара</w:t>
      </w:r>
      <w:r w:rsidR="00426B0E" w:rsidRPr="00965D1F">
        <w:t xml:space="preserve"> указываются в С</w:t>
      </w:r>
      <w:r w:rsidRPr="00965D1F">
        <w:t>пецификации</w:t>
      </w:r>
      <w:r w:rsidR="00965D1F">
        <w:t xml:space="preserve"> (в Приложении «Спецификация»)</w:t>
      </w:r>
      <w:r w:rsidRPr="00965D1F">
        <w:t xml:space="preserve">. В случае противоречия условий </w:t>
      </w:r>
      <w:r w:rsidR="00296C96" w:rsidRPr="00965D1F">
        <w:t xml:space="preserve">Спецификации </w:t>
      </w:r>
      <w:r w:rsidRPr="00965D1F">
        <w:t xml:space="preserve">условиям Договора, применяются условия, согласованные </w:t>
      </w:r>
      <w:r w:rsidR="00296C96" w:rsidRPr="00965D1F">
        <w:t xml:space="preserve">Сторонами </w:t>
      </w:r>
      <w:r w:rsidRPr="00965D1F">
        <w:t xml:space="preserve">в </w:t>
      </w:r>
      <w:r w:rsidR="00296C96" w:rsidRPr="00965D1F">
        <w:t>Спецификации</w:t>
      </w:r>
      <w:r w:rsidRPr="00965D1F">
        <w:t>.</w:t>
      </w:r>
    </w:p>
    <w:p w14:paraId="53D78CF8" w14:textId="0600144C" w:rsidR="00614BF4" w:rsidRPr="006B3042" w:rsidRDefault="00EF46DB" w:rsidP="00F4560B">
      <w:pPr>
        <w:pStyle w:val="affffffff7"/>
        <w:numPr>
          <w:ilvl w:val="1"/>
          <w:numId w:val="26"/>
        </w:numPr>
        <w:tabs>
          <w:tab w:val="num" w:pos="851"/>
        </w:tabs>
        <w:ind w:left="851" w:hanging="851"/>
      </w:pPr>
      <w:r w:rsidRPr="00B14C69">
        <w:t xml:space="preserve">Поставка Товара по Договору </w:t>
      </w:r>
      <w:r w:rsidRPr="00F64D28">
        <w:t xml:space="preserve">осуществляется </w:t>
      </w:r>
      <w:r w:rsidR="007E2135" w:rsidRPr="00B23887">
        <w:t>на условиях франко склад Покупателя</w:t>
      </w:r>
      <w:r w:rsidR="007E2135" w:rsidRPr="007C4153">
        <w:t xml:space="preserve"> </w:t>
      </w:r>
      <w:r w:rsidRPr="007C4153">
        <w:t>пут</w:t>
      </w:r>
      <w:r w:rsidRPr="00B14C69">
        <w:t xml:space="preserve">ем доставки Товара Поставщиком до места передачи на условиях, определенных в </w:t>
      </w:r>
      <w:r w:rsidR="00873C5B">
        <w:t xml:space="preserve">Договоре и </w:t>
      </w:r>
      <w:r w:rsidRPr="00B14C69">
        <w:t>Спецификации</w:t>
      </w:r>
      <w:r w:rsidR="001F314A">
        <w:t>.</w:t>
      </w:r>
      <w:r>
        <w:rPr>
          <w:color w:val="FF0000"/>
        </w:rPr>
        <w:t xml:space="preserve"> </w:t>
      </w:r>
      <w:r w:rsidR="00614BF4" w:rsidRPr="006B3042">
        <w:t xml:space="preserve">Поставщик считается исполнившим обязанность по поставке </w:t>
      </w:r>
      <w:r w:rsidR="003F695A" w:rsidRPr="006B3042">
        <w:t xml:space="preserve">Товара </w:t>
      </w:r>
      <w:r w:rsidR="00614BF4" w:rsidRPr="006B3042">
        <w:t xml:space="preserve">с момента передачи </w:t>
      </w:r>
      <w:r w:rsidR="003F695A" w:rsidRPr="006B3042">
        <w:t xml:space="preserve">Товара </w:t>
      </w:r>
      <w:r w:rsidR="00614BF4" w:rsidRPr="006B3042">
        <w:t>Покупателю на складе</w:t>
      </w:r>
      <w:r w:rsidR="00056FF0" w:rsidRPr="006B3042">
        <w:t xml:space="preserve"> Покупателя</w:t>
      </w:r>
      <w:r w:rsidR="00614BF4" w:rsidRPr="006B3042">
        <w:t>.</w:t>
      </w:r>
      <w:r w:rsidR="00873C5B" w:rsidRPr="006B3042">
        <w:t xml:space="preserve"> </w:t>
      </w:r>
      <w:r w:rsidR="00155184">
        <w:t>Факт передачи Товара Покупателю подтверждается подписанием Покупателем Товарной накладной</w:t>
      </w:r>
      <w:r w:rsidR="00742966">
        <w:t xml:space="preserve"> с указанием даты передачи</w:t>
      </w:r>
      <w:r w:rsidR="00144FC4">
        <w:t xml:space="preserve"> Товара</w:t>
      </w:r>
      <w:r w:rsidR="00742966">
        <w:t>.</w:t>
      </w:r>
    </w:p>
    <w:p w14:paraId="0F47F717" w14:textId="6E3BB427" w:rsidR="00720A50" w:rsidRPr="002E3A7F" w:rsidRDefault="00F4560B" w:rsidP="003503D6">
      <w:pPr>
        <w:pStyle w:val="affffffff7"/>
        <w:tabs>
          <w:tab w:val="clear" w:pos="851"/>
          <w:tab w:val="num" w:pos="7230"/>
        </w:tabs>
        <w:ind w:firstLine="0"/>
      </w:pPr>
      <w:r w:rsidRPr="00701CAC">
        <w:rPr>
          <w:color w:val="FF0000"/>
        </w:rPr>
        <w:t>[</w:t>
      </w:r>
      <w:r w:rsidR="00D46166">
        <w:rPr>
          <w:color w:val="FF0000"/>
        </w:rPr>
        <w:t xml:space="preserve"> </w:t>
      </w:r>
      <w:r w:rsidR="00614BF4" w:rsidRPr="00491259">
        <w:t xml:space="preserve">Грузополучателем </w:t>
      </w:r>
      <w:r w:rsidR="003F695A" w:rsidRPr="00491259">
        <w:t xml:space="preserve">Товара </w:t>
      </w:r>
      <w:r w:rsidR="00614BF4" w:rsidRPr="00491259">
        <w:t xml:space="preserve">по </w:t>
      </w:r>
      <w:r w:rsidR="00B53E22" w:rsidRPr="00491259">
        <w:t>Д</w:t>
      </w:r>
      <w:r w:rsidR="00614BF4" w:rsidRPr="00491259">
        <w:t xml:space="preserve">оговору выступает </w:t>
      </w:r>
      <w:r w:rsidR="00701CAC" w:rsidRPr="00701CAC">
        <w:rPr>
          <w:color w:val="FF0000"/>
        </w:rPr>
        <w:t>[</w:t>
      </w:r>
      <w:r w:rsidR="00701CAC" w:rsidRPr="00701CAC">
        <w:t>•</w:t>
      </w:r>
      <w:r w:rsidR="00701CAC" w:rsidRPr="00701CAC">
        <w:rPr>
          <w:color w:val="FF0000"/>
        </w:rPr>
        <w:t xml:space="preserve">]. </w:t>
      </w:r>
      <w:r w:rsidRPr="00701CAC">
        <w:rPr>
          <w:color w:val="FF0000"/>
          <w:u w:color="FFFFFF" w:themeColor="background1"/>
        </w:rPr>
        <w:t>]</w:t>
      </w:r>
    </w:p>
    <w:p w14:paraId="56DEDD89" w14:textId="0EB74521" w:rsidR="002E3A7F" w:rsidRPr="00C056C8" w:rsidRDefault="002E3A7F" w:rsidP="002E3A7F">
      <w:pPr>
        <w:pStyle w:val="affffffff7"/>
        <w:numPr>
          <w:ilvl w:val="1"/>
          <w:numId w:val="26"/>
        </w:numPr>
        <w:tabs>
          <w:tab w:val="num" w:pos="851"/>
        </w:tabs>
        <w:ind w:left="851" w:hanging="851"/>
      </w:pPr>
      <w:r w:rsidRPr="00C056C8">
        <w:t xml:space="preserve">Место передачи Товара: склад Покупателя по адресу: </w:t>
      </w:r>
      <w:r w:rsidRPr="00A61E93">
        <w:rPr>
          <w:color w:val="FF0000"/>
        </w:rPr>
        <w:t>[</w:t>
      </w:r>
      <w:r w:rsidRPr="0046405C">
        <w:t>•</w:t>
      </w:r>
      <w:r w:rsidRPr="00A61E93">
        <w:rPr>
          <w:color w:val="FF0000"/>
        </w:rPr>
        <w:t>]</w:t>
      </w:r>
      <w:r w:rsidRPr="00C056C8">
        <w:t>.</w:t>
      </w:r>
      <w:r>
        <w:t xml:space="preserve"> </w:t>
      </w:r>
    </w:p>
    <w:p w14:paraId="3EE5A2BE" w14:textId="77777777" w:rsidR="002E3A7F" w:rsidRPr="00C056C8" w:rsidRDefault="002E3A7F" w:rsidP="002E3A7F">
      <w:pPr>
        <w:pStyle w:val="affffffff7"/>
        <w:numPr>
          <w:ilvl w:val="1"/>
          <w:numId w:val="26"/>
        </w:numPr>
        <w:tabs>
          <w:tab w:val="num" w:pos="851"/>
        </w:tabs>
        <w:ind w:left="851" w:hanging="851"/>
      </w:pPr>
      <w:r w:rsidRPr="00C056C8">
        <w:t xml:space="preserve">Уведомление об отгрузке Товара Поставщик направляет Покупателю в день отгрузки путем передачи по электронной почте </w:t>
      </w:r>
      <w:r w:rsidRPr="00BE333D">
        <w:rPr>
          <w:color w:val="FF0000"/>
        </w:rPr>
        <w:t>[</w:t>
      </w:r>
      <w:r>
        <w:rPr>
          <w:color w:val="FF0000"/>
        </w:rPr>
        <w:t xml:space="preserve"> </w:t>
      </w:r>
      <w:r w:rsidRPr="00701CAC">
        <w:rPr>
          <w:highlight w:val="darkCyan"/>
        </w:rPr>
        <w:t>счета-фактуры</w:t>
      </w:r>
      <w:r w:rsidRPr="00C056C8">
        <w:t xml:space="preserve"> и</w:t>
      </w:r>
      <w:r>
        <w:t xml:space="preserve"> </w:t>
      </w:r>
      <w:r w:rsidRPr="00BE333D">
        <w:rPr>
          <w:color w:val="FF0000"/>
        </w:rPr>
        <w:t>]</w:t>
      </w:r>
      <w:r w:rsidRPr="00C056C8">
        <w:t xml:space="preserve"> </w:t>
      </w:r>
      <w:r w:rsidRPr="00A61E93">
        <w:rPr>
          <w:color w:val="FF0000"/>
        </w:rPr>
        <w:t>[</w:t>
      </w:r>
      <w:r>
        <w:rPr>
          <w:color w:val="FF0000"/>
        </w:rPr>
        <w:t xml:space="preserve"> </w:t>
      </w:r>
      <w:r w:rsidR="0039498A">
        <w:t>Т</w:t>
      </w:r>
      <w:r w:rsidRPr="00C056C8">
        <w:t xml:space="preserve">оварной накладной </w:t>
      </w:r>
      <w:r w:rsidRPr="00A61E93">
        <w:rPr>
          <w:color w:val="FF0000"/>
        </w:rPr>
        <w:t>]</w:t>
      </w:r>
      <w:r w:rsidRPr="00C056C8">
        <w:t>.</w:t>
      </w:r>
    </w:p>
    <w:p w14:paraId="0AA121ED" w14:textId="77777777" w:rsidR="008E5019" w:rsidRPr="0046405C" w:rsidRDefault="008E5019" w:rsidP="008E5019">
      <w:pPr>
        <w:pStyle w:val="affffffff5"/>
        <w:numPr>
          <w:ilvl w:val="0"/>
          <w:numId w:val="26"/>
        </w:numPr>
        <w:tabs>
          <w:tab w:val="clear" w:pos="6805"/>
          <w:tab w:val="num" w:pos="851"/>
        </w:tabs>
        <w:spacing w:before="120"/>
        <w:ind w:left="851" w:hanging="851"/>
      </w:pPr>
      <w:r w:rsidRPr="0046405C">
        <w:t>СРОК</w:t>
      </w:r>
    </w:p>
    <w:p w14:paraId="629F3ED6" w14:textId="77777777" w:rsidR="002E3A7F" w:rsidRPr="00B14C69" w:rsidRDefault="002E3A7F" w:rsidP="002E3A7F">
      <w:pPr>
        <w:pStyle w:val="affffffff7"/>
        <w:numPr>
          <w:ilvl w:val="1"/>
          <w:numId w:val="26"/>
        </w:numPr>
        <w:tabs>
          <w:tab w:val="num" w:pos="851"/>
        </w:tabs>
        <w:ind w:left="851" w:hanging="851"/>
      </w:pPr>
      <w:r w:rsidRPr="00B14C69">
        <w:t>Сроки поставки Товара определяются в Спецификации.</w:t>
      </w:r>
    </w:p>
    <w:p w14:paraId="123A8B5C" w14:textId="77777777" w:rsidR="008E5019" w:rsidRPr="003143A7" w:rsidRDefault="008E5019" w:rsidP="008E5019">
      <w:pPr>
        <w:pStyle w:val="affffffff7"/>
        <w:numPr>
          <w:ilvl w:val="1"/>
          <w:numId w:val="26"/>
        </w:numPr>
        <w:tabs>
          <w:tab w:val="num" w:pos="851"/>
        </w:tabs>
        <w:ind w:left="851" w:hanging="851"/>
        <w:rPr>
          <w:bCs/>
        </w:rPr>
      </w:pPr>
      <w:r w:rsidRPr="0046405C">
        <w:t xml:space="preserve">Срок </w:t>
      </w:r>
      <w:r>
        <w:t xml:space="preserve">действия </w:t>
      </w:r>
      <w:r w:rsidRPr="0046405C">
        <w:t>Договора:</w:t>
      </w:r>
    </w:p>
    <w:p w14:paraId="6B01064F" w14:textId="77777777" w:rsidR="00487411" w:rsidRPr="0046405C" w:rsidRDefault="00487411" w:rsidP="00B23887">
      <w:pPr>
        <w:pStyle w:val="affffffff7"/>
        <w:tabs>
          <w:tab w:val="clear" w:pos="851"/>
          <w:tab w:val="num" w:pos="6805"/>
        </w:tabs>
        <w:ind w:firstLine="0"/>
        <w:rPr>
          <w:bCs/>
        </w:rPr>
      </w:pPr>
      <w:r w:rsidRPr="00A61E93">
        <w:rPr>
          <w:color w:val="FF0000"/>
        </w:rPr>
        <w:t>[</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8E5019" w:rsidRPr="0046405C" w14:paraId="63024325" w14:textId="77777777" w:rsidTr="005438B4">
        <w:tc>
          <w:tcPr>
            <w:tcW w:w="2410" w:type="dxa"/>
            <w:tcBorders>
              <w:right w:val="dotted" w:sz="4" w:space="0" w:color="A6A6A6" w:themeColor="background1" w:themeShade="A6"/>
            </w:tcBorders>
          </w:tcPr>
          <w:p w14:paraId="215C0641" w14:textId="77777777" w:rsidR="008E5019" w:rsidRPr="00C83CE1" w:rsidRDefault="008E5019" w:rsidP="005438B4">
            <w:pPr>
              <w:rPr>
                <w:rFonts w:ascii="Tahoma" w:hAnsi="Tahoma" w:cs="Tahoma"/>
                <w:sz w:val="20"/>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268A156" w14:textId="77777777" w:rsidR="008E5019" w:rsidRPr="00C83CE1" w:rsidRDefault="008E5019" w:rsidP="005438B4">
            <w:pPr>
              <w:pStyle w:val="SL0Text8Simplawyer"/>
              <w:rPr>
                <w:sz w:val="20"/>
                <w:szCs w:val="20"/>
              </w:rPr>
            </w:pPr>
            <w:r w:rsidRPr="00C83CE1">
              <w:rPr>
                <w:sz w:val="20"/>
                <w:szCs w:val="20"/>
              </w:rPr>
              <w:t>с </w:t>
            </w:r>
            <w:r w:rsidRPr="007F26A6">
              <w:rPr>
                <w:color w:val="FF0000"/>
                <w:sz w:val="20"/>
                <w:szCs w:val="20"/>
              </w:rPr>
              <w:t>[</w:t>
            </w:r>
            <w:r w:rsidRPr="0046405C">
              <w:rPr>
                <w:bCs/>
                <w:sz w:val="20"/>
                <w:szCs w:val="20"/>
              </w:rPr>
              <w:t>•</w:t>
            </w:r>
            <w:r w:rsidRPr="007F26A6">
              <w:rPr>
                <w:color w:val="FF0000"/>
                <w:sz w:val="20"/>
                <w:szCs w:val="20"/>
              </w:rPr>
              <w:t>]</w:t>
            </w:r>
            <w:r>
              <w:rPr>
                <w:rStyle w:val="aff8"/>
                <w:szCs w:val="20"/>
              </w:rPr>
              <w:footnoteReference w:id="6"/>
            </w:r>
            <w:r w:rsidRPr="00C83CE1">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t xml:space="preserve"> </w:t>
            </w:r>
            <w:r w:rsidRPr="00C83CE1">
              <w:rPr>
                <w:rStyle w:val="aff8"/>
                <w:szCs w:val="20"/>
              </w:rPr>
              <w:footnoteReference w:id="7"/>
            </w:r>
          </w:p>
        </w:tc>
      </w:tr>
    </w:tbl>
    <w:p w14:paraId="68D6D9A6" w14:textId="77777777" w:rsidR="00487411" w:rsidRDefault="00487411" w:rsidP="00B23887">
      <w:pPr>
        <w:pStyle w:val="affffffff7"/>
        <w:tabs>
          <w:tab w:val="clear" w:pos="851"/>
          <w:tab w:val="num" w:pos="6805"/>
        </w:tabs>
        <w:ind w:firstLine="0"/>
        <w:rPr>
          <w:color w:val="FF0000"/>
          <w:u w:color="FFFFFF" w:themeColor="background1"/>
          <w:lang w:val="en-US"/>
        </w:rPr>
      </w:pPr>
      <w:r w:rsidRPr="00701CAC">
        <w:rPr>
          <w:color w:val="FF0000"/>
          <w:u w:color="FFFFFF" w:themeColor="background1"/>
        </w:rPr>
        <w:t>]</w:t>
      </w:r>
      <w:r>
        <w:rPr>
          <w:color w:val="FF0000"/>
          <w:u w:color="FFFFFF" w:themeColor="background1"/>
          <w:lang w:val="en-US"/>
        </w:rPr>
        <w:t xml:space="preserve"> </w:t>
      </w:r>
    </w:p>
    <w:p w14:paraId="1568B523" w14:textId="77777777" w:rsidR="00487411" w:rsidRPr="00B23887" w:rsidRDefault="00487411" w:rsidP="00B23887">
      <w:pPr>
        <w:pStyle w:val="affffffff7"/>
        <w:tabs>
          <w:tab w:val="clear" w:pos="851"/>
          <w:tab w:val="num" w:pos="6805"/>
        </w:tabs>
        <w:ind w:firstLine="0"/>
        <w:rPr>
          <w:color w:val="FF0000"/>
          <w:lang w:val="en-US"/>
        </w:rPr>
      </w:pPr>
      <w:r>
        <w:rPr>
          <w:color w:val="FF0000"/>
          <w:u w:color="FFFFFF" w:themeColor="background1"/>
          <w:lang w:val="en-US"/>
        </w:rPr>
        <w:t>/</w:t>
      </w:r>
    </w:p>
    <w:p w14:paraId="6CF9AE8B" w14:textId="77777777" w:rsidR="002D5247" w:rsidRPr="00B23887" w:rsidRDefault="002D5247" w:rsidP="00B23887">
      <w:pPr>
        <w:pStyle w:val="affffffff7"/>
        <w:tabs>
          <w:tab w:val="clear" w:pos="851"/>
          <w:tab w:val="num" w:pos="6805"/>
        </w:tabs>
        <w:ind w:firstLine="0"/>
      </w:pPr>
      <w:r w:rsidRPr="002D5247">
        <w:rPr>
          <w:color w:val="FF0000"/>
        </w:rPr>
        <w:lastRenderedPageBreak/>
        <w:t>[</w:t>
      </w:r>
      <w:r w:rsidR="00487411">
        <w:t>Д</w:t>
      </w:r>
      <w:r w:rsidRPr="002F68A6">
        <w:t>оговор вступает в силу с момента его подписания Сторонами и действует до полного исполнения ими своих обязательств.</w:t>
      </w:r>
      <w:r w:rsidRPr="00DA4B61">
        <w:rPr>
          <w:color w:val="FF0000"/>
        </w:rPr>
        <w:t xml:space="preserve"> </w:t>
      </w:r>
      <w:r w:rsidRPr="00D95C70">
        <w:rPr>
          <w:color w:val="FF0000"/>
        </w:rPr>
        <w:t>]</w:t>
      </w:r>
    </w:p>
    <w:p w14:paraId="41A9F87E" w14:textId="77777777" w:rsidR="00A61E93" w:rsidRDefault="00701CAC" w:rsidP="00A61E93">
      <w:pPr>
        <w:pStyle w:val="affffffff7"/>
        <w:numPr>
          <w:ilvl w:val="1"/>
          <w:numId w:val="26"/>
        </w:numPr>
        <w:tabs>
          <w:tab w:val="num" w:pos="851"/>
        </w:tabs>
        <w:ind w:left="851" w:hanging="851"/>
      </w:pPr>
      <w:r w:rsidRPr="00D95C70" w:rsidDel="00701CAC">
        <w:rPr>
          <w:color w:val="FF0000"/>
        </w:rPr>
        <w:t xml:space="preserve"> </w:t>
      </w:r>
      <w:r w:rsidR="00A61E93" w:rsidRPr="00A61E93">
        <w:rPr>
          <w:color w:val="FF0000"/>
        </w:rPr>
        <w:t>[</w:t>
      </w:r>
      <w:r w:rsidR="00A61E93" w:rsidRPr="0046405C">
        <w:t xml:space="preserve">Условия Договора распространяются на отношения Сторон, возникшие с </w:t>
      </w:r>
      <w:r w:rsidR="00A61E93" w:rsidRPr="00A61E93">
        <w:rPr>
          <w:color w:val="FF0000"/>
        </w:rPr>
        <w:t>[</w:t>
      </w:r>
      <w:r w:rsidR="00A61E93" w:rsidRPr="0046405C">
        <w:t>•</w:t>
      </w:r>
      <w:r w:rsidR="00A61E93" w:rsidRPr="00A61E93">
        <w:rPr>
          <w:color w:val="FF0000"/>
        </w:rPr>
        <w:t>]</w:t>
      </w:r>
      <w:r w:rsidR="00A61E93">
        <w:t xml:space="preserve">. </w:t>
      </w:r>
      <w:r w:rsidR="00A61E93" w:rsidRPr="00A61E93">
        <w:rPr>
          <w:color w:val="FF0000"/>
        </w:rPr>
        <w:t>]</w:t>
      </w:r>
      <w:r w:rsidRPr="00D43A36">
        <w:rPr>
          <w:rStyle w:val="aff8"/>
          <w:color w:val="FF0000"/>
        </w:rPr>
        <w:footnoteReference w:id="8"/>
      </w:r>
    </w:p>
    <w:p w14:paraId="30AEC620" w14:textId="77777777" w:rsidR="00F4560B" w:rsidRDefault="00F4560B" w:rsidP="00F4560B">
      <w:pPr>
        <w:pStyle w:val="affffffff5"/>
        <w:numPr>
          <w:ilvl w:val="0"/>
          <w:numId w:val="26"/>
        </w:numPr>
        <w:tabs>
          <w:tab w:val="clear" w:pos="6805"/>
          <w:tab w:val="num" w:pos="851"/>
        </w:tabs>
        <w:spacing w:before="120"/>
        <w:ind w:left="851" w:hanging="851"/>
      </w:pPr>
      <w:r>
        <w:t>ЦЕНА</w:t>
      </w:r>
      <w:r w:rsidR="008E5019">
        <w:t xml:space="preserve"> ДОГОВОРА</w:t>
      </w:r>
      <w:r w:rsidR="00FE3A10" w:rsidRPr="005F29B1">
        <w:rPr>
          <w:rStyle w:val="aff8"/>
          <w:b w:val="0"/>
          <w:bCs w:val="0"/>
          <w:color w:val="FF0000"/>
          <w:sz w:val="20"/>
          <w:szCs w:val="20"/>
        </w:rPr>
        <w:footnoteReference w:id="9"/>
      </w:r>
    </w:p>
    <w:p w14:paraId="3BF396FC" w14:textId="77777777" w:rsidR="00FE3A10" w:rsidRPr="00D17CB8" w:rsidRDefault="00FE3A10" w:rsidP="00FE3A10">
      <w:pPr>
        <w:pStyle w:val="affffffff7"/>
        <w:numPr>
          <w:ilvl w:val="1"/>
          <w:numId w:val="26"/>
        </w:numPr>
        <w:tabs>
          <w:tab w:val="num" w:pos="851"/>
        </w:tabs>
        <w:ind w:left="851" w:hanging="851"/>
      </w:pPr>
      <w:r>
        <w:t>Общая стоимость Товара, указанного в Спецификации, составляет:</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5F29B1" w:rsidRPr="00491259" w14:paraId="1C6C1E32" w14:textId="77777777" w:rsidTr="005438B4">
        <w:trPr>
          <w:tblHeader/>
        </w:trPr>
        <w:tc>
          <w:tcPr>
            <w:tcW w:w="2694" w:type="dxa"/>
            <w:tcBorders>
              <w:bottom w:val="dotted" w:sz="4" w:space="0" w:color="A6A6A6" w:themeColor="background1" w:themeShade="A6"/>
            </w:tcBorders>
            <w:shd w:val="clear" w:color="auto" w:fill="auto"/>
          </w:tcPr>
          <w:p w14:paraId="0AF427D4" w14:textId="77777777" w:rsidR="005F29B1" w:rsidRPr="002D08D3" w:rsidRDefault="005F29B1" w:rsidP="005F29B1">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2D08D3">
              <w:rPr>
                <w:rStyle w:val="aff8"/>
                <w:rFonts w:cs="Tahoma"/>
                <w:color w:val="FF0000"/>
                <w:lang w:val="en-US"/>
              </w:rPr>
              <w:footnoteReference w:id="10"/>
            </w:r>
          </w:p>
        </w:tc>
        <w:tc>
          <w:tcPr>
            <w:tcW w:w="3118" w:type="dxa"/>
            <w:tcBorders>
              <w:bottom w:val="dotted" w:sz="4" w:space="0" w:color="A6A6A6" w:themeColor="background1" w:themeShade="A6"/>
            </w:tcBorders>
            <w:shd w:val="clear" w:color="auto" w:fill="auto"/>
          </w:tcPr>
          <w:p w14:paraId="53A8A12B" w14:textId="77777777" w:rsidR="005F29B1" w:rsidRPr="002D08D3" w:rsidRDefault="005F29B1" w:rsidP="005F29B1">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2D08D3">
              <w:rPr>
                <w:rStyle w:val="aff8"/>
                <w:rFonts w:cs="Tahoma"/>
                <w:color w:val="FF0000"/>
              </w:rPr>
              <w:footnoteReference w:id="11"/>
            </w:r>
          </w:p>
        </w:tc>
        <w:tc>
          <w:tcPr>
            <w:tcW w:w="3260" w:type="dxa"/>
            <w:tcBorders>
              <w:bottom w:val="dotted" w:sz="4" w:space="0" w:color="A6A6A6" w:themeColor="background1" w:themeShade="A6"/>
            </w:tcBorders>
            <w:shd w:val="clear" w:color="auto" w:fill="auto"/>
            <w:tcMar>
              <w:right w:w="0" w:type="dxa"/>
            </w:tcMar>
          </w:tcPr>
          <w:p w14:paraId="073BCE75" w14:textId="17B39CCF" w:rsidR="005F29B1" w:rsidRPr="002D08D3" w:rsidRDefault="005F29B1" w:rsidP="005F29B1">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sidR="00CE0ED6">
              <w:rPr>
                <w:rFonts w:ascii="Tahoma" w:hAnsi="Tahoma" w:cs="Tahoma"/>
                <w:color w:val="FF0000"/>
                <w:sz w:val="20"/>
                <w:lang w:eastAsia="en-US"/>
              </w:rPr>
              <w:t xml:space="preserve"> </w:t>
            </w:r>
            <w:r w:rsidR="00CE0ED6">
              <w:rPr>
                <w:rStyle w:val="aff8"/>
                <w:rFonts w:ascii="Tahoma" w:hAnsi="Tahoma" w:cs="Tahoma"/>
                <w:color w:val="FF0000"/>
                <w:sz w:val="20"/>
                <w:lang w:eastAsia="en-US"/>
              </w:rPr>
              <w:footnoteReference w:id="12"/>
            </w:r>
          </w:p>
        </w:tc>
      </w:tr>
      <w:tr w:rsidR="005F29B1" w:rsidRPr="00491259" w14:paraId="68E093D3" w14:textId="77777777" w:rsidTr="005438B4">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ACF26C6" w14:textId="7F1A088D" w:rsidR="005F29B1" w:rsidRPr="002D08D3"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00694CDD">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00694CDD">
              <w:rPr>
                <w:rFonts w:ascii="Tahoma" w:hAnsi="Tahoma" w:cs="Tahoma"/>
                <w:sz w:val="20"/>
                <w:lang w:val="en-US"/>
              </w:rPr>
              <w:t xml:space="preserve">] </w:t>
            </w:r>
            <w:r w:rsidRPr="002D08D3">
              <w:rPr>
                <w:rStyle w:val="aff8"/>
                <w:color w:val="FF0000"/>
              </w:rPr>
              <w:footnoteReference w:id="13"/>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80F661F" w14:textId="47EA35D9" w:rsidR="005F29B1" w:rsidRPr="00491259" w:rsidRDefault="005F29B1" w:rsidP="005F29B1">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00694CDD" w:rsidRPr="001F73FF">
              <w:rPr>
                <w:rFonts w:ascii="Tahoma" w:hAnsi="Tahoma" w:cs="Tahoma"/>
                <w:sz w:val="20"/>
              </w:rPr>
              <w:t>[</w:t>
            </w:r>
            <w:r w:rsidR="00694CDD" w:rsidRPr="001F73FF">
              <w:rPr>
                <w:rFonts w:ascii="Tahoma" w:hAnsi="Tahoma" w:cs="Tahoma"/>
                <w:sz w:val="20"/>
                <w:highlight w:val="darkCyan"/>
              </w:rPr>
              <w:t xml:space="preserve"> </w:t>
            </w:r>
            <w:r w:rsidRPr="00B23887">
              <w:rPr>
                <w:rFonts w:ascii="Tahoma" w:hAnsi="Tahoma" w:cs="Tahoma"/>
                <w:sz w:val="20"/>
                <w:highlight w:val="darkCyan"/>
              </w:rPr>
              <w:t>₽</w:t>
            </w:r>
            <w:r w:rsidR="00694CDD" w:rsidRPr="001F73FF">
              <w:rPr>
                <w:rFonts w:ascii="Tahoma" w:hAnsi="Tahoma" w:cs="Tahoma"/>
                <w:sz w:val="20"/>
                <w:highlight w:val="darkCyan"/>
              </w:rPr>
              <w:t xml:space="preserve"> </w:t>
            </w:r>
            <w:r w:rsidR="00694CDD"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14"/>
            </w:r>
          </w:p>
          <w:p w14:paraId="01CDBE8F" w14:textId="77777777" w:rsidR="005F29B1" w:rsidRPr="00491259" w:rsidRDefault="005F29B1" w:rsidP="005F29B1">
            <w:pPr>
              <w:spacing w:after="120"/>
              <w:rPr>
                <w:rFonts w:ascii="Tahoma" w:hAnsi="Tahoma" w:cs="Tahoma"/>
                <w:color w:val="FF0000"/>
                <w:sz w:val="20"/>
              </w:rPr>
            </w:pPr>
            <w:r w:rsidRPr="00491259">
              <w:rPr>
                <w:rFonts w:ascii="Tahoma" w:hAnsi="Tahoma" w:cs="Tahoma"/>
                <w:color w:val="FF0000"/>
                <w:sz w:val="20"/>
              </w:rPr>
              <w:t>/</w:t>
            </w:r>
          </w:p>
          <w:p w14:paraId="4D141AD6" w14:textId="3FC9C9CE" w:rsidR="005F29B1" w:rsidRPr="00491259"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 xml:space="preserve">НДС не облагается на основании пп.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п.</w:t>
            </w:r>
            <w:r w:rsidR="00450F95"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 </w:t>
            </w:r>
            <w:bookmarkStart w:id="1" w:name="_Ref160720686"/>
            <w:r w:rsidRPr="00491259">
              <w:rPr>
                <w:rFonts w:ascii="Tahoma" w:hAnsi="Tahoma" w:cs="Tahoma"/>
                <w:color w:val="FF0000"/>
                <w:sz w:val="20"/>
              </w:rPr>
              <w:t xml:space="preserve">] </w:t>
            </w:r>
            <w:r w:rsidRPr="002D08D3">
              <w:rPr>
                <w:rStyle w:val="aff8"/>
                <w:color w:val="FF0000"/>
              </w:rPr>
              <w:footnoteReference w:id="15"/>
            </w:r>
            <w:bookmarkEnd w:id="1"/>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17566800" w14:textId="59031716" w:rsidR="005F29B1" w:rsidRPr="00491259" w:rsidRDefault="005F29B1" w:rsidP="005F29B1">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sidR="00694CDD">
              <w:rPr>
                <w:rFonts w:ascii="Tahoma" w:hAnsi="Tahoma" w:cs="Tahoma"/>
                <w:bCs/>
                <w:sz w:val="20"/>
                <w:lang w:val="en-US"/>
              </w:rPr>
              <w:t xml:space="preserve">[ </w:t>
            </w:r>
            <w:r w:rsidRPr="00491259">
              <w:rPr>
                <w:rFonts w:ascii="Tahoma" w:hAnsi="Tahoma" w:cs="Tahoma"/>
                <w:sz w:val="20"/>
              </w:rPr>
              <w:t>₽</w:t>
            </w:r>
            <w:r w:rsidR="00694CDD">
              <w:rPr>
                <w:rFonts w:ascii="Tahoma" w:hAnsi="Tahoma" w:cs="Tahoma"/>
                <w:sz w:val="20"/>
                <w:lang w:val="en-US"/>
              </w:rPr>
              <w:t xml:space="preserve"> ]</w:t>
            </w:r>
          </w:p>
        </w:tc>
      </w:tr>
    </w:tbl>
    <w:p w14:paraId="0A93FEF7" w14:textId="77777777" w:rsidR="008824C9" w:rsidRPr="002D08D3" w:rsidRDefault="008824C9" w:rsidP="008824C9">
      <w:pPr>
        <w:pStyle w:val="affffffff7"/>
        <w:numPr>
          <w:ilvl w:val="1"/>
          <w:numId w:val="26"/>
        </w:numPr>
        <w:tabs>
          <w:tab w:val="num" w:pos="851"/>
        </w:tabs>
        <w:ind w:left="851" w:hanging="851"/>
      </w:pPr>
      <w:r w:rsidRPr="00491259">
        <w:t>Стоимость Товара включает в себя стоимость тары, упаковки, маркировки, а также иные расходы Поставщика, возникающие в процессе поставки Товара Покупателю,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r w:rsidR="00383466" w:rsidRPr="002D08D3" w:rsidDel="00383466">
        <w:rPr>
          <w:rStyle w:val="aff8"/>
          <w:color w:val="FF0000"/>
        </w:rPr>
        <w:t xml:space="preserve"> </w:t>
      </w:r>
    </w:p>
    <w:p w14:paraId="6AA90020" w14:textId="77777777" w:rsidR="008824C9" w:rsidRPr="00383466" w:rsidRDefault="008824C9" w:rsidP="00491259">
      <w:pPr>
        <w:pStyle w:val="affffffff7"/>
        <w:numPr>
          <w:ilvl w:val="1"/>
          <w:numId w:val="26"/>
        </w:numPr>
        <w:tabs>
          <w:tab w:val="num" w:pos="851"/>
        </w:tabs>
        <w:ind w:left="851" w:hanging="851"/>
      </w:pPr>
      <w:r w:rsidRPr="00383466">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7076C6E1" w14:textId="77777777" w:rsidR="00777A50" w:rsidRPr="00491259" w:rsidRDefault="00777A50" w:rsidP="00777A50">
      <w:pPr>
        <w:pStyle w:val="affffffff5"/>
        <w:numPr>
          <w:ilvl w:val="0"/>
          <w:numId w:val="26"/>
        </w:numPr>
        <w:tabs>
          <w:tab w:val="clear" w:pos="6805"/>
        </w:tabs>
        <w:ind w:left="851" w:hanging="851"/>
      </w:pPr>
      <w:r w:rsidRPr="00491259">
        <w:t xml:space="preserve">ПОРЯДОК </w:t>
      </w:r>
      <w:r w:rsidR="00702EDF" w:rsidRPr="00491259">
        <w:t>РАСЧЕТОВ</w:t>
      </w:r>
    </w:p>
    <w:p w14:paraId="17B89E3A" w14:textId="77777777" w:rsidR="00057144" w:rsidRPr="00491259" w:rsidRDefault="00057144" w:rsidP="00887B74">
      <w:pPr>
        <w:pStyle w:val="affffffff7"/>
        <w:numPr>
          <w:ilvl w:val="1"/>
          <w:numId w:val="26"/>
        </w:numPr>
        <w:tabs>
          <w:tab w:val="num" w:pos="851"/>
        </w:tabs>
        <w:ind w:left="851" w:hanging="851"/>
      </w:pPr>
      <w:r w:rsidRPr="00491259">
        <w:t>[</w:t>
      </w:r>
    </w:p>
    <w:tbl>
      <w:tblPr>
        <w:tblStyle w:val="1ff3"/>
        <w:tblW w:w="997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769"/>
        <w:gridCol w:w="1633"/>
        <w:gridCol w:w="1560"/>
        <w:gridCol w:w="2121"/>
        <w:gridCol w:w="2889"/>
      </w:tblGrid>
      <w:tr w:rsidR="00057144" w:rsidRPr="002D08D3" w14:paraId="6DCC295B" w14:textId="77777777" w:rsidTr="00B23887">
        <w:tc>
          <w:tcPr>
            <w:tcW w:w="9972" w:type="dxa"/>
            <w:gridSpan w:val="5"/>
            <w:shd w:val="clear" w:color="auto" w:fill="F2F2F2" w:themeFill="background1" w:themeFillShade="F2"/>
          </w:tcPr>
          <w:p w14:paraId="209ACD8C" w14:textId="77777777" w:rsidR="00057144" w:rsidRPr="00B23887" w:rsidRDefault="00057144" w:rsidP="005438B4">
            <w:pPr>
              <w:jc w:val="left"/>
              <w:rPr>
                <w:rFonts w:ascii="Tahoma" w:hAnsi="Tahoma" w:cs="Tahoma"/>
                <w:sz w:val="20"/>
                <w:szCs w:val="20"/>
                <w:highlight w:val="yellow"/>
              </w:rPr>
            </w:pPr>
            <w:bookmarkStart w:id="2" w:name="_Toc528579965"/>
            <w:bookmarkStart w:id="3" w:name="_Toc528579957"/>
            <w:bookmarkStart w:id="4" w:name="_Ref97022666"/>
            <w:bookmarkStart w:id="5" w:name="_Ref97022677"/>
            <w:bookmarkStart w:id="6" w:name="_Ref97022689"/>
            <w:bookmarkStart w:id="7" w:name="_Ref97022784"/>
            <w:bookmarkStart w:id="8" w:name="_Ref97022799"/>
            <w:bookmarkStart w:id="9" w:name="_Ref97022839"/>
            <w:bookmarkStart w:id="10" w:name="_Ref97022855"/>
            <w:r w:rsidRPr="00B23887">
              <w:rPr>
                <w:rFonts w:ascii="Tahoma" w:hAnsi="Tahoma" w:cs="Tahoma"/>
                <w:sz w:val="20"/>
                <w:highlight w:val="yellow"/>
              </w:rPr>
              <w:t>Аванс</w:t>
            </w:r>
            <w:r w:rsidR="000606BB" w:rsidRPr="00B23887">
              <w:rPr>
                <w:rFonts w:ascii="Tahoma" w:hAnsi="Tahoma" w:cs="Tahoma"/>
                <w:sz w:val="20"/>
                <w:highlight w:val="yellow"/>
              </w:rPr>
              <w:t xml:space="preserve"> </w:t>
            </w:r>
            <w:r w:rsidRPr="00B23887">
              <w:rPr>
                <w:rFonts w:ascii="Tahoma" w:hAnsi="Tahoma" w:cs="Tahoma"/>
                <w:color w:val="FF0000"/>
                <w:sz w:val="20"/>
                <w:highlight w:val="yellow"/>
                <w:vertAlign w:val="superscript"/>
              </w:rPr>
              <w:footnoteReference w:id="16"/>
            </w:r>
            <w:r w:rsidRPr="00B23887">
              <w:rPr>
                <w:rFonts w:ascii="Tahoma" w:hAnsi="Tahoma" w:cs="Tahoma"/>
                <w:sz w:val="20"/>
                <w:highlight w:val="yellow"/>
              </w:rPr>
              <w:t>:</w:t>
            </w:r>
          </w:p>
        </w:tc>
      </w:tr>
      <w:tr w:rsidR="00061023" w:rsidRPr="002D08D3" w14:paraId="28C8E64D" w14:textId="77777777" w:rsidTr="00B23887">
        <w:tc>
          <w:tcPr>
            <w:tcW w:w="1769" w:type="dxa"/>
            <w:shd w:val="clear" w:color="auto" w:fill="F2F2F2" w:themeFill="background1" w:themeFillShade="F2"/>
          </w:tcPr>
          <w:p w14:paraId="4C5B7C6C" w14:textId="77777777" w:rsidR="00057144" w:rsidRPr="00B23887" w:rsidRDefault="00057144" w:rsidP="005438B4">
            <w:pPr>
              <w:ind w:left="38"/>
              <w:jc w:val="left"/>
              <w:rPr>
                <w:rFonts w:ascii="Tahoma" w:hAnsi="Tahoma" w:cs="Tahoma"/>
                <w:sz w:val="20"/>
                <w:szCs w:val="20"/>
                <w:highlight w:val="yellow"/>
              </w:rPr>
            </w:pPr>
            <w:r w:rsidRPr="00B23887">
              <w:rPr>
                <w:rFonts w:ascii="Tahoma" w:hAnsi="Tahoma" w:cs="Tahoma"/>
                <w:sz w:val="20"/>
                <w:highlight w:val="yellow"/>
              </w:rPr>
              <w:t>№</w:t>
            </w:r>
          </w:p>
        </w:tc>
        <w:tc>
          <w:tcPr>
            <w:tcW w:w="3193" w:type="dxa"/>
            <w:gridSpan w:val="2"/>
            <w:shd w:val="clear" w:color="auto" w:fill="F2F2F2" w:themeFill="background1" w:themeFillShade="F2"/>
          </w:tcPr>
          <w:p w14:paraId="6CC11885"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Размер аванса</w:t>
            </w:r>
          </w:p>
        </w:tc>
        <w:tc>
          <w:tcPr>
            <w:tcW w:w="2121" w:type="dxa"/>
            <w:shd w:val="clear" w:color="auto" w:fill="F2F2F2" w:themeFill="background1" w:themeFillShade="F2"/>
          </w:tcPr>
          <w:p w14:paraId="46D685A0"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Цель аванса</w:t>
            </w:r>
          </w:p>
        </w:tc>
        <w:tc>
          <w:tcPr>
            <w:tcW w:w="2889" w:type="dxa"/>
            <w:shd w:val="clear" w:color="auto" w:fill="F2F2F2" w:themeFill="background1" w:themeFillShade="F2"/>
          </w:tcPr>
          <w:p w14:paraId="2ED126C4"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Порядок зачета</w:t>
            </w:r>
          </w:p>
        </w:tc>
      </w:tr>
      <w:tr w:rsidR="00061023" w:rsidRPr="002D08D3" w14:paraId="65AA06DB" w14:textId="77777777" w:rsidTr="00B23887">
        <w:tc>
          <w:tcPr>
            <w:tcW w:w="1769" w:type="dxa"/>
            <w:vMerge w:val="restart"/>
            <w:shd w:val="clear" w:color="auto" w:fill="F2F2F2" w:themeFill="background1" w:themeFillShade="F2"/>
          </w:tcPr>
          <w:p w14:paraId="3E37DB2F"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1</w:t>
            </w:r>
          </w:p>
        </w:tc>
        <w:tc>
          <w:tcPr>
            <w:tcW w:w="1633" w:type="dxa"/>
            <w:shd w:val="clear" w:color="auto" w:fill="F2F2F2" w:themeFill="background1" w:themeFillShade="F2"/>
          </w:tcPr>
          <w:p w14:paraId="7FE0714A" w14:textId="77777777" w:rsidR="001356E6" w:rsidRPr="002D08D3" w:rsidRDefault="001356E6" w:rsidP="001356E6">
            <w:pPr>
              <w:ind w:left="432" w:hanging="432"/>
              <w:jc w:val="left"/>
              <w:rPr>
                <w:rFonts w:ascii="Tahoma" w:hAnsi="Tahoma" w:cs="Tahoma"/>
                <w:sz w:val="20"/>
                <w:szCs w:val="20"/>
              </w:rPr>
            </w:pPr>
            <w:r w:rsidRPr="002D08D3">
              <w:rPr>
                <w:rFonts w:ascii="Tahoma" w:hAnsi="Tahoma" w:cs="Tahoma"/>
                <w:color w:val="FF0000"/>
                <w:sz w:val="20"/>
              </w:rPr>
              <w:t>[</w:t>
            </w:r>
            <w:r w:rsidRPr="002D08D3">
              <w:rPr>
                <w:rFonts w:ascii="Tahoma" w:hAnsi="Tahoma" w:cs="Tahoma"/>
                <w:sz w:val="20"/>
              </w:rPr>
              <w:t xml:space="preserve"> без</w:t>
            </w:r>
            <w:r w:rsidRPr="002D08D3" w:rsidDel="00F40F30">
              <w:rPr>
                <w:rFonts w:ascii="Tahoma" w:hAnsi="Tahoma" w:cs="Tahoma"/>
                <w:sz w:val="20"/>
              </w:rPr>
              <w:t> </w:t>
            </w:r>
            <w:r w:rsidRPr="002D08D3">
              <w:rPr>
                <w:rFonts w:ascii="Tahoma" w:hAnsi="Tahoma" w:cs="Tahoma"/>
                <w:sz w:val="20"/>
              </w:rPr>
              <w:t xml:space="preserve"> НДС </w:t>
            </w:r>
            <w:r w:rsidRPr="002D08D3">
              <w:rPr>
                <w:rFonts w:ascii="Tahoma" w:hAnsi="Tahoma" w:cs="Tahoma"/>
                <w:color w:val="FF0000"/>
                <w:sz w:val="20"/>
              </w:rPr>
              <w:t>]</w:t>
            </w:r>
            <w:r w:rsidRPr="002D08D3">
              <w:rPr>
                <w:rFonts w:ascii="Tahoma" w:hAnsi="Tahoma" w:cs="Tahoma"/>
                <w:sz w:val="20"/>
              </w:rPr>
              <w:t xml:space="preserve"> </w:t>
            </w:r>
            <w:r w:rsidRPr="002D08D3">
              <w:rPr>
                <w:rStyle w:val="aff8"/>
                <w:rFonts w:cs="Calibri"/>
                <w:color w:val="FF0000"/>
                <w:sz w:val="20"/>
                <w:szCs w:val="20"/>
              </w:rPr>
              <w:footnoteReference w:id="17"/>
            </w:r>
          </w:p>
        </w:tc>
        <w:tc>
          <w:tcPr>
            <w:tcW w:w="1560" w:type="dxa"/>
            <w:shd w:val="clear" w:color="auto" w:fill="F2F2F2" w:themeFill="background1" w:themeFillShade="F2"/>
          </w:tcPr>
          <w:p w14:paraId="60670E34" w14:textId="36C64FE6" w:rsidR="001356E6" w:rsidRPr="001F73FF" w:rsidRDefault="001356E6" w:rsidP="001356E6">
            <w:pPr>
              <w:ind w:left="432" w:hanging="432"/>
              <w:jc w:val="left"/>
              <w:rPr>
                <w:rFonts w:ascii="Tahoma" w:hAnsi="Tahoma" w:cs="Tahoma"/>
                <w:sz w:val="20"/>
                <w:szCs w:val="20"/>
                <w:lang w:val="en-US"/>
              </w:rPr>
            </w:pPr>
            <w:r w:rsidRPr="002D08D3">
              <w:rPr>
                <w:rFonts w:ascii="Tahoma" w:hAnsi="Tahoma" w:cs="Tahoma"/>
                <w:color w:val="FF0000"/>
                <w:sz w:val="20"/>
                <w:szCs w:val="20"/>
              </w:rPr>
              <w:t>[</w:t>
            </w:r>
            <w:r w:rsidRPr="002D08D3">
              <w:rPr>
                <w:rFonts w:ascii="Tahoma" w:hAnsi="Tahoma" w:cs="Tahoma"/>
                <w:sz w:val="20"/>
                <w:szCs w:val="20"/>
              </w:rPr>
              <w:t>•</w:t>
            </w:r>
            <w:r w:rsidRPr="002D08D3">
              <w:rPr>
                <w:rFonts w:ascii="Tahoma" w:hAnsi="Tahoma" w:cs="Tahoma"/>
                <w:color w:val="FF0000"/>
                <w:sz w:val="20"/>
                <w:szCs w:val="20"/>
              </w:rPr>
              <w:t>]</w:t>
            </w:r>
            <w:r w:rsidRPr="002D08D3">
              <w:rPr>
                <w:rFonts w:ascii="Tahoma" w:hAnsi="Tahoma" w:cs="Tahoma"/>
                <w:sz w:val="20"/>
                <w:szCs w:val="20"/>
              </w:rPr>
              <w:t> </w:t>
            </w:r>
            <w:r w:rsidR="00506FCA">
              <w:rPr>
                <w:rFonts w:ascii="Tahoma" w:hAnsi="Tahoma" w:cs="Tahoma"/>
                <w:sz w:val="20"/>
                <w:szCs w:val="20"/>
              </w:rPr>
              <w:t xml:space="preserve"> </w:t>
            </w:r>
            <w:r w:rsidRPr="002D08D3">
              <w:rPr>
                <w:rFonts w:ascii="Tahoma" w:hAnsi="Tahoma" w:cs="Tahoma"/>
                <w:sz w:val="20"/>
                <w:szCs w:val="20"/>
              </w:rPr>
              <w:t>₽</w:t>
            </w:r>
            <w:r w:rsidR="00BC69B6" w:rsidRPr="00D43A36">
              <w:rPr>
                <w:rStyle w:val="aff8"/>
                <w:rFonts w:ascii="Tahoma" w:hAnsi="Tahoma" w:cs="Tahoma"/>
                <w:color w:val="FF0000"/>
                <w:sz w:val="20"/>
                <w:szCs w:val="20"/>
              </w:rPr>
              <w:footnoteReference w:id="18"/>
            </w:r>
          </w:p>
        </w:tc>
        <w:tc>
          <w:tcPr>
            <w:tcW w:w="2121" w:type="dxa"/>
            <w:vMerge w:val="restart"/>
            <w:shd w:val="clear" w:color="auto" w:fill="F2F2F2" w:themeFill="background1" w:themeFillShade="F2"/>
          </w:tcPr>
          <w:p w14:paraId="6C98D780" w14:textId="77777777" w:rsidR="001356E6" w:rsidRPr="007C4153" w:rsidRDefault="001356E6" w:rsidP="001356E6">
            <w:pPr>
              <w:ind w:left="2" w:hanging="2"/>
              <w:jc w:val="left"/>
              <w:rPr>
                <w:rFonts w:ascii="Tahoma" w:hAnsi="Tahoma" w:cs="Tahoma"/>
                <w:sz w:val="20"/>
                <w:szCs w:val="20"/>
              </w:rPr>
            </w:pPr>
            <w:r w:rsidRPr="007C4153">
              <w:rPr>
                <w:rFonts w:ascii="Tahoma" w:hAnsi="Tahoma" w:cs="Tahoma"/>
                <w:color w:val="FF0000"/>
                <w:sz w:val="20"/>
                <w:szCs w:val="20"/>
              </w:rPr>
              <w:t>[</w:t>
            </w:r>
            <w:r w:rsidRPr="007C4153">
              <w:rPr>
                <w:rFonts w:ascii="Tahoma" w:hAnsi="Tahoma" w:cs="Tahoma"/>
                <w:sz w:val="20"/>
                <w:szCs w:val="20"/>
              </w:rPr>
              <w:t>•</w:t>
            </w:r>
            <w:r w:rsidRPr="007C4153">
              <w:rPr>
                <w:rFonts w:ascii="Tahoma" w:hAnsi="Tahoma" w:cs="Tahoma"/>
                <w:color w:val="FF0000"/>
                <w:sz w:val="20"/>
                <w:szCs w:val="20"/>
              </w:rPr>
              <w:t>]</w:t>
            </w:r>
            <w:r w:rsidR="000606BB" w:rsidRPr="001309E3">
              <w:rPr>
                <w:rFonts w:ascii="Tahoma" w:hAnsi="Tahoma" w:cs="Tahoma"/>
                <w:color w:val="FF0000"/>
                <w:sz w:val="20"/>
                <w:szCs w:val="20"/>
              </w:rPr>
              <w:t xml:space="preserve"> </w:t>
            </w:r>
            <w:r w:rsidRPr="007C4153">
              <w:rPr>
                <w:rStyle w:val="aff8"/>
                <w:rFonts w:ascii="Tahoma" w:hAnsi="Tahoma" w:cs="Tahoma"/>
                <w:color w:val="FF0000"/>
                <w:sz w:val="20"/>
                <w:szCs w:val="20"/>
              </w:rPr>
              <w:footnoteReference w:id="19"/>
            </w:r>
          </w:p>
        </w:tc>
        <w:tc>
          <w:tcPr>
            <w:tcW w:w="2889" w:type="dxa"/>
            <w:vMerge w:val="restart"/>
            <w:shd w:val="clear" w:color="auto" w:fill="F2F2F2" w:themeFill="background1" w:themeFillShade="F2"/>
          </w:tcPr>
          <w:p w14:paraId="3E9037F2" w14:textId="77777777" w:rsidR="001356E6" w:rsidRPr="002F5750" w:rsidRDefault="001356E6" w:rsidP="001356E6">
            <w:pPr>
              <w:jc w:val="left"/>
              <w:rPr>
                <w:rFonts w:ascii="Tahoma" w:hAnsi="Tahoma" w:cs="Tahoma"/>
                <w:sz w:val="20"/>
                <w:szCs w:val="20"/>
                <w:shd w:val="clear" w:color="auto" w:fill="FFFFFF"/>
              </w:rPr>
            </w:pPr>
            <w:r w:rsidRPr="002F5750">
              <w:rPr>
                <w:rFonts w:ascii="Tahoma" w:hAnsi="Tahoma" w:cs="Tahoma"/>
                <w:sz w:val="20"/>
              </w:rPr>
              <w:t>на дату приемки Товара на основании</w:t>
            </w:r>
            <w:r w:rsidRPr="002F5750">
              <w:rPr>
                <w:rFonts w:ascii="Tahoma" w:hAnsi="Tahoma" w:cs="Tahoma"/>
                <w:sz w:val="20"/>
                <w:shd w:val="clear" w:color="auto" w:fill="FFFFFF"/>
              </w:rPr>
              <w:t xml:space="preserve"> </w:t>
            </w:r>
            <w:r w:rsidR="000606BB" w:rsidRPr="002F5750">
              <w:rPr>
                <w:rFonts w:ascii="Tahoma" w:hAnsi="Tahoma" w:cs="Tahoma"/>
                <w:sz w:val="20"/>
              </w:rPr>
              <w:t xml:space="preserve">подписанной </w:t>
            </w:r>
            <w:r w:rsidRPr="002F5750">
              <w:rPr>
                <w:rFonts w:ascii="Tahoma" w:hAnsi="Tahoma" w:cs="Tahoma"/>
                <w:sz w:val="20"/>
              </w:rPr>
              <w:lastRenderedPageBreak/>
              <w:t xml:space="preserve">Сторонами Товарной накладной </w:t>
            </w:r>
          </w:p>
          <w:p w14:paraId="3DBF0EDD" w14:textId="77777777" w:rsidR="001356E6" w:rsidRPr="002F5750" w:rsidRDefault="001356E6" w:rsidP="0016731C">
            <w:pPr>
              <w:jc w:val="left"/>
              <w:rPr>
                <w:rFonts w:ascii="Tahoma" w:hAnsi="Tahoma" w:cs="Tahoma"/>
                <w:sz w:val="20"/>
                <w:szCs w:val="20"/>
                <w:shd w:val="clear" w:color="auto" w:fill="FFFFFF"/>
              </w:rPr>
            </w:pPr>
            <w:r w:rsidRPr="002F5750">
              <w:rPr>
                <w:rFonts w:ascii="Tahoma" w:hAnsi="Tahoma" w:cs="Tahoma"/>
                <w:sz w:val="20"/>
              </w:rPr>
              <w:t xml:space="preserve">в полном размере </w:t>
            </w:r>
            <w:r w:rsidRPr="002F5750">
              <w:rPr>
                <w:rFonts w:ascii="Tahoma" w:hAnsi="Tahoma" w:cs="Tahoma"/>
                <w:sz w:val="20"/>
                <w:lang w:eastAsia="zh-CN"/>
              </w:rPr>
              <w:t>стоимости Товара</w:t>
            </w:r>
            <w:r w:rsidRPr="002F5750">
              <w:rPr>
                <w:rFonts w:ascii="Tahoma" w:hAnsi="Tahoma" w:cs="Tahoma"/>
                <w:sz w:val="20"/>
              </w:rPr>
              <w:t>, до полного погашения авансового платежа</w:t>
            </w:r>
          </w:p>
        </w:tc>
      </w:tr>
      <w:tr w:rsidR="00061023" w:rsidRPr="002D08D3" w14:paraId="67D5943C" w14:textId="77777777" w:rsidTr="00B23887">
        <w:tc>
          <w:tcPr>
            <w:tcW w:w="1769" w:type="dxa"/>
            <w:vMerge/>
            <w:shd w:val="clear" w:color="auto" w:fill="F2F2F2" w:themeFill="background1" w:themeFillShade="F2"/>
          </w:tcPr>
          <w:p w14:paraId="46D5DFD7"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15F9249B" w14:textId="77777777" w:rsidR="001356E6" w:rsidRPr="002D08D3" w:rsidRDefault="001356E6" w:rsidP="001356E6">
            <w:pPr>
              <w:jc w:val="left"/>
              <w:rPr>
                <w:rFonts w:ascii="Tahoma" w:hAnsi="Tahoma" w:cs="Tahoma"/>
                <w:sz w:val="20"/>
                <w:szCs w:val="20"/>
              </w:rPr>
            </w:pPr>
            <w:r w:rsidRPr="00B23887">
              <w:rPr>
                <w:rFonts w:ascii="Tahoma" w:hAnsi="Tahoma" w:cs="Tahoma"/>
                <w:sz w:val="20"/>
                <w:highlight w:val="darkCyan"/>
              </w:rPr>
              <w:t xml:space="preserve">НДС </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00DC22CA"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0"/>
            </w:r>
          </w:p>
        </w:tc>
        <w:tc>
          <w:tcPr>
            <w:tcW w:w="1560" w:type="dxa"/>
            <w:shd w:val="clear" w:color="auto" w:fill="F2F2F2" w:themeFill="background1" w:themeFillShade="F2"/>
          </w:tcPr>
          <w:p w14:paraId="11FE1E8F" w14:textId="77777777" w:rsidR="001356E6" w:rsidRPr="00B23887" w:rsidRDefault="001356E6" w:rsidP="001356E6">
            <w:pPr>
              <w:rPr>
                <w:rFonts w:ascii="Tahoma" w:hAnsi="Tahoma" w:cs="Tahoma"/>
                <w:sz w:val="20"/>
                <w:highlight w:val="darkCyan"/>
              </w:rPr>
            </w:pP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 ₽</w:t>
            </w: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1"/>
            </w:r>
          </w:p>
          <w:p w14:paraId="5CE71C07" w14:textId="77777777" w:rsidR="001356E6" w:rsidRPr="002D08D3" w:rsidRDefault="001356E6" w:rsidP="001356E6">
            <w:pPr>
              <w:rPr>
                <w:rFonts w:ascii="Tahoma" w:hAnsi="Tahoma" w:cs="Tahoma"/>
                <w:sz w:val="20"/>
              </w:rPr>
            </w:pPr>
            <w:r w:rsidRPr="007C4153">
              <w:rPr>
                <w:rFonts w:ascii="Tahoma" w:hAnsi="Tahoma" w:cs="Tahoma"/>
                <w:sz w:val="20"/>
              </w:rPr>
              <w:t>/</w:t>
            </w:r>
          </w:p>
          <w:p w14:paraId="292B2EB5" w14:textId="39AC14FC" w:rsidR="001356E6" w:rsidRPr="002D08D3" w:rsidRDefault="001356E6" w:rsidP="001356E6">
            <w:pPr>
              <w:jc w:val="left"/>
              <w:rPr>
                <w:rFonts w:ascii="Tahoma" w:hAnsi="Tahoma" w:cs="Tahoma"/>
                <w:sz w:val="20"/>
                <w:szCs w:val="20"/>
              </w:rPr>
            </w:pPr>
            <w:r w:rsidRPr="002D08D3" w:rsidDel="00CF05D3">
              <w:rPr>
                <w:rFonts w:ascii="Tahoma" w:hAnsi="Tahoma" w:cs="Tahoma"/>
                <w:color w:val="FF0000"/>
                <w:sz w:val="20"/>
              </w:rPr>
              <w:lastRenderedPageBreak/>
              <w:t>[</w:t>
            </w:r>
            <w:r w:rsidRPr="002D08D3">
              <w:rPr>
                <w:rFonts w:ascii="Tahoma" w:hAnsi="Tahoma" w:cs="Tahoma"/>
                <w:color w:val="FF0000"/>
                <w:sz w:val="20"/>
              </w:rPr>
              <w:t xml:space="preserve"> </w:t>
            </w:r>
            <w:r w:rsidRPr="002D08D3">
              <w:rPr>
                <w:rFonts w:ascii="Tahoma" w:hAnsi="Tahoma" w:cs="Tahoma"/>
                <w:sz w:val="20"/>
              </w:rPr>
              <w:t xml:space="preserve">НДС не облагается на основании пп.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п.</w:t>
            </w:r>
            <w:r w:rsidR="00450F95">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ст. </w:t>
            </w:r>
            <w:r w:rsidRPr="002D08D3" w:rsidDel="00CF05D3">
              <w:rPr>
                <w:rFonts w:ascii="Tahoma" w:hAnsi="Tahoma" w:cs="Tahoma"/>
                <w:color w:val="FF0000"/>
                <w:sz w:val="20"/>
              </w:rPr>
              <w:t>[</w:t>
            </w:r>
            <w:r w:rsidRPr="002D08D3">
              <w:rPr>
                <w:rFonts w:ascii="Tahoma" w:hAnsi="Tahoma" w:cs="Tahoma"/>
                <w:sz w:val="20"/>
              </w:rPr>
              <w:t>•</w:t>
            </w:r>
            <w:r w:rsidRPr="002D08D3">
              <w:rPr>
                <w:rFonts w:ascii="Tahoma" w:hAnsi="Tahoma" w:cs="Tahoma"/>
                <w:color w:val="FF0000"/>
                <w:sz w:val="20"/>
              </w:rPr>
              <w:t>]</w:t>
            </w:r>
            <w:r w:rsidRPr="002D08D3">
              <w:rPr>
                <w:rFonts w:ascii="Tahoma" w:hAnsi="Tahoma" w:cs="Tahoma"/>
                <w:sz w:val="20"/>
              </w:rPr>
              <w:t xml:space="preserve"> Налогового кодекса РФ. </w:t>
            </w:r>
            <w:r w:rsidRPr="002D08D3">
              <w:rPr>
                <w:rFonts w:ascii="Tahoma" w:hAnsi="Tahoma" w:cs="Tahoma"/>
                <w:color w:val="FF0000"/>
                <w:sz w:val="20"/>
              </w:rPr>
              <w:t>]</w:t>
            </w:r>
            <w:r w:rsidRPr="002D08D3">
              <w:rPr>
                <w:rStyle w:val="aa"/>
                <w:rFonts w:ascii="Tahoma" w:hAnsi="Tahoma" w:cs="Tahoma"/>
              </w:rPr>
              <w:t xml:space="preserve"> </w:t>
            </w:r>
          </w:p>
        </w:tc>
        <w:tc>
          <w:tcPr>
            <w:tcW w:w="2121" w:type="dxa"/>
            <w:vMerge/>
            <w:shd w:val="clear" w:color="auto" w:fill="F2F2F2" w:themeFill="background1" w:themeFillShade="F2"/>
          </w:tcPr>
          <w:p w14:paraId="78AB9A63" w14:textId="77777777" w:rsidR="001356E6" w:rsidRPr="002D08D3" w:rsidRDefault="001356E6" w:rsidP="001356E6">
            <w:pPr>
              <w:jc w:val="left"/>
              <w:rPr>
                <w:rFonts w:ascii="Tahoma" w:hAnsi="Tahoma" w:cs="Tahoma"/>
                <w:sz w:val="20"/>
                <w:szCs w:val="20"/>
              </w:rPr>
            </w:pPr>
          </w:p>
        </w:tc>
        <w:tc>
          <w:tcPr>
            <w:tcW w:w="2889" w:type="dxa"/>
            <w:vMerge/>
            <w:shd w:val="clear" w:color="auto" w:fill="F2F2F2" w:themeFill="background1" w:themeFillShade="F2"/>
          </w:tcPr>
          <w:p w14:paraId="6A4EB07D" w14:textId="77777777" w:rsidR="001356E6" w:rsidRPr="002D08D3" w:rsidRDefault="001356E6" w:rsidP="001356E6">
            <w:pPr>
              <w:ind w:left="720"/>
              <w:jc w:val="left"/>
              <w:rPr>
                <w:rFonts w:ascii="Tahoma" w:hAnsi="Tahoma" w:cs="Tahoma"/>
                <w:sz w:val="20"/>
                <w:szCs w:val="20"/>
              </w:rPr>
            </w:pPr>
          </w:p>
        </w:tc>
      </w:tr>
      <w:tr w:rsidR="00061023" w:rsidRPr="002D08D3" w14:paraId="2E672A63" w14:textId="77777777" w:rsidTr="00B23887">
        <w:trPr>
          <w:trHeight w:val="224"/>
        </w:trPr>
        <w:tc>
          <w:tcPr>
            <w:tcW w:w="1769" w:type="dxa"/>
            <w:vMerge/>
            <w:shd w:val="clear" w:color="auto" w:fill="F2F2F2" w:themeFill="background1" w:themeFillShade="F2"/>
          </w:tcPr>
          <w:p w14:paraId="07A4A00F"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519D2641"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Pr>
                <w:rFonts w:ascii="Tahoma" w:hAnsi="Tahoma" w:cs="Tahoma"/>
                <w:sz w:val="20"/>
              </w:rPr>
              <w:t xml:space="preserve">с НДС </w:t>
            </w:r>
            <w:r w:rsidRPr="002D08D3">
              <w:rPr>
                <w:rFonts w:ascii="Tahoma" w:hAnsi="Tahoma" w:cs="Tahoma"/>
                <w:color w:val="FF0000"/>
                <w:sz w:val="20"/>
              </w:rPr>
              <w:t>]</w:t>
            </w:r>
            <w:r w:rsidRPr="002D08D3">
              <w:rPr>
                <w:rStyle w:val="aff8"/>
                <w:rFonts w:cs="Tahoma"/>
              </w:rPr>
              <w:t xml:space="preserve"> </w:t>
            </w:r>
            <w:r w:rsidRPr="00D43A36">
              <w:rPr>
                <w:rStyle w:val="aff8"/>
                <w:rFonts w:ascii="Tahoma" w:hAnsi="Tahoma" w:cs="Tahoma"/>
                <w:color w:val="FF0000"/>
                <w:sz w:val="20"/>
                <w:szCs w:val="20"/>
              </w:rPr>
              <w:footnoteReference w:id="22"/>
            </w:r>
          </w:p>
        </w:tc>
        <w:tc>
          <w:tcPr>
            <w:tcW w:w="1560" w:type="dxa"/>
            <w:shd w:val="clear" w:color="auto" w:fill="F2F2F2" w:themeFill="background1" w:themeFillShade="F2"/>
          </w:tcPr>
          <w:p w14:paraId="14D17E68"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 </w:t>
            </w:r>
            <w:r w:rsidRPr="002D08D3">
              <w:rPr>
                <w:rFonts w:ascii="Tahoma" w:hAnsi="Tahoma" w:cs="Tahoma"/>
                <w:color w:val="FF0000"/>
                <w:sz w:val="20"/>
              </w:rPr>
              <w:t xml:space="preserve">] </w:t>
            </w:r>
            <w:r w:rsidRPr="00D43A36">
              <w:rPr>
                <w:rStyle w:val="aff8"/>
                <w:rFonts w:ascii="Tahoma" w:hAnsi="Tahoma" w:cs="Tahoma"/>
                <w:color w:val="FF0000"/>
                <w:sz w:val="20"/>
                <w:szCs w:val="20"/>
              </w:rPr>
              <w:footnoteReference w:id="23"/>
            </w:r>
          </w:p>
        </w:tc>
        <w:tc>
          <w:tcPr>
            <w:tcW w:w="2121" w:type="dxa"/>
            <w:vMerge/>
            <w:shd w:val="clear" w:color="auto" w:fill="F2F2F2" w:themeFill="background1" w:themeFillShade="F2"/>
          </w:tcPr>
          <w:p w14:paraId="43EB19BF" w14:textId="77777777" w:rsidR="001356E6" w:rsidRPr="002D08D3" w:rsidRDefault="001356E6" w:rsidP="001356E6">
            <w:pPr>
              <w:ind w:left="432" w:hanging="432"/>
              <w:jc w:val="left"/>
              <w:rPr>
                <w:rFonts w:ascii="Tahoma" w:hAnsi="Tahoma" w:cs="Tahoma"/>
                <w:sz w:val="20"/>
                <w:szCs w:val="20"/>
              </w:rPr>
            </w:pPr>
          </w:p>
        </w:tc>
        <w:tc>
          <w:tcPr>
            <w:tcW w:w="2889" w:type="dxa"/>
            <w:vMerge/>
            <w:shd w:val="clear" w:color="auto" w:fill="F2F2F2" w:themeFill="background1" w:themeFillShade="F2"/>
          </w:tcPr>
          <w:p w14:paraId="2D47968B" w14:textId="77777777" w:rsidR="001356E6" w:rsidRPr="002D08D3" w:rsidRDefault="001356E6" w:rsidP="001356E6">
            <w:pPr>
              <w:ind w:left="720"/>
              <w:jc w:val="left"/>
              <w:rPr>
                <w:rFonts w:ascii="Tahoma" w:hAnsi="Tahoma" w:cs="Tahoma"/>
                <w:sz w:val="20"/>
                <w:szCs w:val="20"/>
              </w:rPr>
            </w:pPr>
          </w:p>
        </w:tc>
      </w:tr>
      <w:tr w:rsidR="00061023" w:rsidRPr="002D08D3" w14:paraId="750B8C68" w14:textId="77777777" w:rsidTr="00B23887">
        <w:tc>
          <w:tcPr>
            <w:tcW w:w="1769" w:type="dxa"/>
            <w:shd w:val="clear" w:color="auto" w:fill="F2F2F2" w:themeFill="background1" w:themeFillShade="F2"/>
          </w:tcPr>
          <w:p w14:paraId="46D1F447"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2</w:t>
            </w:r>
            <w:r w:rsidRPr="002D08D3">
              <w:rPr>
                <w:rFonts w:ascii="Tahoma" w:hAnsi="Tahoma" w:cs="Tahoma"/>
                <w:color w:val="FF0000"/>
                <w:sz w:val="20"/>
                <w:szCs w:val="20"/>
                <w:vertAlign w:val="superscript"/>
              </w:rPr>
              <w:footnoteReference w:id="24"/>
            </w:r>
          </w:p>
        </w:tc>
        <w:tc>
          <w:tcPr>
            <w:tcW w:w="1633" w:type="dxa"/>
            <w:shd w:val="clear" w:color="auto" w:fill="F2F2F2" w:themeFill="background1" w:themeFillShade="F2"/>
          </w:tcPr>
          <w:p w14:paraId="7F95193D" w14:textId="77777777" w:rsidR="001356E6" w:rsidRPr="002D08D3" w:rsidRDefault="001356E6" w:rsidP="001356E6">
            <w:pPr>
              <w:jc w:val="left"/>
              <w:rPr>
                <w:rFonts w:ascii="Tahoma" w:hAnsi="Tahoma" w:cs="Tahoma"/>
                <w:sz w:val="20"/>
                <w:szCs w:val="20"/>
              </w:rPr>
            </w:pPr>
          </w:p>
        </w:tc>
        <w:tc>
          <w:tcPr>
            <w:tcW w:w="1560" w:type="dxa"/>
            <w:shd w:val="clear" w:color="auto" w:fill="F2F2F2" w:themeFill="background1" w:themeFillShade="F2"/>
          </w:tcPr>
          <w:p w14:paraId="15F62403" w14:textId="77777777" w:rsidR="001356E6" w:rsidRPr="002D08D3" w:rsidRDefault="001356E6" w:rsidP="001356E6">
            <w:pPr>
              <w:ind w:left="432" w:hanging="432"/>
              <w:jc w:val="left"/>
              <w:rPr>
                <w:rFonts w:ascii="Tahoma" w:hAnsi="Tahoma" w:cs="Tahoma"/>
                <w:sz w:val="20"/>
                <w:szCs w:val="20"/>
              </w:rPr>
            </w:pPr>
          </w:p>
        </w:tc>
        <w:tc>
          <w:tcPr>
            <w:tcW w:w="2121" w:type="dxa"/>
            <w:shd w:val="clear" w:color="auto" w:fill="F2F2F2" w:themeFill="background1" w:themeFillShade="F2"/>
          </w:tcPr>
          <w:p w14:paraId="1ED03B78" w14:textId="77777777" w:rsidR="001356E6" w:rsidRPr="002D08D3" w:rsidRDefault="001356E6" w:rsidP="001356E6">
            <w:pPr>
              <w:ind w:left="432" w:hanging="432"/>
              <w:jc w:val="left"/>
              <w:rPr>
                <w:rFonts w:ascii="Tahoma" w:hAnsi="Tahoma" w:cs="Tahoma"/>
                <w:sz w:val="20"/>
                <w:szCs w:val="20"/>
              </w:rPr>
            </w:pPr>
          </w:p>
        </w:tc>
        <w:tc>
          <w:tcPr>
            <w:tcW w:w="2889" w:type="dxa"/>
            <w:shd w:val="clear" w:color="auto" w:fill="F2F2F2" w:themeFill="background1" w:themeFillShade="F2"/>
          </w:tcPr>
          <w:p w14:paraId="35861CCC" w14:textId="77777777" w:rsidR="001356E6" w:rsidRPr="002D08D3" w:rsidRDefault="001356E6" w:rsidP="001356E6">
            <w:pPr>
              <w:ind w:left="432" w:hanging="432"/>
              <w:jc w:val="left"/>
              <w:rPr>
                <w:rFonts w:ascii="Tahoma" w:hAnsi="Tahoma" w:cs="Tahoma"/>
                <w:sz w:val="20"/>
                <w:szCs w:val="20"/>
              </w:rPr>
            </w:pPr>
          </w:p>
        </w:tc>
      </w:tr>
    </w:tbl>
    <w:p w14:paraId="57166ADD" w14:textId="77777777" w:rsidR="00057144" w:rsidRPr="00383466" w:rsidRDefault="00057144" w:rsidP="00057144">
      <w:pPr>
        <w:tabs>
          <w:tab w:val="left" w:pos="851"/>
          <w:tab w:val="left" w:pos="1418"/>
          <w:tab w:val="left" w:pos="3119"/>
        </w:tabs>
        <w:suppressAutoHyphens/>
        <w:spacing w:before="120" w:after="240"/>
        <w:ind w:left="851"/>
        <w:outlineLvl w:val="2"/>
        <w:rPr>
          <w:rFonts w:ascii="Tahoma" w:hAnsi="Tahoma" w:cs="Tahoma"/>
          <w:bCs/>
          <w:color w:val="FF0000"/>
          <w:sz w:val="20"/>
        </w:rPr>
      </w:pPr>
      <w:r w:rsidRPr="00383466">
        <w:rPr>
          <w:rFonts w:ascii="Tahoma" w:hAnsi="Tahoma" w:cs="Tahoma"/>
          <w:bCs/>
          <w:color w:val="FF0000"/>
          <w:sz w:val="20"/>
        </w:rPr>
        <w:t>]</w:t>
      </w:r>
    </w:p>
    <w:p w14:paraId="120E8E82" w14:textId="77777777" w:rsidR="00057144" w:rsidRPr="00491259" w:rsidRDefault="00057144" w:rsidP="00887B74">
      <w:pPr>
        <w:pStyle w:val="affffffff7"/>
        <w:numPr>
          <w:ilvl w:val="1"/>
          <w:numId w:val="26"/>
        </w:numPr>
        <w:tabs>
          <w:tab w:val="num" w:pos="851"/>
        </w:tabs>
        <w:ind w:left="851" w:hanging="851"/>
        <w:rPr>
          <w:rFonts w:eastAsia="Calibri"/>
          <w:szCs w:val="24"/>
        </w:rPr>
      </w:pPr>
      <w:r w:rsidRPr="00491259">
        <w:rPr>
          <w:color w:val="FF0000"/>
        </w:rPr>
        <w:t>[</w:t>
      </w:r>
    </w:p>
    <w:tbl>
      <w:tblPr>
        <w:tblStyle w:val="64"/>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701"/>
        <w:gridCol w:w="8222"/>
      </w:tblGrid>
      <w:tr w:rsidR="00057144" w:rsidRPr="00491259" w14:paraId="1C0C9243" w14:textId="77777777" w:rsidTr="00387583">
        <w:trPr>
          <w:trHeight w:val="280"/>
        </w:trPr>
        <w:tc>
          <w:tcPr>
            <w:tcW w:w="9923" w:type="dxa"/>
            <w:gridSpan w:val="2"/>
            <w:tcBorders>
              <w:top w:val="nil"/>
              <w:left w:val="nil"/>
            </w:tcBorders>
            <w:shd w:val="clear" w:color="auto" w:fill="F2F2F2"/>
          </w:tcPr>
          <w:p w14:paraId="537DCC1F" w14:textId="6F3BFBBE" w:rsidR="00057144" w:rsidRPr="00B23887" w:rsidRDefault="00057144" w:rsidP="005438B4">
            <w:pPr>
              <w:ind w:left="142" w:right="-143"/>
              <w:jc w:val="left"/>
              <w:rPr>
                <w:rFonts w:ascii="Tahoma" w:eastAsia="Calibri" w:hAnsi="Tahoma" w:cs="Tahoma"/>
                <w:sz w:val="20"/>
                <w:szCs w:val="20"/>
                <w:highlight w:val="yellow"/>
                <w:lang w:eastAsia="ru-RU"/>
              </w:rPr>
            </w:pPr>
            <w:r w:rsidRPr="00B23887">
              <w:rPr>
                <w:rFonts w:ascii="Tahoma" w:eastAsia="Calibri" w:hAnsi="Tahoma" w:cs="Tahoma"/>
                <w:sz w:val="20"/>
                <w:highlight w:val="yellow"/>
              </w:rPr>
              <w:t xml:space="preserve">Аванс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color w:val="FF0000"/>
                <w:sz w:val="20"/>
                <w:highlight w:val="yellow"/>
                <w:vertAlign w:val="superscript"/>
              </w:rPr>
              <w:footnoteReference w:id="25"/>
            </w:r>
            <w:r w:rsidRPr="00B23887">
              <w:rPr>
                <w:rFonts w:ascii="Tahoma" w:eastAsia="Calibri" w:hAnsi="Tahoma" w:cs="Tahoma"/>
                <w:sz w:val="20"/>
                <w:highlight w:val="yellow"/>
              </w:rPr>
              <w:t xml:space="preserve"> выплачивается</w:t>
            </w:r>
            <w:r w:rsidR="007E22F1">
              <w:rPr>
                <w:rFonts w:ascii="Tahoma" w:eastAsia="Calibri" w:hAnsi="Tahoma" w:cs="Tahoma"/>
                <w:sz w:val="20"/>
                <w:highlight w:val="yellow"/>
              </w:rPr>
              <w:t xml:space="preserve"> в размере, указанном в счете,</w:t>
            </w:r>
          </w:p>
        </w:tc>
      </w:tr>
      <w:tr w:rsidR="00057144" w:rsidRPr="00491259" w14:paraId="3804BB8F" w14:textId="77777777" w:rsidTr="002C03F6">
        <w:trPr>
          <w:trHeight w:val="772"/>
        </w:trPr>
        <w:tc>
          <w:tcPr>
            <w:tcW w:w="1701" w:type="dxa"/>
            <w:tcBorders>
              <w:left w:val="nil"/>
              <w:right w:val="dotted" w:sz="4" w:space="0" w:color="auto"/>
            </w:tcBorders>
            <w:shd w:val="clear" w:color="auto" w:fill="auto"/>
          </w:tcPr>
          <w:p w14:paraId="2953D561"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Единый платежный день</w:t>
            </w:r>
          </w:p>
          <w:p w14:paraId="102DB731" w14:textId="77777777" w:rsidR="00057144" w:rsidRPr="00B23887" w:rsidRDefault="00057144" w:rsidP="005438B4">
            <w:pPr>
              <w:tabs>
                <w:tab w:val="left" w:pos="1029"/>
                <w:tab w:val="left" w:pos="1418"/>
                <w:tab w:val="left" w:pos="3119"/>
              </w:tabs>
              <w:suppressAutoHyphens/>
              <w:jc w:val="left"/>
              <w:rPr>
                <w:rFonts w:ascii="Tahoma" w:eastAsia="Calibri" w:hAnsi="Tahoma" w:cs="Tahoma"/>
                <w:color w:val="F79646"/>
                <w:sz w:val="20"/>
                <w:szCs w:val="20"/>
                <w:highlight w:val="yellow"/>
              </w:rPr>
            </w:pPr>
          </w:p>
        </w:tc>
        <w:tc>
          <w:tcPr>
            <w:tcW w:w="8222" w:type="dxa"/>
            <w:tcBorders>
              <w:left w:val="dotted" w:sz="4" w:space="0" w:color="auto"/>
            </w:tcBorders>
            <w:shd w:val="clear" w:color="auto" w:fill="F2F2F2"/>
          </w:tcPr>
          <w:p w14:paraId="44D99B2E" w14:textId="77777777" w:rsidR="00057144" w:rsidRPr="00B23887" w:rsidRDefault="00057144" w:rsidP="005438B4">
            <w:pPr>
              <w:tabs>
                <w:tab w:val="left" w:pos="1029"/>
                <w:tab w:val="left" w:pos="1418"/>
                <w:tab w:val="left" w:pos="3119"/>
              </w:tabs>
              <w:suppressAutoHyphens/>
              <w:ind w:left="142" w:right="-143" w:hanging="44"/>
              <w:rPr>
                <w:rFonts w:ascii="Tahoma" w:eastAsia="Tahoma" w:hAnsi="Tahoma" w:cs="Tahoma"/>
                <w:bCs/>
                <w:color w:val="FF0000"/>
                <w:sz w:val="20"/>
                <w:szCs w:val="20"/>
                <w:highlight w:val="yellow"/>
                <w:lang w:val="en-US"/>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в первый (-ую) рабочий (-ую)</w:t>
            </w:r>
            <w:r w:rsidRPr="00B23887">
              <w:rPr>
                <w:rFonts w:ascii="Tahoma" w:eastAsia="Tahoma" w:hAnsi="Tahoma" w:cs="Tahoma"/>
                <w:bCs/>
                <w:sz w:val="20"/>
                <w:highlight w:val="yellow"/>
              </w:rPr>
              <w:t xml:space="preserve"> </w:t>
            </w:r>
            <w:r w:rsidRPr="00B23887">
              <w:rPr>
                <w:rFonts w:ascii="Tahoma" w:eastAsia="Tahoma" w:hAnsi="Tahoma" w:cs="Tahoma"/>
                <w:bCs/>
                <w:color w:val="FF0000"/>
                <w:sz w:val="20"/>
                <w:highlight w:val="yellow"/>
              </w:rPr>
              <w:t>[</w:t>
            </w:r>
            <w:r w:rsidRPr="00B23887">
              <w:rPr>
                <w:rFonts w:ascii="Tahoma" w:eastAsia="Tahoma" w:hAnsi="Tahoma" w:cs="Tahoma"/>
                <w:bCs/>
                <w:sz w:val="20"/>
                <w:highlight w:val="yellow"/>
              </w:rPr>
              <w:t>•</w:t>
            </w:r>
            <w:r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lang w:val="en-US"/>
              </w:rPr>
              <w:t>]</w:t>
            </w:r>
            <w:r w:rsidR="00DC22CA"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vertAlign w:val="superscript"/>
                <w:lang w:val="en-US"/>
              </w:rPr>
              <w:footnoteReference w:id="26"/>
            </w:r>
          </w:p>
          <w:p w14:paraId="6B231F61"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color w:val="FF0000"/>
                <w:sz w:val="20"/>
                <w:szCs w:val="20"/>
                <w:highlight w:val="yellow"/>
                <w:lang w:eastAsia="ru-RU"/>
              </w:rPr>
            </w:pPr>
            <w:r w:rsidRPr="00B23887">
              <w:rPr>
                <w:rFonts w:ascii="Tahoma" w:eastAsia="Calibri" w:hAnsi="Tahoma" w:cs="Tahoma"/>
                <w:color w:val="FF0000"/>
                <w:sz w:val="20"/>
                <w:highlight w:val="yellow"/>
              </w:rPr>
              <w:t>/</w:t>
            </w:r>
          </w:p>
          <w:p w14:paraId="3D77CD1E"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sz w:val="20"/>
                <w:szCs w:val="20"/>
                <w:highlight w:val="yellow"/>
                <w:lang w:val="en-US"/>
              </w:rPr>
            </w:pP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27"/>
            </w:r>
          </w:p>
        </w:tc>
      </w:tr>
      <w:tr w:rsidR="00057144" w:rsidRPr="00491259" w14:paraId="70CD8FC6" w14:textId="77777777" w:rsidTr="00387583">
        <w:tc>
          <w:tcPr>
            <w:tcW w:w="1701" w:type="dxa"/>
            <w:tcBorders>
              <w:top w:val="dotted" w:sz="4" w:space="0" w:color="auto"/>
              <w:left w:val="nil"/>
              <w:bottom w:val="dotted" w:sz="4" w:space="0" w:color="auto"/>
              <w:right w:val="dotted" w:sz="4" w:space="0" w:color="auto"/>
            </w:tcBorders>
            <w:shd w:val="clear" w:color="auto" w:fill="auto"/>
          </w:tcPr>
          <w:p w14:paraId="289C379D"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Период отсрочки</w:t>
            </w:r>
          </w:p>
          <w:p w14:paraId="0C0E53A3" w14:textId="77777777" w:rsidR="00057144" w:rsidRPr="00B23887" w:rsidRDefault="00057144" w:rsidP="005438B4">
            <w:pPr>
              <w:jc w:val="left"/>
              <w:rPr>
                <w:rFonts w:ascii="Tahoma" w:eastAsia="Calibri" w:hAnsi="Tahoma" w:cs="Tahoma"/>
                <w:sz w:val="20"/>
                <w:szCs w:val="20"/>
                <w:highlight w:val="yellow"/>
              </w:rPr>
            </w:pPr>
          </w:p>
        </w:tc>
        <w:tc>
          <w:tcPr>
            <w:tcW w:w="8222" w:type="dxa"/>
            <w:tcBorders>
              <w:top w:val="dotted" w:sz="4" w:space="0" w:color="auto"/>
              <w:left w:val="dotted" w:sz="4" w:space="0" w:color="auto"/>
              <w:bottom w:val="dotted" w:sz="4" w:space="0" w:color="auto"/>
            </w:tcBorders>
            <w:shd w:val="clear" w:color="auto" w:fill="F2F2F2"/>
          </w:tcPr>
          <w:p w14:paraId="1CAB4046" w14:textId="77777777" w:rsidR="00057144" w:rsidRPr="00B23887" w:rsidRDefault="00057144" w:rsidP="005438B4">
            <w:pPr>
              <w:ind w:left="142" w:right="-143"/>
              <w:rPr>
                <w:rFonts w:ascii="Tahoma" w:eastAsia="Calibri" w:hAnsi="Tahoma" w:cs="Tahoma"/>
                <w:i/>
                <w:sz w:val="20"/>
                <w:szCs w:val="20"/>
                <w:highlight w:val="yellow"/>
                <w:lang w:eastAsia="ru-RU"/>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после истечения </w:t>
            </w:r>
            <w:r w:rsidRPr="00B23887">
              <w:rPr>
                <w:rFonts w:ascii="Tahoma" w:eastAsia="Calibri" w:hAnsi="Tahoma" w:cs="Tahoma"/>
                <w:iCs/>
                <w:color w:val="FF0000"/>
                <w:sz w:val="20"/>
                <w:highlight w:val="yellow"/>
              </w:rPr>
              <w:t>]</w:t>
            </w:r>
            <w:r w:rsidR="00DC22CA" w:rsidRPr="00B23887">
              <w:rPr>
                <w:rFonts w:ascii="Tahoma" w:eastAsia="Calibri" w:hAnsi="Tahoma" w:cs="Tahoma"/>
                <w:iCs/>
                <w:color w:val="FF0000"/>
                <w:sz w:val="20"/>
                <w:highlight w:val="yellow"/>
              </w:rPr>
              <w:t xml:space="preserve"> </w:t>
            </w:r>
            <w:r w:rsidRPr="00B23887">
              <w:rPr>
                <w:rFonts w:ascii="Tahoma" w:eastAsia="Calibri" w:hAnsi="Tahoma" w:cs="Tahoma"/>
                <w:iCs/>
                <w:color w:val="FF0000"/>
                <w:sz w:val="20"/>
                <w:highlight w:val="yellow"/>
                <w:vertAlign w:val="superscript"/>
              </w:rPr>
              <w:footnoteReference w:id="28"/>
            </w:r>
            <w:r w:rsidRPr="00B23887">
              <w:rPr>
                <w:rFonts w:ascii="Tahoma" w:eastAsia="Calibri" w:hAnsi="Tahoma" w:cs="Tahoma"/>
                <w:iCs/>
                <w:color w:val="FF0000"/>
                <w:sz w:val="20"/>
                <w:highlight w:val="yellow"/>
              </w:rPr>
              <w:t xml:space="preserve"> </w:t>
            </w:r>
            <w:r w:rsidRPr="00B23887">
              <w:rPr>
                <w:rFonts w:ascii="Tahoma" w:eastAsia="Calibri" w:hAnsi="Tahoma" w:cs="Tahoma"/>
                <w:iCs/>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не позднее</w:t>
            </w:r>
            <w:r w:rsidR="00DC22C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29"/>
            </w:r>
            <w:r w:rsidRPr="00B23887">
              <w:rPr>
                <w:rFonts w:ascii="Tahoma" w:eastAsia="Calibri" w:hAnsi="Tahoma" w:cs="Tahoma"/>
                <w:bCs/>
                <w:sz w:val="20"/>
                <w:highlight w:val="yellow"/>
              </w:rPr>
              <w:t xml:space="preserve"> </w:t>
            </w:r>
            <w:r w:rsidRPr="00B23887">
              <w:rPr>
                <w:rFonts w:ascii="Tahoma" w:eastAsia="Calibri" w:hAnsi="Tahoma" w:cs="Tahoma"/>
                <w:bCs/>
                <w:color w:val="FF0000"/>
                <w:sz w:val="20"/>
                <w:highlight w:val="yellow"/>
              </w:rPr>
              <w:t>[</w:t>
            </w:r>
            <w:r w:rsidRPr="00B23887">
              <w:rPr>
                <w:rFonts w:ascii="Tahoma" w:eastAsia="Calibri" w:hAnsi="Tahoma" w:cs="Tahoma"/>
                <w:bCs/>
                <w:sz w:val="20"/>
                <w:highlight w:val="yellow"/>
              </w:rPr>
              <w:t>•</w:t>
            </w:r>
            <w:r w:rsidRPr="00B23887">
              <w:rPr>
                <w:rFonts w:ascii="Tahoma" w:eastAsia="Calibri" w:hAnsi="Tahoma" w:cs="Tahoma"/>
                <w:bCs/>
                <w:color w:val="FF0000"/>
                <w:sz w:val="20"/>
                <w:highlight w:val="yellow"/>
              </w:rPr>
              <w:t>]</w:t>
            </w:r>
            <w:r w:rsidR="00DC22CA" w:rsidRPr="00B23887">
              <w:rPr>
                <w:rFonts w:ascii="Tahoma" w:eastAsia="Calibri" w:hAnsi="Tahoma" w:cs="Tahoma"/>
                <w:bCs/>
                <w:color w:val="FF0000"/>
                <w:sz w:val="20"/>
                <w:highlight w:val="yellow"/>
              </w:rPr>
              <w:t xml:space="preserve"> </w:t>
            </w:r>
            <w:r w:rsidRPr="00B23887">
              <w:rPr>
                <w:rFonts w:ascii="Tahoma" w:eastAsia="Calibri" w:hAnsi="Tahoma" w:cs="Tahoma"/>
                <w:bCs/>
                <w:color w:val="FF0000"/>
                <w:sz w:val="20"/>
                <w:highlight w:val="yellow"/>
                <w:vertAlign w:val="superscript"/>
              </w:rPr>
              <w:footnoteReference w:id="30"/>
            </w:r>
            <w:r w:rsidRPr="00B23887">
              <w:rPr>
                <w:rFonts w:ascii="Tahoma" w:eastAsia="Calibri" w:hAnsi="Tahoma" w:cs="Tahoma"/>
                <w:bCs/>
                <w:color w:val="FF0000"/>
                <w:sz w:val="20"/>
                <w:highlight w:val="yellow"/>
              </w:rPr>
              <w:t xml:space="preserve"> </w:t>
            </w:r>
            <w:r w:rsidRPr="00B23887">
              <w:rPr>
                <w:rFonts w:ascii="Tahoma" w:eastAsia="Calibri" w:hAnsi="Tahoma" w:cs="Tahoma"/>
                <w:bCs/>
                <w:sz w:val="20"/>
                <w:highlight w:val="yellow"/>
              </w:rPr>
              <w:t>р</w:t>
            </w:r>
            <w:r w:rsidR="00A00185" w:rsidRPr="00B23887">
              <w:rPr>
                <w:rFonts w:ascii="Tahoma" w:eastAsia="Calibri" w:hAnsi="Tahoma" w:cs="Tahoma"/>
                <w:bCs/>
                <w:sz w:val="20"/>
                <w:highlight w:val="yellow"/>
              </w:rPr>
              <w:t>.д.</w:t>
            </w:r>
          </w:p>
        </w:tc>
      </w:tr>
      <w:tr w:rsidR="00057144" w:rsidRPr="00491259" w14:paraId="4874836A" w14:textId="77777777" w:rsidTr="00387583">
        <w:trPr>
          <w:trHeight w:val="1088"/>
        </w:trPr>
        <w:tc>
          <w:tcPr>
            <w:tcW w:w="1701" w:type="dxa"/>
            <w:tcBorders>
              <w:top w:val="dotted" w:sz="4" w:space="0" w:color="auto"/>
              <w:left w:val="nil"/>
              <w:right w:val="dotted" w:sz="4" w:space="0" w:color="auto"/>
            </w:tcBorders>
            <w:shd w:val="clear" w:color="auto" w:fill="auto"/>
          </w:tcPr>
          <w:p w14:paraId="191190AC"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Базовая дата</w:t>
            </w:r>
          </w:p>
        </w:tc>
        <w:tc>
          <w:tcPr>
            <w:tcW w:w="8222" w:type="dxa"/>
            <w:tcBorders>
              <w:top w:val="dotted" w:sz="4" w:space="0" w:color="auto"/>
              <w:left w:val="dotted" w:sz="4" w:space="0" w:color="auto"/>
              <w:bottom w:val="dotted" w:sz="4" w:space="0" w:color="auto"/>
            </w:tcBorders>
            <w:shd w:val="clear" w:color="auto" w:fill="F2F2F2"/>
          </w:tcPr>
          <w:p w14:paraId="5CC4FDFB" w14:textId="3094E373"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color w:val="FF0000"/>
                <w:sz w:val="20"/>
                <w:highlight w:val="yellow"/>
              </w:rPr>
              <w:t>[</w:t>
            </w:r>
            <w:r w:rsidR="0094026B">
              <w:rPr>
                <w:rFonts w:ascii="Tahoma" w:eastAsia="Calibri" w:hAnsi="Tahoma" w:cs="Tahoma"/>
                <w:color w:val="FF0000"/>
                <w:sz w:val="20"/>
                <w:highlight w:val="yellow"/>
              </w:rPr>
              <w:t xml:space="preserve"> </w:t>
            </w:r>
            <w:r w:rsidRPr="001F73FF">
              <w:rPr>
                <w:rFonts w:ascii="Tahoma" w:eastAsia="Calibri" w:hAnsi="Tahoma" w:cs="Tahoma"/>
                <w:sz w:val="20"/>
                <w:highlight w:val="yellow"/>
              </w:rPr>
              <w:t>- для единовременного или первого платежа – с даты при</w:t>
            </w:r>
            <w:r>
              <w:rPr>
                <w:rFonts w:ascii="Tahoma" w:eastAsia="Calibri" w:hAnsi="Tahoma" w:cs="Tahoma"/>
                <w:sz w:val="20"/>
                <w:highlight w:val="yellow"/>
              </w:rPr>
              <w:t>е</w:t>
            </w:r>
            <w:r w:rsidRPr="001F73FF">
              <w:rPr>
                <w:rFonts w:ascii="Tahoma" w:eastAsia="Calibri" w:hAnsi="Tahoma" w:cs="Tahoma"/>
                <w:sz w:val="20"/>
                <w:highlight w:val="yellow"/>
              </w:rPr>
              <w:t xml:space="preserve">мки </w:t>
            </w:r>
            <w:r>
              <w:rPr>
                <w:rFonts w:ascii="Tahoma" w:eastAsia="Calibri" w:hAnsi="Tahoma" w:cs="Tahoma"/>
                <w:sz w:val="20"/>
                <w:highlight w:val="yellow"/>
              </w:rPr>
              <w:t>Покупателем н</w:t>
            </w:r>
            <w:r w:rsidRPr="001F73FF">
              <w:rPr>
                <w:rFonts w:ascii="Tahoma" w:eastAsia="Calibri" w:hAnsi="Tahoma" w:cs="Tahoma"/>
                <w:sz w:val="20"/>
                <w:highlight w:val="yellow"/>
              </w:rPr>
              <w:t xml:space="preserve">езависимой гарантии возврата авансового платежа ] </w:t>
            </w:r>
            <w:r w:rsidRPr="00D43A36">
              <w:rPr>
                <w:rFonts w:ascii="Tahoma" w:eastAsia="Calibri" w:hAnsi="Tahoma" w:cs="Tahoma"/>
                <w:color w:val="FF0000"/>
                <w:sz w:val="20"/>
                <w:vertAlign w:val="superscript"/>
              </w:rPr>
              <w:footnoteReference w:id="31"/>
            </w:r>
            <w:r w:rsidRPr="001F73FF">
              <w:rPr>
                <w:rFonts w:ascii="Tahoma" w:eastAsia="Calibri" w:hAnsi="Tahoma" w:cs="Tahoma"/>
                <w:sz w:val="20"/>
                <w:highlight w:val="yellow"/>
              </w:rPr>
              <w:t>,</w:t>
            </w:r>
          </w:p>
          <w:p w14:paraId="0C507AB3" w14:textId="54FBD121"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sz w:val="20"/>
                <w:highlight w:val="yellow"/>
              </w:rPr>
              <w:t>- для последующих платежей – с даты выставления сч</w:t>
            </w:r>
            <w:r>
              <w:rPr>
                <w:rFonts w:ascii="Tahoma" w:eastAsia="Calibri" w:hAnsi="Tahoma" w:cs="Tahoma"/>
                <w:sz w:val="20"/>
                <w:highlight w:val="yellow"/>
              </w:rPr>
              <w:t>е</w:t>
            </w:r>
            <w:r w:rsidRPr="001F73FF">
              <w:rPr>
                <w:rFonts w:ascii="Tahoma" w:eastAsia="Calibri" w:hAnsi="Tahoma" w:cs="Tahoma"/>
                <w:sz w:val="20"/>
                <w:highlight w:val="yellow"/>
              </w:rPr>
              <w:t xml:space="preserve">та на осуществление [соответствующего ] авансового платежа, при наличии независимой гарантии на всю сумму аванса.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D43A36">
              <w:rPr>
                <w:rFonts w:ascii="Tahoma" w:eastAsia="Calibri" w:hAnsi="Tahoma" w:cs="Tahoma"/>
                <w:color w:val="FF0000"/>
                <w:sz w:val="20"/>
                <w:vertAlign w:val="superscript"/>
              </w:rPr>
              <w:footnoteReference w:id="32"/>
            </w:r>
          </w:p>
          <w:p w14:paraId="067FE9D1" w14:textId="77777777" w:rsidR="007E22F1" w:rsidRPr="001F73FF" w:rsidRDefault="007E22F1" w:rsidP="001F73FF">
            <w:pPr>
              <w:autoSpaceDE w:val="0"/>
              <w:autoSpaceDN w:val="0"/>
              <w:ind w:left="140" w:right="-143"/>
              <w:jc w:val="left"/>
              <w:rPr>
                <w:rFonts w:ascii="Tahoma" w:eastAsia="Calibri" w:hAnsi="Tahoma" w:cs="Tahoma"/>
                <w:sz w:val="20"/>
                <w:highlight w:val="yellow"/>
              </w:rPr>
            </w:pPr>
          </w:p>
          <w:p w14:paraId="51E7E622" w14:textId="52A5238A" w:rsidR="00057144" w:rsidRPr="00B23887" w:rsidRDefault="007E22F1" w:rsidP="0094026B">
            <w:pPr>
              <w:autoSpaceDE w:val="0"/>
              <w:autoSpaceDN w:val="0"/>
              <w:ind w:left="140" w:right="-143"/>
              <w:jc w:val="left"/>
              <w:rPr>
                <w:rFonts w:ascii="Tahoma" w:eastAsia="Calibri" w:hAnsi="Tahoma" w:cs="Tahoma"/>
                <w:bCs/>
                <w:sz w:val="20"/>
                <w:szCs w:val="20"/>
                <w:highlight w:val="yellow"/>
                <w:lang w:eastAsia="ru-RU"/>
              </w:rPr>
            </w:pP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 даты выставления счёта на осуществление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соответствующего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авансового платежа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292628">
              <w:rPr>
                <w:rFonts w:ascii="Tahoma" w:hAnsi="Tahoma" w:cs="Tahoma"/>
                <w:color w:val="FF0000"/>
                <w:sz w:val="20"/>
                <w:vertAlign w:val="superscript"/>
                <w:lang w:eastAsia="ru-RU"/>
              </w:rPr>
              <w:footnoteReference w:id="33"/>
            </w:r>
          </w:p>
        </w:tc>
      </w:tr>
      <w:tr w:rsidR="00057144" w:rsidRPr="00491259" w14:paraId="4C32BBFD" w14:textId="77777777" w:rsidTr="00387583">
        <w:tc>
          <w:tcPr>
            <w:tcW w:w="1701" w:type="dxa"/>
            <w:tcBorders>
              <w:left w:val="nil"/>
              <w:bottom w:val="nil"/>
              <w:right w:val="dotted" w:sz="4" w:space="0" w:color="auto"/>
            </w:tcBorders>
            <w:shd w:val="clear" w:color="auto" w:fill="auto"/>
          </w:tcPr>
          <w:p w14:paraId="38E243EA"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Дополнительные условия</w:t>
            </w:r>
          </w:p>
        </w:tc>
        <w:tc>
          <w:tcPr>
            <w:tcW w:w="8222" w:type="dxa"/>
            <w:tcBorders>
              <w:left w:val="dotted" w:sz="4" w:space="0" w:color="auto"/>
            </w:tcBorders>
            <w:shd w:val="clear" w:color="auto" w:fill="F2F2F2"/>
          </w:tcPr>
          <w:p w14:paraId="5379FCAA" w14:textId="3C2D74BA" w:rsidR="0094026B" w:rsidRDefault="0094026B" w:rsidP="006005E4">
            <w:pPr>
              <w:pStyle w:val="af0"/>
              <w:tabs>
                <w:tab w:val="left" w:pos="284"/>
              </w:tabs>
              <w:ind w:left="140" w:right="1"/>
              <w:jc w:val="left"/>
              <w:rPr>
                <w:rFonts w:ascii="Tahoma" w:hAnsi="Tahoma" w:cs="Tahoma"/>
                <w:color w:val="FF0000"/>
                <w:sz w:val="20"/>
              </w:rPr>
            </w:pPr>
            <w:r w:rsidRPr="0094026B">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highlight w:val="yellow"/>
              </w:rPr>
              <w:t>Поставщик передаёт Покупателю оригинал счёта и/или его скан-копию не позднее 1 к.д. с даты выставления счёта.</w:t>
            </w:r>
            <w:r w:rsidRPr="001F73FF">
              <w:rPr>
                <w:rFonts w:ascii="Tahoma" w:hAnsi="Tahoma" w:cs="Tahoma"/>
                <w:sz w:val="20"/>
              </w:rPr>
              <w:t xml:space="preserve"> </w:t>
            </w:r>
            <w:r w:rsidRPr="0094026B">
              <w:rPr>
                <w:rFonts w:ascii="Tahoma" w:hAnsi="Tahoma" w:cs="Tahoma"/>
                <w:color w:val="FF0000"/>
                <w:sz w:val="20"/>
              </w:rPr>
              <w:t>]</w:t>
            </w:r>
          </w:p>
          <w:p w14:paraId="42D8C612" w14:textId="77777777" w:rsidR="0094026B" w:rsidRDefault="0094026B" w:rsidP="005438B4">
            <w:pPr>
              <w:tabs>
                <w:tab w:val="left" w:pos="284"/>
              </w:tabs>
              <w:ind w:left="142" w:right="-143"/>
              <w:rPr>
                <w:rFonts w:ascii="Tahoma" w:eastAsia="Calibri" w:hAnsi="Tahoma" w:cs="Tahoma"/>
                <w:color w:val="FF0000"/>
                <w:sz w:val="20"/>
                <w:highlight w:val="yellow"/>
              </w:rPr>
            </w:pPr>
          </w:p>
          <w:p w14:paraId="5B5429A5" w14:textId="67765CF3" w:rsidR="00057144" w:rsidRPr="00B23887" w:rsidRDefault="00057144" w:rsidP="005438B4">
            <w:pPr>
              <w:tabs>
                <w:tab w:val="left" w:pos="284"/>
              </w:tabs>
              <w:ind w:left="142" w:right="-143"/>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 xml:space="preserve">[ </w:t>
            </w:r>
            <w:r w:rsidR="00A00185" w:rsidRPr="00B23887">
              <w:rPr>
                <w:rFonts w:ascii="Tahoma" w:eastAsia="Calibri" w:hAnsi="Tahoma" w:cs="Tahoma"/>
                <w:sz w:val="20"/>
                <w:highlight w:val="yellow"/>
              </w:rPr>
              <w:t>С</w:t>
            </w:r>
            <w:r w:rsidRPr="00B23887">
              <w:rPr>
                <w:rFonts w:ascii="Tahoma" w:eastAsia="Calibri" w:hAnsi="Tahoma" w:cs="Tahoma"/>
                <w:sz w:val="20"/>
                <w:highlight w:val="yellow"/>
              </w:rPr>
              <w:t xml:space="preserve">умма каждого счета на осуществление авансового платежа не может превышать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 а периодичность перечисления –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один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раз в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неделю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месяц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квартал </w:t>
            </w:r>
            <w:r w:rsidRPr="00B23887">
              <w:rPr>
                <w:rFonts w:ascii="Tahoma" w:eastAsia="Calibri" w:hAnsi="Tahoma" w:cs="Tahoma"/>
                <w:color w:val="FF0000"/>
                <w:sz w:val="20"/>
                <w:highlight w:val="yellow"/>
              </w:rPr>
              <w:t>] ]</w:t>
            </w:r>
            <w:r w:rsidR="00DC22CA" w:rsidRPr="00B23887">
              <w:rPr>
                <w:rFonts w:ascii="Tahoma" w:eastAsia="Calibri" w:hAnsi="Tahoma" w:cs="Tahoma"/>
                <w:color w:val="FF0000"/>
                <w:sz w:val="20"/>
                <w:highlight w:val="yellow"/>
              </w:rPr>
              <w:t xml:space="preserve"> </w:t>
            </w:r>
          </w:p>
          <w:p w14:paraId="46CE7D47"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7AA8DA91"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Аванс </w:t>
            </w:r>
            <w:r w:rsidR="002C03F6" w:rsidRPr="00B23887">
              <w:rPr>
                <w:rFonts w:ascii="Tahoma" w:hAnsi="Tahoma" w:cs="Tahoma"/>
                <w:color w:val="FF0000"/>
                <w:sz w:val="20"/>
                <w:highlight w:val="yellow"/>
              </w:rPr>
              <w:t xml:space="preserve">[ </w:t>
            </w:r>
            <w:r w:rsidR="002C03F6" w:rsidRPr="00B23887">
              <w:rPr>
                <w:rFonts w:ascii="Tahoma" w:hAnsi="Tahoma" w:cs="Tahoma"/>
                <w:sz w:val="20"/>
                <w:highlight w:val="yellow"/>
              </w:rPr>
              <w:t xml:space="preserve">№ </w:t>
            </w:r>
            <w:r w:rsidR="002C03F6" w:rsidRPr="00B23887">
              <w:rPr>
                <w:rFonts w:ascii="Tahoma" w:hAnsi="Tahoma" w:cs="Tahoma"/>
                <w:color w:val="FF0000"/>
                <w:sz w:val="20"/>
                <w:highlight w:val="yellow"/>
              </w:rPr>
              <w:t>[</w:t>
            </w:r>
            <w:r w:rsidR="002C03F6" w:rsidRPr="00B23887">
              <w:rPr>
                <w:rFonts w:ascii="Tahoma" w:hAnsi="Tahoma" w:cs="Tahoma"/>
                <w:sz w:val="20"/>
                <w:highlight w:val="yellow"/>
              </w:rPr>
              <w:t>•</w:t>
            </w:r>
            <w:r w:rsidR="002C03F6" w:rsidRPr="00B23887">
              <w:rPr>
                <w:rFonts w:ascii="Tahoma" w:hAnsi="Tahoma" w:cs="Tahoma"/>
                <w:color w:val="FF0000"/>
                <w:sz w:val="20"/>
                <w:highlight w:val="yellow"/>
              </w:rPr>
              <w:t xml:space="preserve">] </w:t>
            </w:r>
            <w:r w:rsidRPr="00B23887">
              <w:rPr>
                <w:rFonts w:ascii="Tahoma" w:eastAsia="Calibri" w:hAnsi="Tahoma" w:cs="Tahoma"/>
                <w:sz w:val="20"/>
                <w:highlight w:val="yellow"/>
              </w:rPr>
              <w:t xml:space="preserve">выплачивается при условии подписания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4"/>
            </w:r>
          </w:p>
          <w:p w14:paraId="3AD5DB58"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394CA3BF" w14:textId="77777777" w:rsidR="00057144" w:rsidRPr="00B23887" w:rsidRDefault="00057144" w:rsidP="00AF3465">
            <w:pPr>
              <w:tabs>
                <w:tab w:val="left" w:pos="284"/>
              </w:tabs>
              <w:ind w:left="142" w:right="-405"/>
              <w:jc w:val="left"/>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5"/>
            </w:r>
          </w:p>
        </w:tc>
      </w:tr>
    </w:tbl>
    <w:p w14:paraId="5162BE70" w14:textId="77777777" w:rsidR="00057144" w:rsidRPr="00491259" w:rsidRDefault="00057144" w:rsidP="007E4536">
      <w:pPr>
        <w:tabs>
          <w:tab w:val="left" w:pos="851"/>
          <w:tab w:val="left" w:pos="1418"/>
          <w:tab w:val="left" w:pos="3119"/>
        </w:tabs>
        <w:suppressAutoHyphens/>
        <w:spacing w:before="120" w:after="240"/>
        <w:ind w:left="851"/>
        <w:outlineLvl w:val="2"/>
        <w:rPr>
          <w:rFonts w:ascii="Tahoma" w:hAnsi="Tahoma" w:cs="Tahoma"/>
          <w:bCs/>
          <w:color w:val="FF0000"/>
          <w:sz w:val="20"/>
        </w:rPr>
      </w:pPr>
      <w:bookmarkStart w:id="11" w:name="_Toc528579961"/>
      <w:bookmarkStart w:id="12" w:name="_Toc528579960"/>
      <w:bookmarkEnd w:id="2"/>
      <w:bookmarkEnd w:id="3"/>
      <w:bookmarkEnd w:id="4"/>
      <w:bookmarkEnd w:id="5"/>
      <w:bookmarkEnd w:id="6"/>
      <w:bookmarkEnd w:id="7"/>
      <w:bookmarkEnd w:id="8"/>
      <w:bookmarkEnd w:id="9"/>
      <w:bookmarkEnd w:id="10"/>
      <w:r w:rsidRPr="00491259">
        <w:rPr>
          <w:rFonts w:ascii="Tahoma" w:hAnsi="Tahoma" w:cs="Tahoma"/>
          <w:bCs/>
          <w:color w:val="FF0000"/>
          <w:sz w:val="20"/>
        </w:rPr>
        <w:t>]</w:t>
      </w:r>
    </w:p>
    <w:p w14:paraId="5430AD3F" w14:textId="77777777" w:rsidR="00EE016A" w:rsidRPr="00491259" w:rsidRDefault="00EE016A" w:rsidP="00887B74">
      <w:pPr>
        <w:pStyle w:val="affffffff7"/>
        <w:numPr>
          <w:ilvl w:val="1"/>
          <w:numId w:val="26"/>
        </w:numPr>
        <w:tabs>
          <w:tab w:val="num" w:pos="851"/>
        </w:tabs>
        <w:ind w:left="851" w:hanging="851"/>
        <w:rPr>
          <w:i/>
        </w:rPr>
      </w:pPr>
      <w:r w:rsidRPr="00491259">
        <w:rPr>
          <w:bCs/>
          <w:color w:val="FF0000"/>
        </w:rPr>
        <w:t>[</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5F8198FB" w14:textId="77777777" w:rsidTr="008370CB">
        <w:trPr>
          <w:trHeight w:val="280"/>
        </w:trPr>
        <w:tc>
          <w:tcPr>
            <w:tcW w:w="9781" w:type="dxa"/>
            <w:gridSpan w:val="2"/>
            <w:tcBorders>
              <w:top w:val="dotted" w:sz="4" w:space="0" w:color="auto"/>
            </w:tcBorders>
            <w:shd w:val="clear" w:color="auto" w:fill="F2F2F2"/>
          </w:tcPr>
          <w:p w14:paraId="6A732C91" w14:textId="77777777" w:rsidR="00057144" w:rsidRPr="002D08D3" w:rsidRDefault="00057144" w:rsidP="005438B4">
            <w:pPr>
              <w:ind w:left="148"/>
              <w:rPr>
                <w:rFonts w:ascii="Tahoma" w:eastAsia="Calibri" w:hAnsi="Tahoma" w:cs="Tahoma"/>
                <w:b/>
                <w:sz w:val="20"/>
                <w:szCs w:val="20"/>
              </w:rPr>
            </w:pPr>
            <w:r w:rsidRPr="00491259">
              <w:rPr>
                <w:rFonts w:ascii="Tahoma" w:eastAsia="Calibri" w:hAnsi="Tahoma" w:cs="Tahoma"/>
                <w:sz w:val="20"/>
                <w:szCs w:val="20"/>
              </w:rPr>
              <w:lastRenderedPageBreak/>
              <w:t>Оплата поставленного Товара производится</w:t>
            </w:r>
            <w:r w:rsidRPr="00491259">
              <w:rPr>
                <w:rFonts w:ascii="Tahoma" w:eastAsia="Calibri" w:hAnsi="Tahoma" w:cs="Tahoma"/>
                <w:b/>
                <w:sz w:val="20"/>
                <w:szCs w:val="20"/>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за вычетом зачтенного аванса</w:t>
            </w:r>
            <w:r w:rsidR="0039498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p>
        </w:tc>
      </w:tr>
      <w:tr w:rsidR="00057144" w:rsidRPr="00491259" w14:paraId="59BF7729" w14:textId="77777777" w:rsidTr="008370CB">
        <w:trPr>
          <w:trHeight w:val="280"/>
        </w:trPr>
        <w:tc>
          <w:tcPr>
            <w:tcW w:w="1701" w:type="dxa"/>
            <w:tcBorders>
              <w:right w:val="dotted" w:sz="4" w:space="0" w:color="auto"/>
            </w:tcBorders>
          </w:tcPr>
          <w:p w14:paraId="09D6BB04"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Единый платежный день</w:t>
            </w:r>
          </w:p>
          <w:p w14:paraId="0DD1362A" w14:textId="77777777" w:rsidR="00057144" w:rsidRPr="00491259" w:rsidRDefault="00057144" w:rsidP="005438B4">
            <w:pPr>
              <w:tabs>
                <w:tab w:val="left" w:pos="1410"/>
              </w:tabs>
              <w:ind w:right="-150"/>
              <w:jc w:val="left"/>
              <w:rPr>
                <w:rFonts w:ascii="Tahoma" w:eastAsia="Calibri" w:hAnsi="Tahoma" w:cs="Tahoma"/>
                <w:sz w:val="20"/>
                <w:szCs w:val="20"/>
              </w:rPr>
            </w:pPr>
          </w:p>
        </w:tc>
        <w:tc>
          <w:tcPr>
            <w:tcW w:w="8080" w:type="dxa"/>
            <w:tcBorders>
              <w:top w:val="dotted" w:sz="4" w:space="0" w:color="auto"/>
              <w:left w:val="dotted" w:sz="4" w:space="0" w:color="auto"/>
              <w:bottom w:val="dotted" w:sz="4" w:space="0" w:color="auto"/>
            </w:tcBorders>
            <w:shd w:val="clear" w:color="auto" w:fill="F2F2F2"/>
          </w:tcPr>
          <w:p w14:paraId="2E179518" w14:textId="77777777" w:rsidR="00057144" w:rsidRPr="002D08D3" w:rsidRDefault="00057144" w:rsidP="005438B4">
            <w:pPr>
              <w:tabs>
                <w:tab w:val="left" w:pos="1029"/>
                <w:tab w:val="left" w:pos="1418"/>
                <w:tab w:val="left" w:pos="3119"/>
              </w:tabs>
              <w:suppressAutoHyphens/>
              <w:ind w:left="142" w:hanging="44"/>
              <w:rPr>
                <w:rFonts w:ascii="Tahoma" w:eastAsia="Calibri" w:hAnsi="Tahoma" w:cs="Tahoma"/>
                <w:color w:val="FFC000"/>
                <w:sz w:val="20"/>
                <w:szCs w:val="20"/>
              </w:rPr>
            </w:pPr>
            <w:r w:rsidRPr="00491259">
              <w:rPr>
                <w:rFonts w:ascii="Tahoma" w:eastAsia="Calibri" w:hAnsi="Tahoma" w:cs="Tahoma"/>
                <w:color w:val="FF0000"/>
                <w:sz w:val="20"/>
                <w:szCs w:val="20"/>
              </w:rPr>
              <w:t xml:space="preserve">[ </w:t>
            </w:r>
            <w:r w:rsidRPr="00491259">
              <w:rPr>
                <w:rFonts w:ascii="Tahoma" w:eastAsia="Calibri" w:hAnsi="Tahoma" w:cs="Tahoma"/>
                <w:sz w:val="20"/>
                <w:szCs w:val="20"/>
              </w:rPr>
              <w:t xml:space="preserve">в первый (-ую) рабочий (-ую) </w:t>
            </w: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 ]</w:t>
            </w:r>
            <w:r w:rsidR="00DC22CA" w:rsidRPr="00491259">
              <w:rPr>
                <w:rFonts w:ascii="Tahoma" w:eastAsia="Calibri" w:hAnsi="Tahoma" w:cs="Tahoma"/>
                <w:color w:val="FF0000"/>
                <w:sz w:val="20"/>
                <w:szCs w:val="20"/>
              </w:rPr>
              <w:t xml:space="preserve"> </w:t>
            </w:r>
            <w:r w:rsidRPr="002D08D3">
              <w:rPr>
                <w:rFonts w:ascii="Tahoma" w:eastAsia="Tahoma" w:hAnsi="Tahoma" w:cs="Tahoma"/>
                <w:bCs/>
                <w:color w:val="FF0000"/>
                <w:sz w:val="20"/>
                <w:szCs w:val="20"/>
                <w:vertAlign w:val="superscript"/>
                <w:lang w:val="en-US"/>
              </w:rPr>
              <w:footnoteReference w:id="36"/>
            </w:r>
          </w:p>
        </w:tc>
      </w:tr>
      <w:tr w:rsidR="00057144" w:rsidRPr="00491259" w14:paraId="3315188C" w14:textId="77777777" w:rsidTr="008370CB">
        <w:tc>
          <w:tcPr>
            <w:tcW w:w="1701" w:type="dxa"/>
            <w:tcBorders>
              <w:bottom w:val="dotted" w:sz="4" w:space="0" w:color="auto"/>
              <w:right w:val="dotted" w:sz="4" w:space="0" w:color="auto"/>
            </w:tcBorders>
          </w:tcPr>
          <w:p w14:paraId="214B37A3" w14:textId="77777777" w:rsidR="00057144" w:rsidRPr="00491259" w:rsidRDefault="00057144" w:rsidP="00BA2103">
            <w:pPr>
              <w:tabs>
                <w:tab w:val="left" w:pos="0"/>
                <w:tab w:val="left" w:pos="1410"/>
                <w:tab w:val="left" w:pos="3119"/>
              </w:tabs>
              <w:suppressAutoHyphens/>
              <w:rPr>
                <w:rFonts w:ascii="Tahoma" w:eastAsia="Calibri" w:hAnsi="Tahoma" w:cs="Tahoma"/>
                <w:sz w:val="20"/>
                <w:szCs w:val="20"/>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DA23697" w14:textId="3FAA012E" w:rsidR="0039498A" w:rsidRPr="00383466" w:rsidRDefault="0039498A" w:rsidP="00D929DA">
            <w:pPr>
              <w:ind w:left="148"/>
              <w:rPr>
                <w:rFonts w:ascii="Tahoma" w:eastAsia="Calibri" w:hAnsi="Tahoma" w:cs="Tahoma"/>
                <w:sz w:val="20"/>
                <w:szCs w:val="20"/>
              </w:rPr>
            </w:pPr>
            <w:r w:rsidRPr="00491259">
              <w:rPr>
                <w:rFonts w:ascii="Tahoma" w:hAnsi="Tahoma" w:cs="Tahoma"/>
                <w:color w:val="FF0000"/>
                <w:sz w:val="20"/>
                <w:szCs w:val="20"/>
                <w:lang w:eastAsia="ru-RU"/>
              </w:rPr>
              <w:t>[ [</w:t>
            </w:r>
            <w:r w:rsidRPr="00491259">
              <w:rPr>
                <w:rFonts w:ascii="Tahoma" w:hAnsi="Tahoma" w:cs="Tahoma"/>
                <w:color w:val="FF0000"/>
                <w:sz w:val="20"/>
                <w:szCs w:val="20"/>
              </w:rPr>
              <w:t xml:space="preserve"> </w:t>
            </w:r>
            <w:r w:rsidRPr="00491259">
              <w:rPr>
                <w:rFonts w:ascii="Tahoma" w:hAnsi="Tahoma" w:cs="Tahoma"/>
                <w:sz w:val="20"/>
                <w:szCs w:val="20"/>
              </w:rPr>
              <w:t xml:space="preserve">после истечения </w:t>
            </w:r>
            <w:r w:rsidRPr="00491259">
              <w:rPr>
                <w:rFonts w:ascii="Tahoma" w:hAnsi="Tahoma" w:cs="Tahoma"/>
                <w:color w:val="FF0000"/>
                <w:sz w:val="20"/>
                <w:szCs w:val="20"/>
                <w:lang w:eastAsia="ru-RU"/>
              </w:rPr>
              <w:t>]</w:t>
            </w:r>
            <w:r w:rsidR="000606BB" w:rsidRPr="00491259">
              <w:rPr>
                <w:rFonts w:ascii="Tahoma" w:hAnsi="Tahoma" w:cs="Tahoma"/>
                <w:color w:val="FF0000"/>
                <w:sz w:val="20"/>
                <w:szCs w:val="20"/>
                <w:lang w:eastAsia="ru-RU"/>
              </w:rPr>
              <w:t xml:space="preserve"> </w:t>
            </w:r>
            <w:r w:rsidRPr="002D08D3">
              <w:rPr>
                <w:rStyle w:val="aff8"/>
                <w:rFonts w:ascii="Tahoma" w:hAnsi="Tahoma" w:cs="Tahoma"/>
                <w:iCs/>
                <w:color w:val="FF0000"/>
                <w:sz w:val="20"/>
                <w:szCs w:val="20"/>
                <w:lang w:eastAsia="ru-RU"/>
              </w:rPr>
              <w:footnoteReference w:id="37"/>
            </w:r>
            <w:r w:rsidRPr="002D08D3">
              <w:rPr>
                <w:rFonts w:ascii="Tahoma" w:hAnsi="Tahoma" w:cs="Tahoma"/>
                <w:sz w:val="20"/>
                <w:szCs w:val="20"/>
              </w:rPr>
              <w:t xml:space="preserve"> / </w:t>
            </w:r>
            <w:r w:rsidRPr="002D08D3">
              <w:rPr>
                <w:rFonts w:ascii="Tahoma" w:hAnsi="Tahoma" w:cs="Tahoma"/>
                <w:color w:val="FF0000"/>
                <w:sz w:val="20"/>
                <w:szCs w:val="20"/>
              </w:rPr>
              <w:t>[</w:t>
            </w:r>
            <w:r w:rsidRPr="00383466">
              <w:rPr>
                <w:rFonts w:ascii="Tahoma" w:hAnsi="Tahoma" w:cs="Tahoma"/>
                <w:sz w:val="20"/>
                <w:szCs w:val="20"/>
              </w:rPr>
              <w:t xml:space="preserve"> не позднее </w:t>
            </w:r>
            <w:r w:rsidRPr="00383466">
              <w:rPr>
                <w:rFonts w:ascii="Tahoma" w:hAnsi="Tahoma" w:cs="Tahoma"/>
                <w:color w:val="FF0000"/>
                <w:sz w:val="20"/>
                <w:szCs w:val="20"/>
              </w:rPr>
              <w:t>]</w:t>
            </w:r>
            <w:r w:rsidR="000606BB" w:rsidRPr="00383466">
              <w:rPr>
                <w:rFonts w:ascii="Tahoma" w:hAnsi="Tahoma" w:cs="Tahoma"/>
                <w:color w:val="FF0000"/>
                <w:sz w:val="20"/>
                <w:szCs w:val="20"/>
              </w:rPr>
              <w:t xml:space="preserve"> </w:t>
            </w:r>
            <w:r w:rsidRPr="002D08D3">
              <w:rPr>
                <w:rStyle w:val="aff8"/>
                <w:rFonts w:ascii="Tahoma" w:hAnsi="Tahoma" w:cs="Tahoma"/>
                <w:color w:val="FF0000"/>
                <w:sz w:val="20"/>
                <w:szCs w:val="20"/>
                <w:lang w:eastAsia="ru-RU"/>
              </w:rPr>
              <w:footnoteReference w:id="38"/>
            </w:r>
            <w:r w:rsidRPr="002D08D3">
              <w:rPr>
                <w:rFonts w:ascii="Tahoma" w:hAnsi="Tahoma" w:cs="Tahoma"/>
                <w:sz w:val="20"/>
                <w:szCs w:val="20"/>
              </w:rPr>
              <w:t xml:space="preserve"> </w:t>
            </w:r>
            <w:r w:rsidRPr="002D08D3">
              <w:rPr>
                <w:rFonts w:ascii="Tahoma" w:hAnsi="Tahoma" w:cs="Tahoma"/>
                <w:color w:val="FF0000"/>
                <w:sz w:val="20"/>
                <w:szCs w:val="20"/>
              </w:rPr>
              <w:t>[</w:t>
            </w:r>
            <w:r w:rsidRPr="00383466">
              <w:rPr>
                <w:rFonts w:ascii="Tahoma" w:hAnsi="Tahoma" w:cs="Tahoma"/>
                <w:sz w:val="20"/>
                <w:szCs w:val="20"/>
              </w:rPr>
              <w:t>•</w:t>
            </w:r>
            <w:r w:rsidRPr="00383466">
              <w:rPr>
                <w:rFonts w:ascii="Tahoma" w:hAnsi="Tahoma" w:cs="Tahoma"/>
                <w:color w:val="FF0000"/>
                <w:sz w:val="20"/>
                <w:szCs w:val="20"/>
              </w:rPr>
              <w:t>]</w:t>
            </w:r>
            <w:r w:rsidRPr="00383466">
              <w:rPr>
                <w:rFonts w:ascii="Tahoma" w:hAnsi="Tahoma" w:cs="Tahoma"/>
                <w:sz w:val="20"/>
                <w:szCs w:val="20"/>
              </w:rPr>
              <w:t xml:space="preserve"> к.д. </w:t>
            </w:r>
            <w:r w:rsidRPr="00383466">
              <w:rPr>
                <w:rFonts w:ascii="Tahoma" w:hAnsi="Tahoma" w:cs="Tahoma"/>
                <w:color w:val="FF0000"/>
                <w:sz w:val="20"/>
                <w:szCs w:val="20"/>
              </w:rPr>
              <w:t xml:space="preserve">] </w:t>
            </w:r>
          </w:p>
        </w:tc>
      </w:tr>
      <w:tr w:rsidR="00057144" w:rsidRPr="00491259" w14:paraId="7CFF26AB" w14:textId="77777777" w:rsidTr="008370CB">
        <w:tc>
          <w:tcPr>
            <w:tcW w:w="1701" w:type="dxa"/>
            <w:tcBorders>
              <w:top w:val="dotted" w:sz="4" w:space="0" w:color="auto"/>
              <w:bottom w:val="nil"/>
              <w:right w:val="dotted" w:sz="4" w:space="0" w:color="auto"/>
            </w:tcBorders>
          </w:tcPr>
          <w:p w14:paraId="4B5B7698" w14:textId="77777777" w:rsidR="00057144" w:rsidRPr="00491259" w:rsidRDefault="00057144" w:rsidP="00BA2103">
            <w:pPr>
              <w:tabs>
                <w:tab w:val="left" w:pos="0"/>
                <w:tab w:val="left" w:pos="1410"/>
                <w:tab w:val="left" w:pos="3119"/>
              </w:tabs>
              <w:suppressAutoHyphens/>
              <w:rPr>
                <w:rFonts w:ascii="Tahoma" w:eastAsia="Calibri" w:hAnsi="Tahoma" w:cs="Tahoma"/>
                <w:i/>
                <w:sz w:val="20"/>
                <w:szCs w:val="20"/>
              </w:rPr>
            </w:pPr>
            <w:r w:rsidRPr="00491259">
              <w:rPr>
                <w:rFonts w:ascii="Tahoma" w:eastAsia="Calibri"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0EE186DB" w14:textId="1832C145" w:rsidR="00057144" w:rsidRPr="00491259" w:rsidRDefault="003143A7" w:rsidP="003143A7">
            <w:pPr>
              <w:ind w:left="148"/>
              <w:rPr>
                <w:rFonts w:ascii="Tahoma" w:eastAsia="Calibri" w:hAnsi="Tahoma" w:cs="Tahoma"/>
                <w:sz w:val="20"/>
                <w:szCs w:val="20"/>
              </w:rPr>
            </w:pPr>
            <w:r>
              <w:rPr>
                <w:rFonts w:ascii="Tahoma" w:eastAsia="Calibri" w:hAnsi="Tahoma" w:cs="Tahoma"/>
                <w:sz w:val="20"/>
                <w:szCs w:val="20"/>
              </w:rPr>
              <w:t xml:space="preserve">если Товарная накладная оформляется </w:t>
            </w:r>
          </w:p>
        </w:tc>
      </w:tr>
      <w:tr w:rsidR="00057144" w:rsidRPr="00491259" w14:paraId="519A00FA" w14:textId="77777777" w:rsidTr="008370CB">
        <w:tc>
          <w:tcPr>
            <w:tcW w:w="1701" w:type="dxa"/>
            <w:tcBorders>
              <w:top w:val="nil"/>
              <w:bottom w:val="dotted" w:sz="4" w:space="0" w:color="auto"/>
              <w:right w:val="dotted" w:sz="4" w:space="0" w:color="auto"/>
            </w:tcBorders>
          </w:tcPr>
          <w:p w14:paraId="637B6747" w14:textId="77777777" w:rsidR="00057144" w:rsidRPr="00491259" w:rsidRDefault="00057144" w:rsidP="005438B4">
            <w:pPr>
              <w:tabs>
                <w:tab w:val="left" w:pos="1410"/>
              </w:tabs>
              <w:ind w:right="-150"/>
              <w:jc w:val="left"/>
              <w:rPr>
                <w:rFonts w:ascii="Tahoma" w:eastAsia="Calibri" w:hAnsi="Tahoma" w:cs="Tahoma"/>
                <w:i/>
                <w:sz w:val="20"/>
                <w:szCs w:val="20"/>
              </w:rPr>
            </w:pPr>
          </w:p>
        </w:tc>
        <w:tc>
          <w:tcPr>
            <w:tcW w:w="8080" w:type="dxa"/>
            <w:tcBorders>
              <w:top w:val="dotted" w:sz="4" w:space="0" w:color="auto"/>
              <w:left w:val="dotted" w:sz="4" w:space="0" w:color="auto"/>
              <w:bottom w:val="dotted" w:sz="4" w:space="0" w:color="auto"/>
            </w:tcBorders>
            <w:shd w:val="clear" w:color="auto" w:fill="F2F2F2"/>
          </w:tcPr>
          <w:p w14:paraId="1036040F" w14:textId="77777777" w:rsidR="00057144" w:rsidRPr="00491259" w:rsidRDefault="003143A7" w:rsidP="00B23887">
            <w:pPr>
              <w:widowControl w:val="0"/>
              <w:autoSpaceDE w:val="0"/>
              <w:autoSpaceDN w:val="0"/>
              <w:adjustRightInd w:val="0"/>
              <w:ind w:firstLine="142"/>
              <w:jc w:val="left"/>
              <w:rPr>
                <w:rFonts w:ascii="Tahoma" w:eastAsia="Calibri" w:hAnsi="Tahoma" w:cs="Tahoma"/>
                <w:sz w:val="20"/>
                <w:szCs w:val="20"/>
              </w:rPr>
            </w:pPr>
            <w:r>
              <w:rPr>
                <w:rFonts w:ascii="Tahoma" w:eastAsia="Calibri" w:hAnsi="Tahoma" w:cs="Tahoma"/>
                <w:sz w:val="20"/>
                <w:szCs w:val="20"/>
              </w:rPr>
              <w:t xml:space="preserve">а) </w:t>
            </w:r>
            <w:r w:rsidR="00F1546F">
              <w:rPr>
                <w:rFonts w:ascii="Tahoma" w:eastAsia="Calibri" w:hAnsi="Tahoma" w:cs="Tahoma"/>
                <w:sz w:val="20"/>
                <w:szCs w:val="20"/>
              </w:rPr>
              <w:t>на бумажном носителе – с даты поставки Товара</w:t>
            </w:r>
            <w:r w:rsidR="00057144" w:rsidRPr="00491259">
              <w:rPr>
                <w:rFonts w:ascii="Tahoma" w:eastAsia="Calibri" w:hAnsi="Tahoma" w:cs="Tahoma"/>
                <w:sz w:val="20"/>
                <w:szCs w:val="20"/>
              </w:rPr>
              <w:t>;</w:t>
            </w:r>
          </w:p>
          <w:p w14:paraId="4071320D" w14:textId="716ED9EF" w:rsidR="00057144" w:rsidRPr="00D368E6" w:rsidRDefault="00F1546F" w:rsidP="00D368E6">
            <w:pPr>
              <w:widowControl w:val="0"/>
              <w:autoSpaceDE w:val="0"/>
              <w:autoSpaceDN w:val="0"/>
              <w:adjustRightInd w:val="0"/>
              <w:ind w:left="148"/>
              <w:jc w:val="left"/>
              <w:rPr>
                <w:rFonts w:ascii="Tahoma" w:hAnsi="Tahoma" w:cs="Tahoma"/>
                <w:color w:val="FF0000"/>
                <w:sz w:val="20"/>
                <w:szCs w:val="20"/>
                <w:lang w:eastAsia="ru-RU"/>
              </w:rPr>
            </w:pPr>
            <w:r w:rsidRPr="00B23887">
              <w:rPr>
                <w:rFonts w:ascii="Tahoma" w:hAnsi="Tahoma" w:cs="Tahoma"/>
                <w:sz w:val="20"/>
              </w:rPr>
              <w:t xml:space="preserve">б) в виде электронного документа, подписанного электронной подписью, – с наиболее </w:t>
            </w:r>
            <w:r w:rsidR="00C93F44" w:rsidRPr="00B23887">
              <w:rPr>
                <w:rFonts w:ascii="Tahoma" w:hAnsi="Tahoma" w:cs="Tahoma"/>
                <w:sz w:val="20"/>
              </w:rPr>
              <w:t>поздней из двух дат: дата поставки Товара / получения Покупателем оригинала документа</w:t>
            </w:r>
            <w:r w:rsidR="00057144" w:rsidRPr="00443B38">
              <w:rPr>
                <w:rFonts w:ascii="Tahoma" w:eastAsia="Calibri" w:hAnsi="Tahoma" w:cs="Tahoma"/>
                <w:sz w:val="20"/>
                <w:szCs w:val="20"/>
              </w:rPr>
              <w:t>.</w:t>
            </w:r>
          </w:p>
        </w:tc>
      </w:tr>
      <w:tr w:rsidR="00057144" w:rsidRPr="00491259" w14:paraId="0E357A48" w14:textId="77777777" w:rsidTr="008370CB">
        <w:tc>
          <w:tcPr>
            <w:tcW w:w="1701" w:type="dxa"/>
            <w:tcBorders>
              <w:top w:val="dotted" w:sz="4" w:space="0" w:color="auto"/>
              <w:bottom w:val="dotted" w:sz="4" w:space="0" w:color="auto"/>
              <w:right w:val="dotted" w:sz="4" w:space="0" w:color="auto"/>
            </w:tcBorders>
          </w:tcPr>
          <w:p w14:paraId="1C246903"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3BDD6B09" w14:textId="77777777" w:rsidR="005F03C0" w:rsidRPr="00B23887" w:rsidRDefault="0010713F"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При условии</w:t>
            </w:r>
            <w:r w:rsidR="005F03C0" w:rsidRPr="00B23887">
              <w:rPr>
                <w:rFonts w:ascii="Tahoma" w:eastAsia="Calibri" w:hAnsi="Tahoma" w:cs="Tahoma"/>
                <w:sz w:val="20"/>
              </w:rPr>
              <w:t xml:space="preserve"> предоставления </w:t>
            </w:r>
            <w:r w:rsidR="004B2A86" w:rsidRPr="00491259">
              <w:rPr>
                <w:rFonts w:ascii="Tahoma" w:eastAsia="Calibri" w:hAnsi="Tahoma" w:cs="Tahoma"/>
                <w:color w:val="FF0000"/>
                <w:sz w:val="20"/>
                <w:szCs w:val="20"/>
              </w:rPr>
              <w:t xml:space="preserve">[ </w:t>
            </w:r>
            <w:r w:rsidR="004B2A86">
              <w:rPr>
                <w:rFonts w:ascii="Tahoma" w:eastAsia="Calibri" w:hAnsi="Tahoma" w:cs="Tahoma"/>
                <w:sz w:val="20"/>
                <w:szCs w:val="20"/>
              </w:rPr>
              <w:t>оригинала</w:t>
            </w:r>
            <w:r w:rsidR="004B2A86" w:rsidRPr="00491259">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4B2A86">
              <w:rPr>
                <w:rFonts w:ascii="Tahoma" w:eastAsia="Calibri" w:hAnsi="Tahoma" w:cs="Tahoma"/>
                <w:color w:val="FF0000"/>
                <w:sz w:val="20"/>
                <w:szCs w:val="20"/>
              </w:rPr>
              <w:t xml:space="preserve"> / </w:t>
            </w:r>
            <w:r w:rsidR="004B2A86" w:rsidRPr="00491259">
              <w:rPr>
                <w:rFonts w:ascii="Tahoma" w:eastAsia="Calibri" w:hAnsi="Tahoma" w:cs="Tahoma"/>
                <w:color w:val="FF0000"/>
                <w:sz w:val="20"/>
                <w:szCs w:val="20"/>
              </w:rPr>
              <w:t xml:space="preserve">[ </w:t>
            </w:r>
            <w:r w:rsidR="004B2A86" w:rsidRPr="00B23887">
              <w:rPr>
                <w:rFonts w:ascii="Tahoma" w:eastAsia="Calibri" w:hAnsi="Tahoma" w:cs="Tahoma"/>
                <w:sz w:val="20"/>
                <w:highlight w:val="darkCyan"/>
              </w:rPr>
              <w:t>оригиналов</w:t>
            </w:r>
            <w:r w:rsidR="004B2A86">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5F03C0" w:rsidRPr="00B23887">
              <w:rPr>
                <w:rFonts w:ascii="Tahoma" w:eastAsia="Calibri" w:hAnsi="Tahoma" w:cs="Tahoma"/>
                <w:sz w:val="20"/>
              </w:rPr>
              <w:t>:</w:t>
            </w:r>
          </w:p>
          <w:p w14:paraId="38601508" w14:textId="77777777" w:rsidR="005F03C0" w:rsidRDefault="005F03C0" w:rsidP="00BA2103">
            <w:pPr>
              <w:tabs>
                <w:tab w:val="left" w:pos="284"/>
              </w:tabs>
              <w:ind w:left="142" w:right="-405"/>
              <w:jc w:val="left"/>
              <w:rPr>
                <w:rFonts w:ascii="Tahoma" w:eastAsia="Calibri" w:hAnsi="Tahoma" w:cs="Tahoma"/>
                <w:color w:val="FF0000"/>
                <w:sz w:val="20"/>
                <w:szCs w:val="20"/>
              </w:rPr>
            </w:pPr>
            <w:r w:rsidRPr="00B23887">
              <w:rPr>
                <w:rFonts w:ascii="Tahoma" w:eastAsia="Calibri" w:hAnsi="Tahoma" w:cs="Tahoma"/>
                <w:sz w:val="20"/>
              </w:rPr>
              <w:t>- счета на оплату;</w:t>
            </w:r>
          </w:p>
          <w:p w14:paraId="5913A8CC" w14:textId="77777777" w:rsidR="005F03C0" w:rsidRDefault="005F03C0" w:rsidP="00BA2103">
            <w:pPr>
              <w:tabs>
                <w:tab w:val="left" w:pos="284"/>
              </w:tabs>
              <w:ind w:left="142" w:right="-405"/>
              <w:jc w:val="left"/>
              <w:rPr>
                <w:rFonts w:ascii="Tahoma" w:eastAsia="Calibri" w:hAnsi="Tahoma" w:cs="Tahoma"/>
                <w:color w:val="FF0000"/>
                <w:sz w:val="20"/>
                <w:szCs w:val="20"/>
              </w:rPr>
            </w:pPr>
            <w:r>
              <w:rPr>
                <w:rFonts w:ascii="Tahoma" w:eastAsia="Calibri" w:hAnsi="Tahoma" w:cs="Tahoma"/>
                <w:color w:val="FF0000"/>
                <w:sz w:val="20"/>
                <w:szCs w:val="20"/>
              </w:rPr>
              <w:t>-</w:t>
            </w:r>
            <w:r w:rsidR="0010713F">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счёта- фактуры</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39"/>
            </w:r>
          </w:p>
          <w:p w14:paraId="623F9298" w14:textId="77777777" w:rsidR="004B2A86" w:rsidRDefault="004B2A86"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Pr>
                <w:rFonts w:ascii="Tahoma" w:eastAsia="Calibri" w:hAnsi="Tahoma" w:cs="Tahoma"/>
                <w:sz w:val="20"/>
                <w:szCs w:val="20"/>
              </w:rPr>
              <w:t>соответствующего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соответствующих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rPr>
              <w:t xml:space="preserve">нормам </w:t>
            </w:r>
            <w:r>
              <w:rPr>
                <w:rFonts w:ascii="Tahoma" w:eastAsia="Calibri" w:hAnsi="Tahoma" w:cs="Tahoma"/>
                <w:color w:val="FF0000"/>
                <w:sz w:val="20"/>
                <w:szCs w:val="20"/>
              </w:rPr>
              <w:t xml:space="preserve">[ </w:t>
            </w:r>
            <w:r>
              <w:rPr>
                <w:rFonts w:ascii="Tahoma" w:eastAsia="Calibri" w:hAnsi="Tahoma" w:cs="Tahoma"/>
                <w:sz w:val="20"/>
                <w:szCs w:val="20"/>
              </w:rPr>
              <w:t>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00ED75C6">
              <w:rPr>
                <w:rFonts w:ascii="Tahoma" w:eastAsia="Calibri" w:hAnsi="Tahoma" w:cs="Tahoma"/>
                <w:sz w:val="20"/>
                <w:szCs w:val="20"/>
              </w:rPr>
              <w:t>оформления.</w:t>
            </w:r>
          </w:p>
          <w:p w14:paraId="6A0AFCC3" w14:textId="718629CE" w:rsidR="006005E4" w:rsidRPr="001F73FF" w:rsidRDefault="006005E4" w:rsidP="001F73FF">
            <w:pPr>
              <w:pStyle w:val="af0"/>
              <w:widowControl w:val="0"/>
              <w:autoSpaceDE w:val="0"/>
              <w:autoSpaceDN w:val="0"/>
              <w:adjustRightInd w:val="0"/>
              <w:ind w:left="140"/>
              <w:jc w:val="left"/>
              <w:rPr>
                <w:rFonts w:ascii="Tahoma" w:hAnsi="Tahoma" w:cs="Tahoma"/>
                <w:sz w:val="20"/>
              </w:rPr>
            </w:pPr>
            <w:r w:rsidRPr="001F73FF">
              <w:rPr>
                <w:rFonts w:ascii="Tahoma" w:hAnsi="Tahoma" w:cs="Tahoma"/>
                <w:sz w:val="20"/>
              </w:rPr>
              <w:t xml:space="preserve">Оплата осуществляется не ранее </w:t>
            </w:r>
            <w:r w:rsidRPr="00AB4DD9">
              <w:rPr>
                <w:rFonts w:ascii="Tahoma" w:hAnsi="Tahoma" w:cs="Tahoma"/>
                <w:color w:val="FF0000"/>
                <w:sz w:val="20"/>
              </w:rPr>
              <w:t>[</w:t>
            </w:r>
            <w:r w:rsidRPr="00FC4BB4">
              <w:rPr>
                <w:rFonts w:ascii="Tahoma" w:hAnsi="Tahoma" w:cs="Tahoma"/>
                <w:color w:val="00B050"/>
                <w:sz w:val="20"/>
              </w:rPr>
              <w:t xml:space="preserve"> </w:t>
            </w:r>
            <w:r w:rsidRPr="001F73FF">
              <w:rPr>
                <w:rFonts w:ascii="Tahoma" w:hAnsi="Tahoma" w:cs="Tahoma"/>
                <w:sz w:val="20"/>
              </w:rPr>
              <w:t xml:space="preserve">первого (-ой) рабочего (-ей) </w:t>
            </w:r>
            <w:r w:rsidRPr="00AB4DD9">
              <w:rPr>
                <w:rFonts w:ascii="Tahoma" w:hAnsi="Tahoma" w:cs="Tahoma"/>
                <w:color w:val="FF0000"/>
                <w:sz w:val="20"/>
              </w:rPr>
              <w:t>[</w:t>
            </w:r>
            <w:r w:rsidRPr="001F73FF">
              <w:rPr>
                <w:rFonts w:ascii="Tahoma" w:hAnsi="Tahoma" w:cs="Tahoma"/>
                <w:sz w:val="20"/>
              </w:rPr>
              <w:t>•</w:t>
            </w:r>
            <w:r w:rsidRPr="00AB4DD9">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после </w:t>
            </w:r>
            <w:r w:rsidRPr="00AB4DD9">
              <w:rPr>
                <w:rFonts w:ascii="Tahoma" w:hAnsi="Tahoma" w:cs="Tahoma"/>
                <w:color w:val="FF0000"/>
                <w:sz w:val="20"/>
              </w:rPr>
              <w:t>]</w:t>
            </w:r>
            <w:r w:rsidRPr="00FC4BB4">
              <w:rPr>
                <w:rStyle w:val="aff8"/>
                <w:rFonts w:eastAsia="Tahoma" w:cs="Tahoma"/>
                <w:bCs/>
              </w:rPr>
              <w:t xml:space="preserve"> </w:t>
            </w:r>
            <w:r w:rsidRPr="00D43A36">
              <w:rPr>
                <w:rStyle w:val="aff8"/>
                <w:rFonts w:ascii="Tahoma" w:eastAsia="Tahoma" w:hAnsi="Tahoma" w:cs="Tahoma"/>
                <w:bCs/>
                <w:color w:val="FF0000"/>
                <w:sz w:val="20"/>
                <w:szCs w:val="20"/>
                <w:lang w:val="en-US"/>
              </w:rPr>
              <w:footnoteReference w:id="40"/>
            </w:r>
            <w:r w:rsidRPr="00FC4BB4">
              <w:rPr>
                <w:rFonts w:ascii="Tahoma" w:hAnsi="Tahoma" w:cs="Tahoma"/>
                <w:color w:val="00B050"/>
                <w:sz w:val="20"/>
              </w:rPr>
              <w:t xml:space="preserve"> </w:t>
            </w:r>
            <w:r w:rsidRPr="001F73FF">
              <w:rPr>
                <w:rFonts w:ascii="Tahoma" w:hAnsi="Tahoma" w:cs="Tahoma"/>
                <w:sz w:val="20"/>
              </w:rPr>
              <w:t xml:space="preserve">истечения 5 р.д. с даты предоставления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Pr>
                <w:rFonts w:ascii="Tahoma" w:eastAsia="Calibri" w:hAnsi="Tahoma" w:cs="Tahoma"/>
                <w:sz w:val="20"/>
                <w:szCs w:val="20"/>
              </w:rPr>
              <w:t xml:space="preserve">оригинала документа, если он предоставлен </w:t>
            </w:r>
            <w:r w:rsidRPr="00491259">
              <w:rPr>
                <w:rFonts w:ascii="Tahoma" w:eastAsia="Calibri" w:hAnsi="Tahoma" w:cs="Tahoma"/>
                <w:color w:val="FF0000"/>
                <w:sz w:val="20"/>
                <w:szCs w:val="20"/>
              </w:rPr>
              <w:t xml:space="preserve">] </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highlight w:val="darkCyan"/>
              </w:rPr>
              <w:t>оригиналов документов, если они предоставлены</w:t>
            </w:r>
            <w:r>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sz w:val="20"/>
                <w:szCs w:val="20"/>
              </w:rPr>
              <w:t xml:space="preserve"> </w:t>
            </w:r>
            <w:r w:rsidR="009E67FB">
              <w:rPr>
                <w:rFonts w:ascii="Tahoma" w:eastAsia="Calibri" w:hAnsi="Tahoma" w:cs="Tahoma"/>
                <w:sz w:val="20"/>
                <w:szCs w:val="20"/>
              </w:rPr>
              <w:t xml:space="preserve">в </w:t>
            </w:r>
            <w:r w:rsidRPr="009E67FB">
              <w:rPr>
                <w:rFonts w:ascii="Tahoma" w:hAnsi="Tahoma" w:cs="Tahoma"/>
                <w:sz w:val="20"/>
              </w:rPr>
              <w:t>срок менее</w:t>
            </w:r>
            <w:r w:rsidRPr="001F73FF">
              <w:rPr>
                <w:rFonts w:ascii="Tahoma" w:hAnsi="Tahoma" w:cs="Tahoma"/>
                <w:sz w:val="20"/>
              </w:rPr>
              <w:t xml:space="preserve"> 5 р.д. до даты платежа.</w:t>
            </w:r>
          </w:p>
          <w:p w14:paraId="3BE7AE0E" w14:textId="1F60AFD0" w:rsidR="00ED75C6" w:rsidRPr="00B23887" w:rsidRDefault="00ED75C6" w:rsidP="00B23887">
            <w:pPr>
              <w:tabs>
                <w:tab w:val="left" w:pos="284"/>
              </w:tabs>
              <w:ind w:left="142" w:right="-144"/>
              <w:jc w:val="left"/>
              <w:rPr>
                <w:rFonts w:ascii="Tahoma" w:eastAsia="Calibri" w:hAnsi="Tahoma" w:cs="Tahoma"/>
                <w:sz w:val="20"/>
                <w:szCs w:val="20"/>
              </w:rPr>
            </w:pPr>
          </w:p>
          <w:p w14:paraId="420D2AF3" w14:textId="77777777" w:rsidR="00057144" w:rsidRPr="002D08D3" w:rsidRDefault="00057144" w:rsidP="00BA2103">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1"/>
            </w:r>
          </w:p>
        </w:tc>
      </w:tr>
    </w:tbl>
    <w:bookmarkEnd w:id="11"/>
    <w:bookmarkEnd w:id="12"/>
    <w:p w14:paraId="34A0D301" w14:textId="77777777" w:rsidR="00057144" w:rsidRPr="002D08D3"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ascii="Tahoma" w:eastAsia="Calibri" w:hAnsi="Tahoma" w:cs="Tahoma"/>
          <w:color w:val="FF0000"/>
          <w:sz w:val="20"/>
          <w:vertAlign w:val="superscript"/>
        </w:rPr>
        <w:footnoteReference w:id="42"/>
      </w:r>
    </w:p>
    <w:p w14:paraId="2732BB60" w14:textId="22661F72" w:rsidR="00506FCA" w:rsidRPr="001F73FF" w:rsidRDefault="00EE016A" w:rsidP="001F73FF">
      <w:pPr>
        <w:pStyle w:val="affffffff7"/>
        <w:numPr>
          <w:ilvl w:val="1"/>
          <w:numId w:val="26"/>
        </w:numPr>
        <w:tabs>
          <w:tab w:val="num" w:pos="851"/>
        </w:tabs>
        <w:ind w:left="851" w:hanging="851"/>
      </w:pPr>
      <w:r w:rsidRPr="001F73FF">
        <w:rPr>
          <w:rFonts w:eastAsia="Calibri"/>
          <w:color w:val="FF0000"/>
        </w:rPr>
        <w:t xml:space="preserve">[ </w:t>
      </w:r>
      <w:r w:rsidR="00BC69B6" w:rsidRPr="001F73FF">
        <w:rPr>
          <w:rFonts w:eastAsia="Calibri"/>
        </w:rPr>
        <w:t>Стоимость</w:t>
      </w:r>
      <w:r w:rsidR="00506FCA" w:rsidRPr="001F73FF">
        <w:t xml:space="preserve"> Товара, выраженная в условных единицах, приравненных к иностранной валюте, определяется в ₽ по курсу Банка России </w:t>
      </w:r>
    </w:p>
    <w:p w14:paraId="604B196E" w14:textId="689DBD82"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w:t>
      </w:r>
      <w:r w:rsidRPr="001F73FF">
        <w:rPr>
          <w:rFonts w:ascii="Tahoma" w:hAnsi="Tahoma" w:cs="Tahoma"/>
          <w:bCs/>
          <w:color w:val="FF0000"/>
          <w:sz w:val="20"/>
          <w:szCs w:val="20"/>
          <w:u w:color="FF0000"/>
        </w:rPr>
        <w:t>[</w:t>
      </w:r>
      <w:r w:rsidRPr="001F73FF">
        <w:rPr>
          <w:rFonts w:ascii="Tahoma" w:hAnsi="Tahoma" w:cs="Tahoma"/>
          <w:sz w:val="20"/>
          <w:szCs w:val="20"/>
        </w:rPr>
        <w:t>на дату осуществления авансового платежа (в части стоимости Товара, оплаченн</w:t>
      </w:r>
      <w:r w:rsidR="00CE46F0" w:rsidRPr="001F73FF">
        <w:rPr>
          <w:rFonts w:ascii="Tahoma" w:hAnsi="Tahoma" w:cs="Tahoma"/>
          <w:sz w:val="20"/>
          <w:szCs w:val="20"/>
        </w:rPr>
        <w:t>ого</w:t>
      </w:r>
      <w:r w:rsidRPr="001F73FF">
        <w:rPr>
          <w:rFonts w:ascii="Tahoma" w:hAnsi="Tahoma" w:cs="Tahoma"/>
          <w:sz w:val="20"/>
          <w:szCs w:val="20"/>
        </w:rPr>
        <w:t xml:space="preserve"> авансом) и</w:t>
      </w:r>
      <w:r w:rsidRPr="001F73FF">
        <w:rPr>
          <w:rFonts w:ascii="Tahoma" w:hAnsi="Tahoma" w:cs="Tahoma"/>
          <w:bCs/>
          <w:color w:val="FF0000"/>
          <w:sz w:val="20"/>
          <w:szCs w:val="20"/>
        </w:rPr>
        <w:t>]</w:t>
      </w:r>
      <w:r w:rsidRPr="001F73FF">
        <w:rPr>
          <w:rFonts w:ascii="Tahoma" w:hAnsi="Tahoma" w:cs="Tahoma"/>
          <w:sz w:val="20"/>
          <w:szCs w:val="20"/>
        </w:rPr>
        <w:t xml:space="preserve"> </w:t>
      </w:r>
    </w:p>
    <w:p w14:paraId="3C1B7CB5" w14:textId="77777777"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на дату отгрузки Товара (в части стоимости Товара, оплачиваемой после отгрузки Товара). </w:t>
      </w:r>
    </w:p>
    <w:p w14:paraId="327EE508" w14:textId="61671DCA" w:rsidR="00506FCA" w:rsidRDefault="00506FCA" w:rsidP="00506FCA">
      <w:pPr>
        <w:pStyle w:val="affffffff7"/>
        <w:tabs>
          <w:tab w:val="clear" w:pos="851"/>
          <w:tab w:val="num" w:pos="6805"/>
        </w:tabs>
        <w:ind w:firstLine="0"/>
        <w:rPr>
          <w:bCs/>
          <w:color w:val="FF0000"/>
        </w:rPr>
      </w:pPr>
      <w:r w:rsidRPr="001F73FF">
        <w:t>Под датой отгрузки Товара понимается дата составления Поставщиком Товарной накладной</w:t>
      </w:r>
      <w:r w:rsidRPr="001F73FF">
        <w:rPr>
          <w:bCs/>
          <w:color w:val="FF0000"/>
        </w:rPr>
        <w:t>]</w:t>
      </w:r>
      <w:r w:rsidRPr="00CE46F0">
        <w:rPr>
          <w:rStyle w:val="aff8"/>
        </w:rPr>
        <w:t xml:space="preserve"> </w:t>
      </w:r>
      <w:r w:rsidRPr="00D43A36">
        <w:rPr>
          <w:rStyle w:val="aff8"/>
          <w:color w:val="FF0000"/>
          <w:lang w:val="en-US"/>
        </w:rPr>
        <w:footnoteReference w:id="43"/>
      </w:r>
      <w:r w:rsidRPr="001F73FF">
        <w:rPr>
          <w:bCs/>
          <w:color w:val="FF0000"/>
        </w:rPr>
        <w:t>]</w:t>
      </w:r>
    </w:p>
    <w:p w14:paraId="35C0992B" w14:textId="044A9115" w:rsidR="003F46CB" w:rsidRPr="0046405C" w:rsidRDefault="003F46CB" w:rsidP="003F46CB">
      <w:pPr>
        <w:pStyle w:val="affffffff5"/>
        <w:numPr>
          <w:ilvl w:val="0"/>
          <w:numId w:val="26"/>
        </w:numPr>
        <w:tabs>
          <w:tab w:val="clear" w:pos="6805"/>
        </w:tabs>
        <w:ind w:left="851" w:hanging="851"/>
      </w:pPr>
      <w:r w:rsidRPr="00052742">
        <w:rPr>
          <w:color w:val="FF0000"/>
        </w:rPr>
        <w:t>[</w:t>
      </w:r>
      <w:r w:rsidRPr="0046405C">
        <w:t xml:space="preserve"> </w:t>
      </w:r>
      <w:r w:rsidRPr="002A24F9">
        <w:t>НЕЗАВИСИМАЯ ГАРАНТИЯ</w:t>
      </w:r>
    </w:p>
    <w:p w14:paraId="38C0E050"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shd w:val="clear" w:color="auto" w:fill="FFFFFF" w:themeFill="background1"/>
        </w:rPr>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p w14:paraId="5A6A20CC" w14:textId="319CBFDE" w:rsidR="002A24F9" w:rsidRPr="002A24F9" w:rsidRDefault="002A24F9" w:rsidP="002A24F9">
      <w:pPr>
        <w:pStyle w:val="affffffff7"/>
        <w:numPr>
          <w:ilvl w:val="1"/>
          <w:numId w:val="26"/>
        </w:numPr>
        <w:ind w:left="851" w:hanging="851"/>
        <w:rPr>
          <w:shd w:val="clear" w:color="auto" w:fill="FFFFFF" w:themeFill="background1"/>
        </w:rPr>
      </w:pPr>
      <w:r w:rsidRPr="002A24F9">
        <w:rPr>
          <w:color w:val="FF0000"/>
          <w:shd w:val="clear" w:color="auto" w:fill="FFFFFF" w:themeFill="background1"/>
        </w:rPr>
        <w:t>[</w:t>
      </w:r>
      <w:r w:rsidRPr="002A24F9">
        <w:rPr>
          <w:shd w:val="clear" w:color="auto" w:fill="FFFFFF" w:themeFill="background1"/>
        </w:rPr>
        <w:t xml:space="preserve"> </w:t>
      </w:r>
      <w:r>
        <w:rPr>
          <w:shd w:val="clear" w:color="auto" w:fill="FFFFFF" w:themeFill="background1"/>
        </w:rPr>
        <w:t>Поставщик</w:t>
      </w:r>
      <w:r w:rsidRPr="002A24F9">
        <w:rPr>
          <w:shd w:val="clear" w:color="auto" w:fill="FFFFFF" w:themeFill="background1"/>
        </w:rPr>
        <w:t xml:space="preserve"> предоставляет </w:t>
      </w:r>
      <w:r>
        <w:rPr>
          <w:shd w:val="clear" w:color="auto" w:fill="FFFFFF" w:themeFill="background1"/>
        </w:rPr>
        <w:t>Покупателю</w:t>
      </w:r>
      <w:r w:rsidRPr="002A24F9">
        <w:rPr>
          <w:shd w:val="clear" w:color="auto" w:fill="FFFFFF" w:themeFill="background1"/>
        </w:rPr>
        <w:t xml:space="preserve"> независимую гарантию </w:t>
      </w:r>
      <w:r w:rsidRPr="00B23887">
        <w:rPr>
          <w:highlight w:val="yellow"/>
          <w:shd w:val="clear" w:color="auto" w:fill="FFFFFF" w:themeFill="background1"/>
        </w:rPr>
        <w:t>возврата авансового платежа</w:t>
      </w:r>
      <w:r w:rsidRPr="002A24F9">
        <w:rPr>
          <w:shd w:val="clear" w:color="auto" w:fill="FFFFFF" w:themeFill="background1"/>
          <w:vertAlign w:val="superscript"/>
        </w:rPr>
        <w:t>:</w:t>
      </w:r>
    </w:p>
    <w:p w14:paraId="347913BE" w14:textId="77777777" w:rsidR="002A24F9" w:rsidRPr="00F27D89" w:rsidRDefault="002A24F9" w:rsidP="002A24F9">
      <w:pPr>
        <w:pStyle w:val="affffffff"/>
      </w:pPr>
      <w:r w:rsidRPr="005903DB">
        <w:t xml:space="preserve">- в течение </w:t>
      </w:r>
      <w:r w:rsidRPr="005903DB">
        <w:rPr>
          <w:color w:val="FF0000"/>
        </w:rPr>
        <w:t>[</w:t>
      </w:r>
      <w:r w:rsidRPr="005903DB">
        <w:t>•</w:t>
      </w:r>
      <w:r w:rsidRPr="005903DB">
        <w:rPr>
          <w:color w:val="FF0000"/>
        </w:rPr>
        <w:t>]</w:t>
      </w:r>
      <w:r w:rsidRPr="005903DB">
        <w:t xml:space="preserve"> р.д. с даты заключения </w:t>
      </w:r>
      <w:r w:rsidRPr="00F27D89">
        <w:t>Договора,</w:t>
      </w:r>
    </w:p>
    <w:p w14:paraId="23F72D80" w14:textId="77777777" w:rsidR="002A24F9" w:rsidRPr="00F27D89" w:rsidRDefault="002A24F9" w:rsidP="002A24F9">
      <w:pPr>
        <w:pStyle w:val="affffffff"/>
      </w:pPr>
      <w:r w:rsidRPr="00F27D89">
        <w:t xml:space="preserve">- </w:t>
      </w:r>
      <w:r w:rsidRPr="00B23887">
        <w:rPr>
          <w:highlight w:val="yellow"/>
        </w:rPr>
        <w:t>на сумму авансового платежа</w:t>
      </w:r>
      <w:r w:rsidRPr="00F27D89">
        <w:t xml:space="preserve">, </w:t>
      </w:r>
      <w:r w:rsidRPr="00F27D89">
        <w:rPr>
          <w:color w:val="FF0000"/>
        </w:rPr>
        <w:t xml:space="preserve">[ </w:t>
      </w:r>
      <w:r w:rsidRPr="00B23887">
        <w:rPr>
          <w:highlight w:val="darkCyan"/>
        </w:rPr>
        <w:t>включая НДС,</w:t>
      </w:r>
      <w:r w:rsidRPr="00F27D89">
        <w:t xml:space="preserve"> </w:t>
      </w:r>
      <w:r w:rsidRPr="00F27D89">
        <w:rPr>
          <w:color w:val="FF0000"/>
        </w:rPr>
        <w:t>]</w:t>
      </w:r>
    </w:p>
    <w:p w14:paraId="5C995A4B" w14:textId="77777777" w:rsidR="002A24F9" w:rsidRPr="00F27D89" w:rsidRDefault="002A24F9" w:rsidP="002A24F9">
      <w:pPr>
        <w:pStyle w:val="affffffff"/>
      </w:pPr>
      <w:r w:rsidRPr="00F27D89">
        <w:lastRenderedPageBreak/>
        <w:t xml:space="preserve">- имеющую срок действия, истекающий не ранее конечного срока поставки Товара, плюс дополнительный период. Дополнительный период: </w:t>
      </w:r>
      <w:r w:rsidRPr="00F27D89">
        <w:rPr>
          <w:color w:val="FF0000"/>
        </w:rPr>
        <w:t>[</w:t>
      </w:r>
      <w:r w:rsidRPr="00F27D89">
        <w:t>•</w:t>
      </w:r>
      <w:r w:rsidRPr="00F27D89">
        <w:rPr>
          <w:color w:val="FF0000"/>
        </w:rPr>
        <w:t>]</w:t>
      </w:r>
      <w:r w:rsidRPr="00F27D89">
        <w:t xml:space="preserve"> р.д. </w:t>
      </w:r>
      <w:r w:rsidRPr="00F27D89">
        <w:rPr>
          <w:rStyle w:val="aff8"/>
          <w:color w:val="FF0000"/>
        </w:rPr>
        <w:footnoteReference w:id="44"/>
      </w:r>
      <w:r w:rsidRPr="00F27D89">
        <w:t>;</w:t>
      </w:r>
    </w:p>
    <w:p w14:paraId="0229E470" w14:textId="5EA7F3ED" w:rsidR="002A24F9" w:rsidRPr="00F27D89" w:rsidRDefault="002A24F9" w:rsidP="002A24F9">
      <w:pPr>
        <w:pStyle w:val="affffffff"/>
      </w:pPr>
      <w:r w:rsidRPr="00B23887">
        <w:rPr>
          <w:highlight w:val="yellow"/>
        </w:rPr>
        <w:t>- составленную по форме «Независимая гарантия возврата авансового платежа».</w:t>
      </w:r>
      <w:r w:rsidRPr="00F27D89">
        <w:t xml:space="preserve"> </w:t>
      </w:r>
    </w:p>
    <w:p w14:paraId="63EDB350" w14:textId="75B431EB" w:rsidR="002A24F9" w:rsidRPr="00B9193B" w:rsidRDefault="002A24F9" w:rsidP="00C92C02">
      <w:pPr>
        <w:pStyle w:val="affffffff7"/>
        <w:numPr>
          <w:ilvl w:val="1"/>
          <w:numId w:val="26"/>
        </w:numPr>
        <w:ind w:left="851" w:hanging="851"/>
      </w:pPr>
      <w:r w:rsidRPr="00B9193B">
        <w:rPr>
          <w:color w:val="FF0000"/>
        </w:rPr>
        <w:t>[</w:t>
      </w:r>
      <w:r w:rsidRPr="00B9193B">
        <w:t xml:space="preserve"> Поставщик предоставляет Покупателю независимую гарантию исполнения обязательств по Договору:</w:t>
      </w:r>
    </w:p>
    <w:p w14:paraId="3104FBF3" w14:textId="77777777" w:rsidR="002A24F9" w:rsidRPr="00B9193B" w:rsidRDefault="002A24F9" w:rsidP="002A24F9">
      <w:pPr>
        <w:pStyle w:val="affffffff"/>
      </w:pPr>
      <w:r w:rsidRPr="00B9193B">
        <w:t xml:space="preserve">- в течение </w:t>
      </w:r>
      <w:r w:rsidRPr="00B9193B">
        <w:rPr>
          <w:color w:val="FF0000"/>
        </w:rPr>
        <w:t>[</w:t>
      </w:r>
      <w:r w:rsidRPr="00B9193B">
        <w:t>•</w:t>
      </w:r>
      <w:r w:rsidRPr="00B9193B">
        <w:rPr>
          <w:color w:val="FF0000"/>
        </w:rPr>
        <w:t>]</w:t>
      </w:r>
      <w:r w:rsidRPr="00B9193B">
        <w:t xml:space="preserve"> р.д. с даты подписания Сторонами Договора,</w:t>
      </w:r>
    </w:p>
    <w:p w14:paraId="274264BB"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w:t>
      </w:r>
      <w:r w:rsidRPr="00B23887">
        <w:rPr>
          <w:shd w:val="clear" w:color="auto" w:fill="F2F2F2" w:themeFill="background1" w:themeFillShade="F2"/>
        </w:rPr>
        <w:t xml:space="preserve">, </w:t>
      </w:r>
      <w:r w:rsidRPr="00B23887">
        <w:rPr>
          <w:color w:val="FF0000"/>
          <w:shd w:val="clear" w:color="auto" w:fill="F2F2F2" w:themeFill="background1" w:themeFillShade="F2"/>
        </w:rPr>
        <w:t>[</w:t>
      </w:r>
      <w:r w:rsidRPr="007C4153">
        <w:rPr>
          <w:color w:val="FF0000"/>
        </w:rPr>
        <w:t xml:space="preserve"> </w:t>
      </w:r>
      <w:r w:rsidRPr="00B23887">
        <w:rPr>
          <w:highlight w:val="darkCyan"/>
        </w:rPr>
        <w:t>включая НДС,</w:t>
      </w:r>
      <w:r w:rsidRPr="00F27D89">
        <w:t xml:space="preserve"> </w:t>
      </w:r>
      <w:r w:rsidRPr="00F27D89">
        <w:rPr>
          <w:color w:val="FF0000"/>
        </w:rPr>
        <w:t>]</w:t>
      </w:r>
    </w:p>
    <w:p w14:paraId="391F3067" w14:textId="77777777" w:rsidR="002A24F9" w:rsidRPr="00F27D89" w:rsidRDefault="002A24F9" w:rsidP="002A24F9">
      <w:pPr>
        <w:pStyle w:val="affffffff"/>
      </w:pPr>
      <w:r w:rsidRPr="005903DB">
        <w:t xml:space="preserve">- имеющую срок действия, истекающий не ранее конечного срока </w:t>
      </w:r>
      <w:r w:rsidR="00C92C02">
        <w:t>поставки Товара</w:t>
      </w:r>
      <w:r w:rsidRPr="005903DB">
        <w:t xml:space="preserve">, плюс </w:t>
      </w:r>
      <w:r w:rsidRPr="00F27D89">
        <w:t xml:space="preserve">дополнительный период. Дополнительный период: </w:t>
      </w:r>
      <w:r w:rsidRPr="00F27D89">
        <w:rPr>
          <w:color w:val="FF0000"/>
        </w:rPr>
        <w:t>[</w:t>
      </w:r>
      <w:r w:rsidRPr="00F27D89">
        <w:t>•</w:t>
      </w:r>
      <w:r w:rsidRPr="00F27D89">
        <w:rPr>
          <w:color w:val="FF0000"/>
        </w:rPr>
        <w:t>]</w:t>
      </w:r>
      <w:r w:rsidRPr="00F27D89">
        <w:t xml:space="preserve"> р.д. </w:t>
      </w:r>
      <w:r w:rsidRPr="00F27D89">
        <w:rPr>
          <w:rStyle w:val="aff8"/>
          <w:color w:val="FF0000"/>
        </w:rPr>
        <w:footnoteReference w:id="45"/>
      </w:r>
      <w:r w:rsidRPr="00F27D89">
        <w:t>;</w:t>
      </w:r>
    </w:p>
    <w:p w14:paraId="7C90AA6B" w14:textId="797723C1" w:rsidR="002A24F9" w:rsidRPr="00F27D89" w:rsidRDefault="002A24F9" w:rsidP="002A24F9">
      <w:pPr>
        <w:pStyle w:val="affffffff"/>
      </w:pPr>
      <w:r w:rsidRPr="00F27D89">
        <w:t xml:space="preserve">- составленную по форме «Независимая гарантия исполнения обязательств». </w:t>
      </w:r>
    </w:p>
    <w:p w14:paraId="54E6C441" w14:textId="77777777" w:rsidR="002A24F9" w:rsidRPr="00B9193B" w:rsidRDefault="00C92C02" w:rsidP="002A24F9">
      <w:pPr>
        <w:pStyle w:val="affffffff"/>
      </w:pPr>
      <w:r w:rsidRPr="00B9193B">
        <w:t>Покупатель</w:t>
      </w:r>
      <w:r w:rsidR="002A24F9" w:rsidRPr="00B9193B">
        <w:t xml:space="preserve"> осуществляет указанные в разделе «Порядок расчётов» платежи при условии предоставления </w:t>
      </w:r>
      <w:r w:rsidRPr="00B9193B">
        <w:t>Поставщиком</w:t>
      </w:r>
      <w:r w:rsidR="002A24F9" w:rsidRPr="00B9193B">
        <w:t xml:space="preserve"> независимой гарантии исполнения обязательств в соответствии с настоящим пунктом.</w:t>
      </w:r>
    </w:p>
    <w:p w14:paraId="121C61BF" w14:textId="46D80AC0" w:rsidR="002A24F9" w:rsidRPr="00B9193B" w:rsidRDefault="002A24F9" w:rsidP="007A4C35">
      <w:pPr>
        <w:pStyle w:val="affffffff7"/>
        <w:numPr>
          <w:ilvl w:val="1"/>
          <w:numId w:val="26"/>
        </w:numPr>
        <w:ind w:left="851" w:hanging="851"/>
      </w:pPr>
      <w:r w:rsidRPr="00B9193B">
        <w:rPr>
          <w:color w:val="FF0000"/>
        </w:rPr>
        <w:t>[</w:t>
      </w:r>
      <w:r w:rsidR="00546130" w:rsidRPr="00B9193B">
        <w:rPr>
          <w:color w:val="FF0000"/>
        </w:rPr>
        <w:t xml:space="preserve"> </w:t>
      </w:r>
      <w:r w:rsidR="007A4C35" w:rsidRPr="00B9193B">
        <w:t xml:space="preserve">Поставщик </w:t>
      </w:r>
      <w:r w:rsidRPr="00B9193B">
        <w:t xml:space="preserve">предоставляет </w:t>
      </w:r>
      <w:r w:rsidR="007A4C35" w:rsidRPr="00B9193B">
        <w:t>Покупателю</w:t>
      </w:r>
      <w:r w:rsidRPr="00B9193B">
        <w:t xml:space="preserve"> независимую гарантию исполнения обязательств в гарантийный срок:</w:t>
      </w:r>
    </w:p>
    <w:p w14:paraId="65DE8884" w14:textId="77777777" w:rsidR="002A24F9" w:rsidRPr="00B9193B" w:rsidRDefault="002A24F9" w:rsidP="002A24F9">
      <w:pPr>
        <w:pStyle w:val="affffffff"/>
      </w:pPr>
      <w:r w:rsidRPr="00B9193B">
        <w:t xml:space="preserve">- не позднее </w:t>
      </w:r>
      <w:r w:rsidRPr="00B9193B">
        <w:rPr>
          <w:color w:val="FF0000"/>
        </w:rPr>
        <w:t>[</w:t>
      </w:r>
      <w:r w:rsidRPr="00B9193B">
        <w:t>•</w:t>
      </w:r>
      <w:r w:rsidRPr="00B9193B">
        <w:rPr>
          <w:color w:val="FF0000"/>
        </w:rPr>
        <w:t>]</w:t>
      </w:r>
      <w:r w:rsidRPr="00B9193B">
        <w:t xml:space="preserve"> р.д. с даты предоставления </w:t>
      </w:r>
      <w:r w:rsidR="00E1165C" w:rsidRPr="00B9193B">
        <w:t>Поставщиком Покупателю подписанной Товарной накладной</w:t>
      </w:r>
      <w:r w:rsidRPr="00B9193B">
        <w:t xml:space="preserve"> </w:t>
      </w:r>
      <w:r w:rsidRPr="00B9193B">
        <w:rPr>
          <w:color w:val="FF0000"/>
        </w:rPr>
        <w:t>[</w:t>
      </w:r>
      <w:r w:rsidRPr="00B9193B">
        <w:t xml:space="preserve"> по последнему этапу </w:t>
      </w:r>
      <w:r w:rsidRPr="00B9193B">
        <w:rPr>
          <w:color w:val="FF0000"/>
        </w:rPr>
        <w:t xml:space="preserve">] </w:t>
      </w:r>
      <w:r w:rsidRPr="00B9193B">
        <w:t>,</w:t>
      </w:r>
    </w:p>
    <w:p w14:paraId="25282FA2"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 </w:t>
      </w:r>
      <w:r w:rsidRPr="00B9193B">
        <w:rPr>
          <w:color w:val="FF0000"/>
        </w:rPr>
        <w:t>[</w:t>
      </w:r>
      <w:r w:rsidR="002D5741" w:rsidRPr="00B9193B">
        <w:rPr>
          <w:color w:val="FF0000"/>
        </w:rPr>
        <w:t xml:space="preserve"> </w:t>
      </w:r>
      <w:r w:rsidRPr="00B23887">
        <w:rPr>
          <w:highlight w:val="darkCyan"/>
        </w:rPr>
        <w:t>включая НДС</w:t>
      </w:r>
      <w:r w:rsidR="002D5741" w:rsidRPr="00F27D89">
        <w:t xml:space="preserve"> </w:t>
      </w:r>
      <w:r w:rsidRPr="00F27D89">
        <w:rPr>
          <w:color w:val="FF0000"/>
        </w:rPr>
        <w:t>]</w:t>
      </w:r>
      <w:r w:rsidRPr="00F27D89">
        <w:t>,</w:t>
      </w:r>
    </w:p>
    <w:p w14:paraId="11B8211D" w14:textId="392E2547" w:rsidR="002A24F9" w:rsidRPr="005903DB" w:rsidRDefault="002A24F9" w:rsidP="002A24F9">
      <w:pPr>
        <w:pStyle w:val="affffffff"/>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р.д. для подписания Акта об окончании гарантийного срока, плюс дополнительный период. Дополнительный период: </w:t>
      </w:r>
      <w:r w:rsidRPr="005903DB">
        <w:rPr>
          <w:color w:val="FF0000"/>
        </w:rPr>
        <w:t>[</w:t>
      </w:r>
      <w:r w:rsidRPr="005903DB">
        <w:t>•</w:t>
      </w:r>
      <w:r w:rsidRPr="005903DB">
        <w:rPr>
          <w:color w:val="FF0000"/>
        </w:rPr>
        <w:t>]</w:t>
      </w:r>
      <w:r w:rsidRPr="005903DB">
        <w:t xml:space="preserve"> р.д. </w:t>
      </w:r>
      <w:r w:rsidRPr="005903DB">
        <w:rPr>
          <w:color w:val="FF0000"/>
        </w:rPr>
        <w:t>]</w:t>
      </w:r>
      <w:r w:rsidRPr="00390C4D">
        <w:t>;</w:t>
      </w:r>
    </w:p>
    <w:p w14:paraId="4C1DD3C5" w14:textId="38656F27" w:rsidR="002A24F9" w:rsidRPr="00EF5DBB" w:rsidRDefault="002A24F9" w:rsidP="00EF5DBB">
      <w:pPr>
        <w:pStyle w:val="affffffff"/>
        <w:rPr>
          <w:color w:val="FF0000"/>
        </w:rPr>
      </w:pPr>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w:t>
      </w:r>
      <w:r w:rsidRPr="00216BC8">
        <w:rPr>
          <w:bCs/>
          <w:color w:val="FF0000"/>
          <w:sz w:val="24"/>
          <w:szCs w:val="24"/>
        </w:rPr>
        <w:t>]</w:t>
      </w:r>
    </w:p>
    <w:p w14:paraId="2F5215B1" w14:textId="77777777" w:rsidR="00A668DF" w:rsidRPr="0046405C" w:rsidRDefault="00A668DF" w:rsidP="00A668DF">
      <w:pPr>
        <w:pStyle w:val="affffffff5"/>
        <w:numPr>
          <w:ilvl w:val="0"/>
          <w:numId w:val="26"/>
        </w:numPr>
        <w:tabs>
          <w:tab w:val="clear" w:pos="6805"/>
          <w:tab w:val="num" w:pos="851"/>
        </w:tabs>
        <w:ind w:left="851" w:hanging="851"/>
      </w:pPr>
      <w:r w:rsidRPr="0046405C">
        <w:t>ОБЩИЕ УСЛОВИЯ</w:t>
      </w:r>
      <w:r>
        <w:t xml:space="preserve"> ДОГОВОРОВ</w:t>
      </w:r>
    </w:p>
    <w:p w14:paraId="7B16FB11" w14:textId="4E357430" w:rsidR="00A668DF" w:rsidRPr="007F40B8" w:rsidRDefault="00A668DF" w:rsidP="00A668DF">
      <w:pPr>
        <w:pStyle w:val="affffffff7"/>
        <w:numPr>
          <w:ilvl w:val="1"/>
          <w:numId w:val="26"/>
        </w:numPr>
        <w:ind w:left="851" w:hanging="851"/>
        <w:rPr>
          <w:bCs/>
        </w:rPr>
      </w:pPr>
      <w:r w:rsidRPr="0046405C">
        <w:t xml:space="preserve">Неотъемлемой частью Договора являются Общие условия договоров, в редакции на дату заключения </w:t>
      </w:r>
      <w:r>
        <w:t>Д</w:t>
      </w:r>
      <w:r w:rsidRPr="0046405C">
        <w:t>оговора, размещенные на официальном сайте ПАО</w:t>
      </w:r>
      <w:r w:rsidR="00CD2548">
        <w:t xml:space="preserve"> </w:t>
      </w:r>
      <w:r w:rsidRPr="0046405C">
        <w:t xml:space="preserve">«ГМК «Норильский никель» по адресу: </w:t>
      </w:r>
      <w:hyperlink r:id="rId11" w:anchor="obshchie-usloviya-dogovorov" w:history="1">
        <w:r w:rsidRPr="0046405C">
          <w:t>https://www.nornickel.ru/suppliers/contractual-documentation/#obshchie-usloviya-dogovorov</w:t>
        </w:r>
      </w:hyperlink>
      <w:r>
        <w:t xml:space="preserve"> </w:t>
      </w:r>
      <w:r w:rsidRPr="007F40B8">
        <w:t>(</w:t>
      </w:r>
      <w:r w:rsidRPr="007F40B8">
        <w:rPr>
          <w:lang w:val="en-US"/>
        </w:rPr>
        <w:t>hash</w:t>
      </w:r>
      <w:r w:rsidRPr="007F40B8">
        <w:t xml:space="preserve">: _____) (далее – </w:t>
      </w:r>
      <w:r w:rsidRPr="007F40B8">
        <w:rPr>
          <w:b/>
        </w:rPr>
        <w:t>Общие условия</w:t>
      </w:r>
      <w:r w:rsidRPr="007F40B8">
        <w:t>).</w:t>
      </w:r>
    </w:p>
    <w:p w14:paraId="3BAABE3A" w14:textId="2AA5D1B3"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 xml:space="preserve">В Общих условиях </w:t>
      </w:r>
      <w:r>
        <w:rPr>
          <w:rFonts w:ascii="Tahoma" w:eastAsia="Tahoma" w:hAnsi="Tahoma" w:cs="Tahoma"/>
          <w:b w:val="0"/>
          <w:color w:val="auto"/>
          <w:lang w:eastAsia="en-US"/>
        </w:rPr>
        <w:t>Покупатель</w:t>
      </w:r>
      <w:r w:rsidRPr="002A24F9">
        <w:rPr>
          <w:rFonts w:ascii="Tahoma" w:eastAsia="Tahoma" w:hAnsi="Tahoma" w:cs="Tahoma"/>
          <w:b w:val="0"/>
          <w:color w:val="auto"/>
          <w:lang w:eastAsia="en-US"/>
        </w:rPr>
        <w:t xml:space="preserve"> именуется «Компания», а </w:t>
      </w:r>
      <w:r>
        <w:rPr>
          <w:rFonts w:ascii="Tahoma" w:eastAsia="Tahoma" w:hAnsi="Tahoma" w:cs="Tahoma"/>
          <w:b w:val="0"/>
          <w:color w:val="auto"/>
          <w:lang w:eastAsia="en-US"/>
        </w:rPr>
        <w:t>Поставщик</w:t>
      </w:r>
      <w:r w:rsidRPr="002A24F9">
        <w:rPr>
          <w:rFonts w:ascii="Tahoma" w:eastAsia="Tahoma" w:hAnsi="Tahoma" w:cs="Tahoma"/>
          <w:b w:val="0"/>
          <w:color w:val="auto"/>
          <w:lang w:eastAsia="en-US"/>
        </w:rPr>
        <w:t xml:space="preserve"> – «Контрагент». </w:t>
      </w:r>
    </w:p>
    <w:p w14:paraId="20508513"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При расхождении между положениями Договора и Общих условий применяются положения Договора.</w:t>
      </w:r>
    </w:p>
    <w:p w14:paraId="4B73FE17" w14:textId="77777777" w:rsidR="00330478" w:rsidRDefault="00330478" w:rsidP="00330478">
      <w:pPr>
        <w:pStyle w:val="affffffff5"/>
        <w:numPr>
          <w:ilvl w:val="0"/>
          <w:numId w:val="26"/>
        </w:numPr>
        <w:tabs>
          <w:tab w:val="clear" w:pos="6805"/>
        </w:tabs>
        <w:ind w:left="851" w:hanging="851"/>
      </w:pPr>
      <w:r>
        <w:t>ОБЩИЕ ТРЕБОВАНИЯ К ИСПОЛНЕНИЮ ДОГОВОРА</w:t>
      </w:r>
    </w:p>
    <w:p w14:paraId="3BE7981D" w14:textId="77777777" w:rsidR="0054249F" w:rsidRPr="00263D50" w:rsidRDefault="00CB19C9" w:rsidP="00263D50">
      <w:pPr>
        <w:pStyle w:val="affffffff7"/>
        <w:numPr>
          <w:ilvl w:val="1"/>
          <w:numId w:val="26"/>
        </w:numPr>
        <w:ind w:left="851" w:hanging="851"/>
      </w:pPr>
      <w:r w:rsidRPr="00263D50">
        <w:t xml:space="preserve">Поставщик передает Покупателю </w:t>
      </w:r>
      <w:r w:rsidR="0054249F" w:rsidRPr="00263D50">
        <w:t xml:space="preserve">Товар надлежащего качества, соответствующий требованиям, установленным ГОСТ и ТУ на каждый вид поставляемого Товара, а также </w:t>
      </w:r>
      <w:r w:rsidR="0054249F" w:rsidRPr="00263D50">
        <w:lastRenderedPageBreak/>
        <w:t xml:space="preserve">сертификатам качества, в месте передачи по </w:t>
      </w:r>
      <w:r w:rsidRPr="00263D50">
        <w:t>Т</w:t>
      </w:r>
      <w:r w:rsidR="0054249F" w:rsidRPr="00263D50">
        <w:t>оварной накладной</w:t>
      </w:r>
      <w:r w:rsidRPr="00263D50">
        <w:t xml:space="preserve"> в </w:t>
      </w:r>
      <w:r w:rsidR="0054249F" w:rsidRPr="00263D50">
        <w:t>сроки и порядке, установленные в Договоре и Спецификации.</w:t>
      </w:r>
    </w:p>
    <w:p w14:paraId="3EC36F9F" w14:textId="7C36262A" w:rsidR="0054249F" w:rsidRPr="002A364D" w:rsidRDefault="00CB19C9" w:rsidP="00263D50">
      <w:pPr>
        <w:pStyle w:val="affffffff7"/>
        <w:numPr>
          <w:ilvl w:val="1"/>
          <w:numId w:val="26"/>
        </w:numPr>
        <w:ind w:left="851" w:hanging="851"/>
      </w:pPr>
      <w:r>
        <w:t>Поставщик направляет</w:t>
      </w:r>
      <w:r w:rsidR="0054249F" w:rsidRPr="00263D50">
        <w:t xml:space="preserve"> своего уполномоченного представителя к месту приемки Товара в течение 3 р</w:t>
      </w:r>
      <w:r>
        <w:t>.</w:t>
      </w:r>
      <w:r w:rsidR="0054249F" w:rsidRPr="00263D50">
        <w:t>д</w:t>
      </w:r>
      <w:r>
        <w:t>.</w:t>
      </w:r>
      <w:r w:rsidR="0054249F" w:rsidRPr="00263D50">
        <w:t xml:space="preserve">,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w:t>
      </w:r>
      <w:r w:rsidRPr="002A364D">
        <w:t>«</w:t>
      </w:r>
      <w:r w:rsidR="00316011" w:rsidRPr="002A364D">
        <w:t>П</w:t>
      </w:r>
      <w:r w:rsidR="006B3042" w:rsidRPr="002A364D">
        <w:t>рием-передача товара</w:t>
      </w:r>
      <w:r w:rsidRPr="002A364D">
        <w:t>»</w:t>
      </w:r>
      <w:r w:rsidR="0054249F" w:rsidRPr="002A364D">
        <w:t xml:space="preserve"> Договора.</w:t>
      </w:r>
      <w:r w:rsidR="005024BA">
        <w:t xml:space="preserve"> </w:t>
      </w:r>
    </w:p>
    <w:p w14:paraId="6A9DED7E" w14:textId="77777777" w:rsidR="0054249F" w:rsidRPr="002A364D" w:rsidRDefault="00CB19C9" w:rsidP="00263D50">
      <w:pPr>
        <w:pStyle w:val="affffffff7"/>
        <w:numPr>
          <w:ilvl w:val="1"/>
          <w:numId w:val="26"/>
        </w:numPr>
        <w:ind w:left="851" w:hanging="851"/>
      </w:pPr>
      <w:r w:rsidRPr="002A364D">
        <w:t xml:space="preserve">Покупатель осматривает и принимает Товар по комплектности, количеству и качеству в соответствии с условиями, предусмотренными Договором и </w:t>
      </w:r>
      <w:r w:rsidR="00F27D89">
        <w:t>С</w:t>
      </w:r>
      <w:r w:rsidRPr="002A364D">
        <w:t>пецификацией</w:t>
      </w:r>
      <w:r w:rsidR="00D15330">
        <w:t>.</w:t>
      </w:r>
    </w:p>
    <w:p w14:paraId="47ACE698" w14:textId="0528FDD7" w:rsidR="009663FD" w:rsidRPr="002A364D" w:rsidRDefault="009663FD" w:rsidP="003258DB">
      <w:pPr>
        <w:pStyle w:val="affffffff7"/>
        <w:numPr>
          <w:ilvl w:val="1"/>
          <w:numId w:val="26"/>
        </w:numPr>
        <w:ind w:left="851" w:hanging="851"/>
      </w:pPr>
      <w:r w:rsidRPr="002A364D">
        <w:t xml:space="preserve">В случае поставки </w:t>
      </w:r>
      <w:r w:rsidR="008D3766" w:rsidRPr="002A364D">
        <w:t>Т</w:t>
      </w:r>
      <w:r w:rsidRPr="002A364D">
        <w:t xml:space="preserve">овара в количестве меньшем, чем предусмотрено </w:t>
      </w:r>
      <w:r w:rsidR="008D3766" w:rsidRPr="002A364D">
        <w:t>С</w:t>
      </w:r>
      <w:r w:rsidRPr="002A364D">
        <w:t xml:space="preserve">пецификацией, </w:t>
      </w:r>
      <w:r w:rsidR="00B1593D" w:rsidRPr="002A364D">
        <w:t>П</w:t>
      </w:r>
      <w:r w:rsidR="0070251D" w:rsidRPr="002A364D">
        <w:t>оставщик</w:t>
      </w:r>
      <w:r w:rsidR="00B1593D" w:rsidRPr="002A364D">
        <w:t xml:space="preserve"> </w:t>
      </w:r>
      <w:r w:rsidRPr="002A364D">
        <w:t>восполн</w:t>
      </w:r>
      <w:r w:rsidR="00B1593D" w:rsidRPr="002A364D">
        <w:t>яет</w:t>
      </w:r>
      <w:r w:rsidRPr="002A364D">
        <w:t xml:space="preserve"> недостающее количество </w:t>
      </w:r>
      <w:r w:rsidR="008D3766" w:rsidRPr="002A364D">
        <w:t>Т</w:t>
      </w:r>
      <w:r w:rsidRPr="002A364D">
        <w:t xml:space="preserve">овара в месте передачи в течение </w:t>
      </w:r>
      <w:r w:rsidR="00E66A19" w:rsidRPr="002A364D">
        <w:rPr>
          <w:color w:val="FF0000"/>
        </w:rPr>
        <w:t xml:space="preserve">[ </w:t>
      </w:r>
      <w:r w:rsidR="004E12AC" w:rsidRPr="002A364D">
        <w:t xml:space="preserve">2 </w:t>
      </w:r>
      <w:r w:rsidRPr="002A364D">
        <w:rPr>
          <w:color w:val="FF0000"/>
          <w:vertAlign w:val="superscript"/>
        </w:rPr>
        <w:t xml:space="preserve"> </w:t>
      </w:r>
      <w:r w:rsidRPr="002A364D">
        <w:t>р</w:t>
      </w:r>
      <w:r w:rsidR="003258DB" w:rsidRPr="002A364D">
        <w:t>.</w:t>
      </w:r>
      <w:r w:rsidRPr="002A364D">
        <w:t>д</w:t>
      </w:r>
      <w:r w:rsidR="003258DB" w:rsidRPr="002A364D">
        <w:t>.</w:t>
      </w:r>
      <w:r w:rsidRPr="002A364D">
        <w:t xml:space="preserve"> с момента предъявления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F173DAB" w14:textId="39384DE1" w:rsidR="009663FD" w:rsidRPr="002A364D" w:rsidRDefault="009663FD" w:rsidP="003258DB">
      <w:pPr>
        <w:pStyle w:val="affffffff7"/>
        <w:numPr>
          <w:ilvl w:val="1"/>
          <w:numId w:val="26"/>
        </w:numPr>
        <w:ind w:left="851" w:hanging="851"/>
      </w:pPr>
      <w:r w:rsidRPr="002A364D">
        <w:t xml:space="preserve">В случае поставки некомплектного Товара </w:t>
      </w:r>
      <w:r w:rsidR="0048385C">
        <w:t>и/или несоответствующей номенклатуры</w:t>
      </w:r>
      <w:r w:rsidR="0048385C" w:rsidRPr="002A364D">
        <w:t xml:space="preserve"> </w:t>
      </w:r>
      <w:r w:rsidR="0070251D" w:rsidRPr="002A364D">
        <w:t xml:space="preserve">Поставщик </w:t>
      </w:r>
      <w:r w:rsidRPr="002A364D">
        <w:t>доукомплектов</w:t>
      </w:r>
      <w:r w:rsidR="0070251D" w:rsidRPr="002A364D">
        <w:t>ывает</w:t>
      </w:r>
      <w:r w:rsidRPr="002A364D">
        <w:t xml:space="preserve"> Товар </w:t>
      </w:r>
      <w:r w:rsidR="0048385C">
        <w:t xml:space="preserve">и/или производит поставку Товара соответствующей номенклатуры </w:t>
      </w:r>
      <w:r w:rsidRPr="002A364D">
        <w:t xml:space="preserve">в течение </w:t>
      </w:r>
      <w:r w:rsidR="00E66A19" w:rsidRPr="002A364D">
        <w:rPr>
          <w:color w:val="FF0000"/>
        </w:rPr>
        <w:t xml:space="preserve">[ </w:t>
      </w:r>
      <w:r w:rsidR="004E12AC" w:rsidRPr="001F73FF">
        <w:t>2</w:t>
      </w:r>
      <w:r w:rsidR="004E12AC" w:rsidRPr="002A364D">
        <w:t xml:space="preserve"> </w:t>
      </w:r>
      <w:r w:rsidRPr="002A364D">
        <w:t>р</w:t>
      </w:r>
      <w:r w:rsidR="003258DB" w:rsidRPr="002A364D">
        <w:t>.</w:t>
      </w:r>
      <w:r w:rsidRPr="002A364D">
        <w:t>д</w:t>
      </w:r>
      <w:r w:rsidR="003258DB" w:rsidRPr="002A364D">
        <w:t>.</w:t>
      </w:r>
      <w:r w:rsidRPr="002A364D">
        <w:t xml:space="preserve"> с момента получения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9A5AAE7" w14:textId="06E32572" w:rsidR="009663FD" w:rsidRPr="003258DB" w:rsidRDefault="009663FD" w:rsidP="003258DB">
      <w:pPr>
        <w:pStyle w:val="affffffff7"/>
        <w:numPr>
          <w:ilvl w:val="1"/>
          <w:numId w:val="26"/>
        </w:numPr>
        <w:ind w:left="851" w:hanging="851"/>
      </w:pPr>
      <w:r w:rsidRPr="002A364D">
        <w:t xml:space="preserve">В случае поставки Товара ненадлежащего качества </w:t>
      </w:r>
      <w:r w:rsidR="0070251D" w:rsidRPr="002A364D">
        <w:t xml:space="preserve">Поставщик </w:t>
      </w:r>
      <w:r w:rsidRPr="002A364D">
        <w:t>безвозмездно устран</w:t>
      </w:r>
      <w:r w:rsidR="0070251D" w:rsidRPr="002A364D">
        <w:t>яет</w:t>
      </w:r>
      <w:r w:rsidRPr="002A364D">
        <w:t xml:space="preserve"> недостатки Товара и/или замен</w:t>
      </w:r>
      <w:r w:rsidR="0070251D" w:rsidRPr="002A364D">
        <w:t>яет</w:t>
      </w:r>
      <w:r w:rsidRPr="002A364D">
        <w:t xml:space="preserve"> на Товар надлежащего качества в течение</w:t>
      </w:r>
      <w:r w:rsidRPr="00B14C69">
        <w:t xml:space="preserve"> </w:t>
      </w:r>
      <w:r w:rsidR="00E66A19" w:rsidRPr="007F26A6">
        <w:rPr>
          <w:color w:val="FF0000"/>
        </w:rPr>
        <w:t>[</w:t>
      </w:r>
      <w:r w:rsidR="00E66A19">
        <w:rPr>
          <w:color w:val="FF0000"/>
        </w:rPr>
        <w:t xml:space="preserve"> </w:t>
      </w:r>
      <w:r w:rsidR="005D0B01" w:rsidRPr="001F73FF">
        <w:t>2</w:t>
      </w:r>
      <w:r w:rsidR="005D0B01" w:rsidRPr="00B14C69">
        <w:t xml:space="preserve"> </w:t>
      </w:r>
      <w:r w:rsidRPr="00B14C69">
        <w:t>р</w:t>
      </w:r>
      <w:r w:rsidR="003258DB">
        <w:t>.</w:t>
      </w:r>
      <w:r w:rsidRPr="00B14C69">
        <w:t>д</w:t>
      </w:r>
      <w:r w:rsidR="003258DB">
        <w:t>.</w:t>
      </w:r>
      <w:r w:rsidRPr="00B14C69">
        <w:t xml:space="preserve"> с момента получения соответствующего требования Покупателя</w:t>
      </w:r>
      <w:r w:rsidR="00E66A19">
        <w:t xml:space="preserve"> </w:t>
      </w:r>
      <w:r w:rsidR="00E66A19" w:rsidRPr="007F26A6">
        <w:rPr>
          <w:color w:val="FF0000"/>
        </w:rPr>
        <w:t>]</w:t>
      </w:r>
      <w:r w:rsidR="00E66A19">
        <w:rPr>
          <w:color w:val="FF0000"/>
        </w:rPr>
        <w:t xml:space="preserve"> /</w:t>
      </w:r>
      <w:r w:rsidR="00E66A19">
        <w:t xml:space="preserve"> </w:t>
      </w:r>
      <w:r w:rsidR="00E66A19" w:rsidRPr="007F26A6">
        <w:rPr>
          <w:color w:val="FF0000"/>
        </w:rPr>
        <w:t>[</w:t>
      </w:r>
      <w:r w:rsidR="00E66A19">
        <w:rPr>
          <w:color w:val="FF0000"/>
        </w:rPr>
        <w:t xml:space="preserve"> </w:t>
      </w:r>
      <w:r w:rsidR="00E66A19">
        <w:t xml:space="preserve">срока, указанного Покупателем в своем требовании </w:t>
      </w:r>
      <w:r w:rsidR="00E66A19" w:rsidRPr="007F26A6">
        <w:rPr>
          <w:color w:val="FF0000"/>
        </w:rPr>
        <w:t>]</w:t>
      </w:r>
      <w:r w:rsidR="00E66A19">
        <w:rPr>
          <w:color w:val="FF0000"/>
        </w:rPr>
        <w:t xml:space="preserve"> </w:t>
      </w:r>
      <w:r w:rsidRPr="00B14C69">
        <w:t>.</w:t>
      </w:r>
    </w:p>
    <w:p w14:paraId="739A3B54" w14:textId="77777777" w:rsidR="009663FD" w:rsidRPr="003258DB" w:rsidRDefault="00BA1E31" w:rsidP="003258DB">
      <w:pPr>
        <w:pStyle w:val="affffffff7"/>
        <w:numPr>
          <w:ilvl w:val="1"/>
          <w:numId w:val="26"/>
        </w:numPr>
        <w:ind w:left="851" w:hanging="851"/>
      </w:pPr>
      <w:r w:rsidRPr="003258DB">
        <w:rPr>
          <w:color w:val="FF0000"/>
        </w:rPr>
        <w:t>[</w:t>
      </w:r>
      <w:r w:rsidR="009663FD" w:rsidRPr="003258DB">
        <w:t xml:space="preserve"> </w:t>
      </w:r>
      <w:r w:rsidR="0070251D" w:rsidRPr="00B23887">
        <w:rPr>
          <w:highlight w:val="darkCyan"/>
        </w:rPr>
        <w:t xml:space="preserve">Поставщик передает </w:t>
      </w:r>
      <w:r w:rsidR="009663FD" w:rsidRPr="00B23887">
        <w:rPr>
          <w:highlight w:val="darkCyan"/>
        </w:rPr>
        <w:t>Покупателю вместе с Товаром оригиналы счетов-фактур.</w:t>
      </w:r>
      <w:r w:rsidR="003258DB">
        <w:t xml:space="preserve"> </w:t>
      </w:r>
      <w:r w:rsidRPr="003258DB">
        <w:rPr>
          <w:color w:val="FF0000"/>
        </w:rPr>
        <w:t>]</w:t>
      </w:r>
    </w:p>
    <w:p w14:paraId="7EE2F66E" w14:textId="77777777" w:rsidR="003D71C8" w:rsidRPr="003258DB" w:rsidRDefault="00222EAD" w:rsidP="003258DB">
      <w:pPr>
        <w:pStyle w:val="affffffff7"/>
        <w:numPr>
          <w:ilvl w:val="1"/>
          <w:numId w:val="26"/>
        </w:numPr>
        <w:ind w:left="851" w:hanging="851"/>
      </w:pPr>
      <w:r w:rsidRPr="003258DB">
        <w:rPr>
          <w:color w:val="FF0000"/>
        </w:rPr>
        <w:t>[ [</w:t>
      </w:r>
      <w:r w:rsidR="003258DB">
        <w:t xml:space="preserve"> </w:t>
      </w:r>
      <w:r w:rsidRPr="00711923">
        <w:t xml:space="preserve">По запросу Покупателя в течение </w:t>
      </w:r>
      <w:r w:rsidRPr="003258DB">
        <w:rPr>
          <w:color w:val="FF0000"/>
        </w:rPr>
        <w:t>[</w:t>
      </w:r>
      <w:r w:rsidRPr="00711923">
        <w:t>●</w:t>
      </w:r>
      <w:r w:rsidRPr="003258DB">
        <w:rPr>
          <w:color w:val="FF0000"/>
        </w:rPr>
        <w:t>]</w:t>
      </w:r>
      <w:r w:rsidRPr="00711923">
        <w:t xml:space="preserve"> р</w:t>
      </w:r>
      <w:r w:rsidR="00373B72">
        <w:t>.</w:t>
      </w:r>
      <w:r w:rsidRPr="00711923">
        <w:t>д</w:t>
      </w:r>
      <w:r w:rsidR="00373B72">
        <w:t>.</w:t>
      </w:r>
      <w:r w:rsidRPr="00711923">
        <w:t xml:space="preserve"> со дня получения запроса</w:t>
      </w:r>
      <w:r w:rsidR="00000768">
        <w:t xml:space="preserve"> </w:t>
      </w:r>
      <w:r w:rsidRPr="00000768">
        <w:rPr>
          <w:color w:val="FF0000"/>
        </w:rPr>
        <w:t>] / [</w:t>
      </w:r>
      <w:r w:rsidR="00000768">
        <w:t xml:space="preserve"> </w:t>
      </w:r>
      <w:r w:rsidRPr="00711923">
        <w:t xml:space="preserve">В срок до </w:t>
      </w:r>
      <w:r w:rsidR="00000768" w:rsidRPr="007F26A6">
        <w:rPr>
          <w:color w:val="FF0000"/>
        </w:rPr>
        <w:t>[</w:t>
      </w:r>
      <w:r w:rsidR="00000768" w:rsidRPr="0046405C">
        <w:t>•</w:t>
      </w:r>
      <w:r w:rsidR="00000768" w:rsidRPr="007F26A6">
        <w:rPr>
          <w:color w:val="FF0000"/>
        </w:rPr>
        <w:t>]</w:t>
      </w:r>
      <w:r w:rsidR="00000768">
        <w:rPr>
          <w:color w:val="FF0000"/>
        </w:rPr>
        <w:t xml:space="preserve"> </w:t>
      </w:r>
      <w:r w:rsidRPr="00000768">
        <w:rPr>
          <w:color w:val="FF0000"/>
        </w:rPr>
        <w:t>] / [</w:t>
      </w:r>
      <w:r w:rsidR="00000768">
        <w:t xml:space="preserve"> </w:t>
      </w:r>
      <w:r w:rsidRPr="00711923">
        <w:t xml:space="preserve">В течение </w:t>
      </w:r>
      <w:r w:rsidRPr="00000768">
        <w:rPr>
          <w:color w:val="FF0000"/>
        </w:rPr>
        <w:t>[</w:t>
      </w:r>
      <w:r w:rsidRPr="00711923">
        <w:t>●</w:t>
      </w:r>
      <w:r w:rsidRPr="00000768">
        <w:rPr>
          <w:color w:val="FF0000"/>
        </w:rPr>
        <w:t>]</w:t>
      </w:r>
      <w:r w:rsidRPr="00711923">
        <w:t xml:space="preserve"> к</w:t>
      </w:r>
      <w:r w:rsidR="00000768">
        <w:t>.</w:t>
      </w:r>
      <w:r w:rsidRPr="00711923">
        <w:t>д</w:t>
      </w:r>
      <w:r w:rsidR="00000768">
        <w:t>.</w:t>
      </w:r>
      <w:r w:rsidRPr="00711923">
        <w:t xml:space="preserve"> с даты подписания Договора</w:t>
      </w:r>
      <w:r w:rsidR="00000768">
        <w:t xml:space="preserve"> </w:t>
      </w:r>
      <w:r w:rsidRPr="00000768">
        <w:rPr>
          <w:color w:val="FF0000"/>
        </w:rPr>
        <w:t>]</w:t>
      </w:r>
      <w:r w:rsidRPr="00711923">
        <w:t xml:space="preserve">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w:t>
      </w:r>
      <w:r w:rsidR="00000768" w:rsidRPr="007F26A6">
        <w:rPr>
          <w:color w:val="FF0000"/>
        </w:rPr>
        <w:t>[</w:t>
      </w:r>
      <w:r w:rsidR="00000768" w:rsidRPr="0046405C">
        <w:t>•</w:t>
      </w:r>
      <w:r w:rsidR="00000768" w:rsidRPr="007F26A6">
        <w:rPr>
          <w:color w:val="FF0000"/>
        </w:rPr>
        <w:t>]</w:t>
      </w:r>
      <w:r w:rsidRPr="00711923">
        <w:t xml:space="preserve">.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6414CFF9" w14:textId="77777777" w:rsidR="00222EAD" w:rsidRPr="003258DB" w:rsidRDefault="003D71C8" w:rsidP="00000768">
      <w:pPr>
        <w:pStyle w:val="affffffff7"/>
        <w:ind w:firstLine="0"/>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Поставщик обязуется устранить замечания и повторно направить в адрес Покупателя Детализированную ценовую спецификацию в течение 5 р</w:t>
      </w:r>
      <w:r w:rsidR="0054249F">
        <w:t>.</w:t>
      </w:r>
      <w:r w:rsidRPr="00711923">
        <w:t>д</w:t>
      </w:r>
      <w:r w:rsidR="0054249F">
        <w:t>.</w:t>
      </w:r>
      <w:r w:rsidRPr="00711923">
        <w:t xml:space="preserve"> со дня получения замечаний.</w:t>
      </w:r>
      <w:r w:rsidRPr="003258DB">
        <w:t xml:space="preserve"> </w:t>
      </w:r>
      <w:r w:rsidRPr="00000768">
        <w:rPr>
          <w:color w:val="FF0000"/>
        </w:rPr>
        <w:t>]</w:t>
      </w:r>
      <w:r w:rsidR="009F76E2">
        <w:rPr>
          <w:color w:val="FF0000"/>
        </w:rPr>
        <w:t xml:space="preserve"> </w:t>
      </w:r>
      <w:r w:rsidR="00222EAD" w:rsidRPr="00263D50">
        <w:rPr>
          <w:color w:val="FF0000"/>
          <w:vertAlign w:val="superscript"/>
        </w:rPr>
        <w:footnoteReference w:id="46"/>
      </w:r>
    </w:p>
    <w:p w14:paraId="0D7B6099" w14:textId="77777777" w:rsidR="00753CA0" w:rsidRPr="00B23887" w:rsidRDefault="00753CA0" w:rsidP="007A7102">
      <w:pPr>
        <w:pStyle w:val="affffffff7"/>
        <w:numPr>
          <w:ilvl w:val="1"/>
          <w:numId w:val="26"/>
        </w:numPr>
        <w:ind w:left="851" w:hanging="851"/>
        <w:rPr>
          <w:highlight w:val="green"/>
        </w:rPr>
      </w:pPr>
      <w:r w:rsidRPr="00B23887">
        <w:rPr>
          <w:color w:val="FF0000"/>
          <w:highlight w:val="green"/>
        </w:rPr>
        <w:t>[</w:t>
      </w:r>
      <w:r w:rsidRPr="00B23887">
        <w:rPr>
          <w:highlight w:val="green"/>
        </w:rPr>
        <w:t xml:space="preserve"> </w:t>
      </w:r>
      <w:r w:rsidR="00C426F1" w:rsidRPr="00B23887">
        <w:rPr>
          <w:highlight w:val="green"/>
        </w:rPr>
        <w:t>Поставщик обязан с</w:t>
      </w:r>
      <w:r w:rsidRPr="00B23887">
        <w:rPr>
          <w:highlight w:val="green"/>
        </w:rPr>
        <w:t xml:space="preserve">облюдать условия хранения, транспортировки </w:t>
      </w:r>
      <w:r w:rsidR="00C426F1" w:rsidRPr="00B23887">
        <w:rPr>
          <w:highlight w:val="green"/>
        </w:rPr>
        <w:t>Т</w:t>
      </w:r>
      <w:r w:rsidRPr="00B23887">
        <w:rPr>
          <w:highlight w:val="green"/>
        </w:rPr>
        <w:t>овара с учетом температурного режима, влажности, установленные соответствующим ГОСТом, ТУ и СанПиНом.</w:t>
      </w:r>
      <w:r w:rsidR="007A7102" w:rsidRPr="00B23887">
        <w:rPr>
          <w:highlight w:val="green"/>
        </w:rPr>
        <w:t xml:space="preserve"> </w:t>
      </w:r>
      <w:r w:rsidRPr="00B23887">
        <w:rPr>
          <w:color w:val="FF0000"/>
          <w:highlight w:val="green"/>
        </w:rPr>
        <w:t>]</w:t>
      </w:r>
      <w:r w:rsidR="00493A59" w:rsidRPr="00B23887">
        <w:rPr>
          <w:color w:val="FF0000"/>
          <w:highlight w:val="green"/>
        </w:rPr>
        <w:t xml:space="preserve"> </w:t>
      </w:r>
      <w:r w:rsidR="007A7102" w:rsidRPr="00B23887">
        <w:rPr>
          <w:color w:val="FF0000"/>
          <w:highlight w:val="green"/>
          <w:vertAlign w:val="superscript"/>
        </w:rPr>
        <w:footnoteReference w:id="47"/>
      </w:r>
    </w:p>
    <w:p w14:paraId="51357897" w14:textId="67A7AC1F" w:rsidR="009663FD" w:rsidRDefault="009663FD" w:rsidP="005438B4">
      <w:pPr>
        <w:pStyle w:val="affffffff7"/>
        <w:numPr>
          <w:ilvl w:val="1"/>
          <w:numId w:val="26"/>
        </w:numPr>
        <w:ind w:left="851" w:hanging="851"/>
      </w:pPr>
      <w:r w:rsidRPr="005438B4">
        <w:t>Покупатель вправе</w:t>
      </w:r>
      <w:r w:rsidR="005438B4" w:rsidRPr="005438B4">
        <w:t xml:space="preserve"> о</w:t>
      </w:r>
      <w:r w:rsidRPr="005438B4">
        <w:t>тказаться от исполнения Договора и/или принятия и оплаты</w:t>
      </w:r>
      <w:r w:rsidRPr="00B14C69">
        <w:t xml:space="preserve"> Товара, поставка которого просрочена более чем на </w:t>
      </w:r>
      <w:r w:rsidR="0090194D" w:rsidRPr="00B14C69">
        <w:t xml:space="preserve">5 </w:t>
      </w:r>
      <w:r w:rsidRPr="00B14C69">
        <w:t>к</w:t>
      </w:r>
      <w:r w:rsidR="00373B72">
        <w:t>.</w:t>
      </w:r>
      <w:r w:rsidRPr="00B14C69">
        <w:t>д</w:t>
      </w:r>
      <w:r w:rsidR="00373B72">
        <w:t>.</w:t>
      </w:r>
      <w:r w:rsidRPr="00B14C69">
        <w:t>, направив Поставщику соответствующее письменное уведомление.</w:t>
      </w:r>
    </w:p>
    <w:p w14:paraId="0B601CBD" w14:textId="77777777" w:rsidR="005438B4" w:rsidRPr="00483797" w:rsidRDefault="005438B4" w:rsidP="005438B4">
      <w:pPr>
        <w:pStyle w:val="affffffff7"/>
        <w:numPr>
          <w:ilvl w:val="1"/>
          <w:numId w:val="26"/>
        </w:numPr>
        <w:ind w:left="851" w:hanging="851"/>
      </w:pPr>
      <w:r w:rsidRPr="007F26A6">
        <w:rPr>
          <w:color w:val="FF0000"/>
        </w:rPr>
        <w:t>[</w:t>
      </w:r>
      <w:r>
        <w:rPr>
          <w:color w:val="FF0000"/>
        </w:rPr>
        <w:t xml:space="preserve"> </w:t>
      </w:r>
      <w:r w:rsidRPr="00B14C69">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w:t>
      </w:r>
      <w:r w:rsidRPr="00B14C69">
        <w:rPr>
          <w:bCs/>
        </w:rPr>
        <w:lastRenderedPageBreak/>
        <w:t xml:space="preserve">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w:t>
      </w:r>
      <w:r w:rsidR="002477F0" w:rsidRPr="007F26A6">
        <w:rPr>
          <w:color w:val="FF0000"/>
        </w:rPr>
        <w:t>]</w:t>
      </w:r>
      <w:r w:rsidR="009F76E2">
        <w:rPr>
          <w:color w:val="FF0000"/>
        </w:rPr>
        <w:t xml:space="preserve"> </w:t>
      </w:r>
      <w:r w:rsidR="002477F0">
        <w:rPr>
          <w:rStyle w:val="aff8"/>
          <w:color w:val="FF0000"/>
        </w:rPr>
        <w:footnoteReference w:id="48"/>
      </w:r>
    </w:p>
    <w:p w14:paraId="013B3703" w14:textId="77777777" w:rsidR="00F16F9F" w:rsidRPr="00483797" w:rsidRDefault="00483797" w:rsidP="005B3E08">
      <w:pPr>
        <w:pStyle w:val="affffffff7"/>
        <w:numPr>
          <w:ilvl w:val="1"/>
          <w:numId w:val="26"/>
        </w:numPr>
        <w:ind w:left="851" w:hanging="851"/>
        <w:rPr>
          <w:iCs/>
        </w:rPr>
      </w:pPr>
      <w:r w:rsidRPr="003503D6">
        <w:t>В</w:t>
      </w:r>
      <w:r w:rsidR="00F16F9F" w:rsidRPr="003503D6">
        <w:t xml:space="preserve"> случае неисполнения Поставщиком в установленный </w:t>
      </w:r>
      <w:r w:rsidR="008A444B">
        <w:t xml:space="preserve">Договором </w:t>
      </w:r>
      <w:r w:rsidR="00F16F9F" w:rsidRPr="003503D6">
        <w:t xml:space="preserve">срок </w:t>
      </w:r>
      <w:r w:rsidR="00B56DCA">
        <w:t>обязанностей</w:t>
      </w:r>
      <w:r w:rsidR="008A444B">
        <w:t xml:space="preserve"> по поставке недопоставленного Товара, доукомплектованию Товара, </w:t>
      </w:r>
      <w:r w:rsidR="003C26B4">
        <w:t xml:space="preserve">поставке Товара соответствующей номенклатуры, </w:t>
      </w:r>
      <w:r w:rsidR="008A444B" w:rsidRPr="002A364D">
        <w:t>безвозмездно</w:t>
      </w:r>
      <w:r w:rsidR="008A444B">
        <w:t>му</w:t>
      </w:r>
      <w:r w:rsidR="008A444B" w:rsidRPr="002A364D">
        <w:t xml:space="preserve"> устран</w:t>
      </w:r>
      <w:r w:rsidR="008A444B">
        <w:t xml:space="preserve">ению </w:t>
      </w:r>
      <w:r w:rsidR="008A444B" w:rsidRPr="002A364D">
        <w:t>недостатк</w:t>
      </w:r>
      <w:r w:rsidR="008A444B">
        <w:t>ов</w:t>
      </w:r>
      <w:r w:rsidR="008A444B" w:rsidRPr="002A364D">
        <w:t xml:space="preserve"> Товара и/или замен</w:t>
      </w:r>
      <w:r w:rsidR="008A444B">
        <w:t>е</w:t>
      </w:r>
      <w:r w:rsidR="008A444B" w:rsidRPr="002A364D">
        <w:t xml:space="preserve"> на Товар надлежащего качества</w:t>
      </w:r>
      <w:r w:rsidR="00F16F9F" w:rsidRPr="003503D6">
        <w:t xml:space="preserve">, </w:t>
      </w:r>
      <w:r w:rsidR="008A444B">
        <w:rPr>
          <w:iCs/>
        </w:rPr>
        <w:t xml:space="preserve">устранению дефектов </w:t>
      </w:r>
      <w:r w:rsidR="008A444B" w:rsidRPr="002A72C1">
        <w:t>выявленны</w:t>
      </w:r>
      <w:r w:rsidR="008A444B">
        <w:t>х</w:t>
      </w:r>
      <w:r w:rsidR="008A444B" w:rsidRPr="002A72C1">
        <w:t xml:space="preserve"> в течение гарантийного срока, или замен</w:t>
      </w:r>
      <w:r w:rsidR="008A444B">
        <w:t>е</w:t>
      </w:r>
      <w:r w:rsidR="008A444B" w:rsidRPr="002A72C1">
        <w:t xml:space="preserve"> Товар</w:t>
      </w:r>
      <w:r w:rsidR="008A444B">
        <w:t>а</w:t>
      </w:r>
      <w:r w:rsidR="008A444B" w:rsidRPr="002A72C1">
        <w:t xml:space="preserve"> и/или его комплектующи</w:t>
      </w:r>
      <w:r w:rsidR="008A444B">
        <w:t>х</w:t>
      </w:r>
      <w:r w:rsidR="001E7A4D">
        <w:rPr>
          <w:iCs/>
        </w:rPr>
        <w:t xml:space="preserve"> </w:t>
      </w:r>
      <w:r w:rsidR="000560DF" w:rsidRPr="003503D6">
        <w:t>Д</w:t>
      </w:r>
      <w:r w:rsidR="00F16F9F" w:rsidRPr="003503D6">
        <w:t xml:space="preserve">оговора, </w:t>
      </w:r>
      <w:r w:rsidR="00F16F9F" w:rsidRPr="003503D6">
        <w:rPr>
          <w:iCs/>
        </w:rPr>
        <w:t xml:space="preserve">Покупатель вправе </w:t>
      </w:r>
      <w:r w:rsidR="001E7A4D">
        <w:rPr>
          <w:iCs/>
        </w:rPr>
        <w:t xml:space="preserve">в одностороннем порядке </w:t>
      </w:r>
      <w:r w:rsidR="00F16F9F" w:rsidRPr="003503D6">
        <w:rPr>
          <w:iCs/>
        </w:rPr>
        <w:t xml:space="preserve">отказаться от приемки </w:t>
      </w:r>
      <w:r w:rsidR="001E7A4D">
        <w:rPr>
          <w:iCs/>
        </w:rPr>
        <w:t>соответствующего</w:t>
      </w:r>
      <w:r w:rsidR="001E7A4D" w:rsidRPr="003503D6">
        <w:rPr>
          <w:iCs/>
        </w:rPr>
        <w:t xml:space="preserve"> </w:t>
      </w:r>
      <w:r w:rsidR="00DD4004" w:rsidRPr="003503D6">
        <w:rPr>
          <w:iCs/>
        </w:rPr>
        <w:t xml:space="preserve">Товара </w:t>
      </w:r>
      <w:r w:rsidR="00F16F9F" w:rsidRPr="003503D6">
        <w:rPr>
          <w:iCs/>
        </w:rPr>
        <w:t xml:space="preserve">и / или исполнения </w:t>
      </w:r>
      <w:r w:rsidR="001341EB" w:rsidRPr="003503D6">
        <w:rPr>
          <w:iCs/>
        </w:rPr>
        <w:t>Д</w:t>
      </w:r>
      <w:r w:rsidR="00F16F9F" w:rsidRPr="003503D6">
        <w:rPr>
          <w:iCs/>
        </w:rPr>
        <w:t xml:space="preserve">оговора полностью </w:t>
      </w:r>
      <w:r w:rsidR="00757D8F">
        <w:rPr>
          <w:iCs/>
        </w:rPr>
        <w:t xml:space="preserve">или в части </w:t>
      </w:r>
      <w:r w:rsidR="00F16F9F" w:rsidRPr="003503D6">
        <w:rPr>
          <w:iCs/>
        </w:rPr>
        <w:t>и потребовать от Поставщика</w:t>
      </w:r>
      <w:r w:rsidR="00757D8F">
        <w:rPr>
          <w:iCs/>
        </w:rPr>
        <w:t xml:space="preserve"> возмещения убытков</w:t>
      </w:r>
      <w:r w:rsidR="002A72C1">
        <w:rPr>
          <w:iCs/>
        </w:rPr>
        <w:t>,</w:t>
      </w:r>
      <w:r w:rsidR="00F16F9F" w:rsidRPr="003503D6">
        <w:rPr>
          <w:iCs/>
        </w:rPr>
        <w:t xml:space="preserve"> </w:t>
      </w:r>
      <w:r w:rsidR="00F16F9F" w:rsidRPr="003503D6">
        <w:rPr>
          <w:iCs/>
          <w:color w:val="FF0000"/>
        </w:rPr>
        <w:t>[</w:t>
      </w:r>
      <w:r w:rsidR="002A72C1" w:rsidRPr="002A72C1">
        <w:rPr>
          <w:iCs/>
        </w:rPr>
        <w:t xml:space="preserve"> </w:t>
      </w:r>
      <w:r w:rsidR="0071062D" w:rsidRPr="00B23887">
        <w:rPr>
          <w:iCs/>
          <w:highlight w:val="yellow"/>
        </w:rPr>
        <w:t>вернуть оплату за Т</w:t>
      </w:r>
      <w:r w:rsidR="00F16F9F" w:rsidRPr="00B23887">
        <w:rPr>
          <w:iCs/>
          <w:highlight w:val="yellow"/>
        </w:rPr>
        <w:t>овар</w:t>
      </w:r>
      <w:r w:rsidR="002A72C1" w:rsidRPr="00B23887">
        <w:rPr>
          <w:iCs/>
          <w:highlight w:val="yellow"/>
        </w:rPr>
        <w:t xml:space="preserve"> и</w:t>
      </w:r>
      <w:r w:rsidR="001341EB" w:rsidRPr="003503D6">
        <w:rPr>
          <w:iCs/>
        </w:rPr>
        <w:t xml:space="preserve"> </w:t>
      </w:r>
      <w:r w:rsidR="00F16F9F" w:rsidRPr="003503D6">
        <w:rPr>
          <w:iCs/>
          <w:color w:val="FF0000"/>
        </w:rPr>
        <w:t>]</w:t>
      </w:r>
      <w:r w:rsidR="00F16F9F" w:rsidRPr="003503D6">
        <w:rPr>
          <w:iCs/>
        </w:rPr>
        <w:t xml:space="preserve"> </w:t>
      </w:r>
      <w:r w:rsidR="00F16F72" w:rsidRPr="003503D6">
        <w:rPr>
          <w:rStyle w:val="aff8"/>
          <w:iCs/>
          <w:color w:val="FF0000"/>
        </w:rPr>
        <w:footnoteReference w:id="49"/>
      </w:r>
      <w:r w:rsidR="00F16F72">
        <w:rPr>
          <w:iCs/>
        </w:rPr>
        <w:t xml:space="preserve"> </w:t>
      </w:r>
      <w:r w:rsidR="0071062D">
        <w:rPr>
          <w:iCs/>
        </w:rPr>
        <w:t>забрать (вывезти) такой Т</w:t>
      </w:r>
      <w:r w:rsidR="00F16F9F" w:rsidRPr="003503D6">
        <w:rPr>
          <w:iCs/>
        </w:rPr>
        <w:t>овар в срок, указанный в соответствующем требовании Покупателя.</w:t>
      </w:r>
      <w:r w:rsidR="00DA4B52">
        <w:rPr>
          <w:iCs/>
        </w:rPr>
        <w:t xml:space="preserve"> Отказ Покупателя о исполнения Договора производится в одностороннем порядке </w:t>
      </w:r>
      <w:r w:rsidR="00F16F72">
        <w:rPr>
          <w:iCs/>
        </w:rPr>
        <w:t>путем направления соответствующего уведомления Поставщику без возмещения каких-либо расходов Поставщика.</w:t>
      </w:r>
    </w:p>
    <w:p w14:paraId="57BA11FB" w14:textId="77777777" w:rsidR="0054249F" w:rsidRPr="006B3042" w:rsidRDefault="0054249F" w:rsidP="00263D50">
      <w:pPr>
        <w:pStyle w:val="affffffff7"/>
        <w:numPr>
          <w:ilvl w:val="1"/>
          <w:numId w:val="26"/>
        </w:numPr>
        <w:ind w:left="851" w:hanging="851"/>
      </w:pPr>
      <w:r w:rsidRPr="006B3042">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1850A440" w14:textId="766C196F" w:rsidR="00CB19C9" w:rsidRPr="00CB19C9" w:rsidRDefault="00CB19C9" w:rsidP="00263D50">
      <w:pPr>
        <w:pStyle w:val="affffffff7"/>
        <w:numPr>
          <w:ilvl w:val="1"/>
          <w:numId w:val="26"/>
        </w:numPr>
        <w:ind w:left="851" w:hanging="851"/>
        <w:rPr>
          <w:szCs w:val="24"/>
        </w:rPr>
      </w:pPr>
      <w:r w:rsidRPr="00B14C69">
        <w:t xml:space="preserve">В случае поставки Товара ненадлежащего качества </w:t>
      </w:r>
      <w:r>
        <w:t xml:space="preserve">Покупатель </w:t>
      </w:r>
      <w:r w:rsidRPr="00B14C69">
        <w:t xml:space="preserve">по своему выбору </w:t>
      </w:r>
      <w:r w:rsidR="008A658C">
        <w:t xml:space="preserve">вправе </w:t>
      </w:r>
      <w:r w:rsidRPr="00B14C69">
        <w:t xml:space="preserve">потребовать от Поставщика в </w:t>
      </w:r>
      <w:r>
        <w:t>течение 2 р.д.</w:t>
      </w:r>
      <w:r w:rsidR="00DE6AF0">
        <w:t>, если более длительный срок не</w:t>
      </w:r>
      <w:r w:rsidR="00E66A19">
        <w:t xml:space="preserve"> указан в требовании</w:t>
      </w:r>
      <w:r w:rsidRPr="00B14C69">
        <w:t>:</w:t>
      </w:r>
    </w:p>
    <w:p w14:paraId="68B9F6ED" w14:textId="77777777" w:rsidR="00CB19C9" w:rsidRPr="00B14C69" w:rsidRDefault="00CB19C9" w:rsidP="00263D50">
      <w:pPr>
        <w:pStyle w:val="affffffff7"/>
        <w:ind w:firstLine="0"/>
      </w:pPr>
      <w:r w:rsidRPr="00B14C69">
        <w:t>– безвозмездного устранения недостатков поставленного Товара;</w:t>
      </w:r>
    </w:p>
    <w:p w14:paraId="4142CD78" w14:textId="77777777" w:rsidR="002477AB" w:rsidRDefault="00CB19C9" w:rsidP="007C4153">
      <w:pPr>
        <w:pStyle w:val="affffffff7"/>
        <w:ind w:firstLine="0"/>
      </w:pPr>
      <w:r w:rsidRPr="00B14C69">
        <w:t>– замены поставленного Товара на Товар надлежащего качества</w:t>
      </w:r>
      <w:r w:rsidR="00B94869">
        <w:t>;</w:t>
      </w:r>
    </w:p>
    <w:p w14:paraId="3AD15999" w14:textId="024AFD6D" w:rsidR="00AD534B" w:rsidRDefault="002477AB" w:rsidP="00263D50">
      <w:pPr>
        <w:pStyle w:val="affffffff7"/>
        <w:ind w:firstLine="0"/>
      </w:pPr>
      <w:r w:rsidRPr="00B14C69">
        <w:t>–</w:t>
      </w:r>
      <w:r>
        <w:t xml:space="preserve"> </w:t>
      </w:r>
      <w:r w:rsidR="00B94869" w:rsidRPr="00B94869">
        <w:t>соразмерно</w:t>
      </w:r>
      <w:r w:rsidR="009E67FB">
        <w:t>го</w:t>
      </w:r>
      <w:r w:rsidR="00B94869" w:rsidRPr="00B94869">
        <w:t xml:space="preserve"> уменьш</w:t>
      </w:r>
      <w:r w:rsidR="009E67FB">
        <w:t>ения</w:t>
      </w:r>
      <w:r w:rsidR="00B94869" w:rsidRPr="00B94869">
        <w:t xml:space="preserve"> Ц</w:t>
      </w:r>
      <w:r w:rsidR="00B94869" w:rsidRPr="008A444B">
        <w:t>ен</w:t>
      </w:r>
      <w:r w:rsidR="009E67FB">
        <w:t>ы</w:t>
      </w:r>
      <w:r w:rsidR="00B94869" w:rsidRPr="008A444B">
        <w:t xml:space="preserve"> Товара</w:t>
      </w:r>
      <w:r w:rsidR="00AD534B">
        <w:t>;</w:t>
      </w:r>
    </w:p>
    <w:p w14:paraId="0C6716BB" w14:textId="77777777" w:rsidR="00CB19C9" w:rsidRPr="00B14C69" w:rsidRDefault="00AD534B">
      <w:pPr>
        <w:pStyle w:val="affffffff7"/>
        <w:ind w:firstLine="0"/>
      </w:pPr>
      <w:r w:rsidRPr="00B14C69">
        <w:t>–</w:t>
      </w:r>
      <w:r>
        <w:t xml:space="preserve"> </w:t>
      </w:r>
      <w:r w:rsidRPr="00AD534B">
        <w:t>возмещения своих расх</w:t>
      </w:r>
      <w:r>
        <w:t>одов на устранение недостатков Т</w:t>
      </w:r>
      <w:r w:rsidRPr="00AD534B">
        <w:t>овара.</w:t>
      </w:r>
    </w:p>
    <w:p w14:paraId="69DFB6BC" w14:textId="77777777" w:rsidR="006F1AC8" w:rsidRPr="006B3042" w:rsidRDefault="006F1AC8" w:rsidP="003503D6">
      <w:pPr>
        <w:pStyle w:val="affffffff7"/>
        <w:numPr>
          <w:ilvl w:val="1"/>
          <w:numId w:val="26"/>
        </w:numPr>
        <w:ind w:left="851" w:hanging="851"/>
      </w:pPr>
      <w:r w:rsidRPr="006B3042">
        <w:t>В случае, если Товар либо его комплектующие изготовлены за пределами единой таможенной территории Евразийского экономического союза, Поставщик гарантирует Покупателю, что Товар был законным образом ввезен на единую таможенную территорию Евразийского экономического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67229FB" w14:textId="77777777" w:rsidR="006F1AC8" w:rsidRDefault="006F1AC8" w:rsidP="003503D6">
      <w:pPr>
        <w:pStyle w:val="affffffff7"/>
        <w:numPr>
          <w:ilvl w:val="1"/>
          <w:numId w:val="26"/>
        </w:numPr>
        <w:ind w:left="851" w:hanging="851"/>
      </w:pPr>
      <w:r w:rsidRPr="004144C0">
        <w:t>Все расходы, связанные с допоставкой недостающего Товара</w:t>
      </w:r>
      <w:r w:rsidR="00344DC9">
        <w:t xml:space="preserve"> и/или соответствующей номенклатуры</w:t>
      </w:r>
      <w:r w:rsidRPr="004144C0">
        <w:t xml:space="preserve">, доукомплектования, возвратом Товара, его заменой, в том числе все транспортные расходы и расходы на хранение, относятся на счет Поставщика. Риск случайной гибели (повреждения, порчи, утраты) </w:t>
      </w:r>
      <w:r w:rsidR="00BC17B9">
        <w:t>Т</w:t>
      </w:r>
      <w:r w:rsidRPr="004144C0">
        <w:t xml:space="preserve">овара, в отношении которого Покупателем в соответствии с </w:t>
      </w:r>
      <w:r w:rsidR="00BC17B9">
        <w:t>Д</w:t>
      </w:r>
      <w:r w:rsidRPr="004144C0">
        <w:t xml:space="preserve">оговором заявлено требование о замене, вывозе, а также </w:t>
      </w:r>
      <w:r w:rsidR="00BC17B9">
        <w:t>Т</w:t>
      </w:r>
      <w:r w:rsidRPr="004144C0">
        <w:t xml:space="preserve">овара, от которого Покупатель отказался (в том числе путем отказа от исполнения или расторжения </w:t>
      </w:r>
      <w:r w:rsidR="00BC17B9">
        <w:t>Д</w:t>
      </w:r>
      <w:r w:rsidRPr="004144C0">
        <w:t>оговора), несет Поставщик</w:t>
      </w:r>
      <w:r>
        <w:t>.</w:t>
      </w:r>
    </w:p>
    <w:p w14:paraId="2ABC40C4" w14:textId="4C4CC107" w:rsidR="00333D4E" w:rsidRPr="001F73FF" w:rsidRDefault="00333D4E" w:rsidP="00FE7889">
      <w:pPr>
        <w:pStyle w:val="affffffff7"/>
        <w:numPr>
          <w:ilvl w:val="1"/>
          <w:numId w:val="26"/>
        </w:numPr>
        <w:ind w:left="851" w:hanging="851"/>
      </w:pPr>
      <w:r>
        <w:t>При изменении стоимости отгруженного Товара, в том числе из-за изменения Цены или количества (объема) отгруженного Товара, Поставщик выставляет Покупателю корректировочный счет-фактуру в течение 5 к.д. со дня подписания Сторонами Акта о приемке материалов либо подписания Сторонами соответствующего дополнительного соглашения.</w:t>
      </w:r>
    </w:p>
    <w:p w14:paraId="24C15A4D" w14:textId="056C671C" w:rsidR="00FE7889" w:rsidRPr="003503D6" w:rsidRDefault="00FE7889" w:rsidP="00FE7889">
      <w:pPr>
        <w:pStyle w:val="affffffff7"/>
        <w:numPr>
          <w:ilvl w:val="1"/>
          <w:numId w:val="26"/>
        </w:numPr>
        <w:ind w:left="851" w:hanging="851"/>
      </w:pPr>
      <w:r w:rsidRPr="00CB5E89">
        <w:rPr>
          <w:color w:val="FF0000"/>
        </w:rPr>
        <w:lastRenderedPageBreak/>
        <w:t>[</w:t>
      </w:r>
      <w:r w:rsidRPr="00CB5E89">
        <w:t>•</w:t>
      </w:r>
      <w:r w:rsidRPr="00CB5E89">
        <w:rPr>
          <w:color w:val="FF0000"/>
        </w:rPr>
        <w:t xml:space="preserve">] </w:t>
      </w:r>
      <w:r w:rsidRPr="00CB5E89">
        <w:rPr>
          <w:rStyle w:val="aff8"/>
          <w:color w:val="FF0000"/>
        </w:rPr>
        <w:footnoteReference w:id="50"/>
      </w:r>
    </w:p>
    <w:p w14:paraId="28B206D4" w14:textId="77777777" w:rsidR="00FE7889" w:rsidRPr="00B14C69" w:rsidRDefault="00FE7889" w:rsidP="003503D6">
      <w:pPr>
        <w:pStyle w:val="affffffff7"/>
        <w:numPr>
          <w:ilvl w:val="1"/>
          <w:numId w:val="26"/>
        </w:numPr>
        <w:ind w:left="851" w:hanging="851"/>
      </w:pPr>
      <w:r w:rsidRPr="007F26A6">
        <w:rPr>
          <w:color w:val="FF0000"/>
        </w:rPr>
        <w:t>[</w:t>
      </w:r>
      <w:r w:rsidRPr="0046405C">
        <w:t>•</w:t>
      </w:r>
      <w:r w:rsidRPr="007F26A6">
        <w:rPr>
          <w:color w:val="FF0000"/>
        </w:rPr>
        <w:t>]</w:t>
      </w:r>
      <w:r w:rsidR="006B66F7">
        <w:rPr>
          <w:color w:val="FF0000"/>
        </w:rPr>
        <w:t xml:space="preserve"> </w:t>
      </w:r>
      <w:r>
        <w:rPr>
          <w:rStyle w:val="aff8"/>
          <w:color w:val="FF0000"/>
        </w:rPr>
        <w:footnoteReference w:id="51"/>
      </w:r>
    </w:p>
    <w:p w14:paraId="50BCB819" w14:textId="77777777" w:rsidR="00004C89" w:rsidRPr="005438B4" w:rsidRDefault="00330478" w:rsidP="00263D50">
      <w:pPr>
        <w:pStyle w:val="affffffff5"/>
        <w:numPr>
          <w:ilvl w:val="0"/>
          <w:numId w:val="26"/>
        </w:numPr>
        <w:tabs>
          <w:tab w:val="clear" w:pos="6805"/>
        </w:tabs>
        <w:ind w:left="851" w:hanging="851"/>
        <w:rPr>
          <w:b w:val="0"/>
          <w:bCs w:val="0"/>
        </w:rPr>
      </w:pPr>
      <w:r w:rsidRPr="005438B4">
        <w:t>ПРИЕМ</w:t>
      </w:r>
      <w:r w:rsidR="001C7F0B" w:rsidRPr="005438B4">
        <w:t>-ПЕРЕДАЧ</w:t>
      </w:r>
      <w:r w:rsidRPr="005438B4">
        <w:t>А ТОВАРА</w:t>
      </w:r>
      <w:r w:rsidR="00004C89" w:rsidRPr="005438B4">
        <w:t xml:space="preserve"> </w:t>
      </w:r>
    </w:p>
    <w:p w14:paraId="72EF830D" w14:textId="77777777" w:rsidR="003C30AB" w:rsidRPr="00B9193B" w:rsidRDefault="00263D50" w:rsidP="003503D6">
      <w:pPr>
        <w:pStyle w:val="affffffff7"/>
        <w:numPr>
          <w:ilvl w:val="1"/>
          <w:numId w:val="26"/>
        </w:numPr>
        <w:ind w:left="851" w:hanging="851"/>
      </w:pPr>
      <w:r w:rsidRPr="00054F5B">
        <w:t>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Товара</w:t>
      </w:r>
      <w:r w:rsidR="009874DF" w:rsidRPr="00B23887">
        <w:rPr>
          <w:color w:val="FF0000"/>
          <w:highlight w:val="green"/>
        </w:rPr>
        <w:t>[</w:t>
      </w:r>
      <w:r w:rsidR="009874DF" w:rsidRPr="00B23887">
        <w:rPr>
          <w:highlight w:val="green"/>
        </w:rPr>
        <w:t>, а также документ</w:t>
      </w:r>
      <w:r w:rsidR="007855C5" w:rsidRPr="00B23887">
        <w:rPr>
          <w:highlight w:val="green"/>
        </w:rPr>
        <w:t>ами</w:t>
      </w:r>
      <w:r w:rsidR="009874DF" w:rsidRPr="00B23887">
        <w:rPr>
          <w:highlight w:val="green"/>
        </w:rPr>
        <w:t>, подтверждающи</w:t>
      </w:r>
      <w:r w:rsidR="007855C5" w:rsidRPr="00B23887">
        <w:rPr>
          <w:highlight w:val="green"/>
        </w:rPr>
        <w:t>ми</w:t>
      </w:r>
      <w:r w:rsidR="009874DF" w:rsidRPr="00B23887">
        <w:rPr>
          <w:highlight w:val="green"/>
        </w:rPr>
        <w:t xml:space="preserve"> качество и безопасность </w:t>
      </w:r>
      <w:r w:rsidR="006B3042" w:rsidRPr="00B23887">
        <w:rPr>
          <w:highlight w:val="green"/>
        </w:rPr>
        <w:t>Т</w:t>
      </w:r>
      <w:r w:rsidR="009874DF" w:rsidRPr="00B23887">
        <w:rPr>
          <w:highlight w:val="green"/>
        </w:rPr>
        <w:t xml:space="preserve">овара, в соответствии с действующим законодательством Российской Федерации </w:t>
      </w:r>
      <w:r w:rsidR="009874DF" w:rsidRPr="00B23887">
        <w:rPr>
          <w:color w:val="FF0000"/>
          <w:highlight w:val="green"/>
        </w:rPr>
        <w:t>]</w:t>
      </w:r>
      <w:r w:rsidR="009874DF" w:rsidRPr="00B23887">
        <w:rPr>
          <w:color w:val="FF0000"/>
          <w:highlight w:val="green"/>
          <w:vertAlign w:val="superscript"/>
        </w:rPr>
        <w:footnoteReference w:id="52"/>
      </w:r>
      <w:r w:rsidR="003C30AB" w:rsidRPr="00B23887">
        <w:rPr>
          <w:color w:val="FF0000"/>
          <w:highlight w:val="green"/>
        </w:rPr>
        <w:t xml:space="preserve"> </w:t>
      </w:r>
      <w:r w:rsidRPr="00B23887">
        <w:rPr>
          <w:highlight w:val="green"/>
        </w:rPr>
        <w:t>)</w:t>
      </w:r>
      <w:r w:rsidRPr="00B9193B">
        <w:t>, необходимой для использования Товара в соответствии с его назначением и техническими характеристиками.</w:t>
      </w:r>
      <w:r w:rsidR="003C30AB" w:rsidRPr="00B9193B">
        <w:t xml:space="preserve"> </w:t>
      </w:r>
    </w:p>
    <w:p w14:paraId="6983801B" w14:textId="77777777" w:rsidR="003C30AB" w:rsidRDefault="003C30AB" w:rsidP="007C4153">
      <w:pPr>
        <w:pStyle w:val="affffffff7"/>
        <w:ind w:firstLine="0"/>
      </w:pPr>
      <w:r w:rsidRPr="001309E3">
        <w:rPr>
          <w:color w:val="FF0000"/>
        </w:rPr>
        <w:t>[</w:t>
      </w:r>
      <w:r w:rsidRPr="00B9193B">
        <w:t xml:space="preserve"> </w:t>
      </w:r>
      <w:r w:rsidRPr="00B23887">
        <w:rPr>
          <w:highlight w:val="green"/>
        </w:rPr>
        <w:t>В случае не</w:t>
      </w:r>
      <w:r w:rsidR="007855C5" w:rsidRPr="00B23887">
        <w:rPr>
          <w:highlight w:val="green"/>
        </w:rPr>
        <w:t xml:space="preserve"> </w:t>
      </w:r>
      <w:r w:rsidRPr="00B23887">
        <w:rPr>
          <w:highlight w:val="green"/>
        </w:rPr>
        <w:t>предоставления Поставщиком документов, предусмотренных Договором, сроки поставки Товара, согласованные Сторонами в Договоре, считаются нарушенными Поставщиком.</w:t>
      </w:r>
      <w:r w:rsidRPr="00B9193B">
        <w:t xml:space="preserve"> </w:t>
      </w:r>
      <w:r w:rsidRPr="001309E3">
        <w:rPr>
          <w:color w:val="FF0000"/>
        </w:rPr>
        <w:t>]</w:t>
      </w:r>
      <w:r w:rsidRPr="001309E3">
        <w:rPr>
          <w:rStyle w:val="aff8"/>
          <w:color w:val="FF0000"/>
        </w:rPr>
        <w:footnoteReference w:id="53"/>
      </w:r>
    </w:p>
    <w:p w14:paraId="74D68BB5" w14:textId="77777777" w:rsidR="00263D50" w:rsidRPr="00054F5B" w:rsidRDefault="001D5A62" w:rsidP="00B23887">
      <w:pPr>
        <w:pStyle w:val="affffffff7"/>
        <w:numPr>
          <w:ilvl w:val="1"/>
          <w:numId w:val="26"/>
        </w:numPr>
        <w:ind w:left="851" w:hanging="851"/>
      </w:pPr>
      <w:r w:rsidRPr="00A15026">
        <w:t>Досрочная поставка Товара допускается с предварительного согласия Покупателя.</w:t>
      </w:r>
      <w:r>
        <w:t xml:space="preserve"> </w:t>
      </w:r>
      <w:r w:rsidR="00263D50" w:rsidRPr="00054F5B">
        <w:t>Н</w:t>
      </w:r>
      <w:r w:rsidR="00263D50" w:rsidRPr="00A15026">
        <w:t>екомплектная поставка Товара не допускается.</w:t>
      </w:r>
      <w:r w:rsidR="001309E3">
        <w:t xml:space="preserve"> </w:t>
      </w:r>
      <w:r w:rsidR="00263D50" w:rsidRPr="00A15026">
        <w:t xml:space="preserve">Не передача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00B9193B">
        <w:t>Договором</w:t>
      </w:r>
      <w:r w:rsidR="00263D50" w:rsidRPr="00054F5B">
        <w:t>.</w:t>
      </w:r>
    </w:p>
    <w:p w14:paraId="65BAA147" w14:textId="77777777" w:rsidR="003F695A" w:rsidRPr="00350CB7" w:rsidRDefault="00263D50" w:rsidP="00B23887">
      <w:pPr>
        <w:pStyle w:val="affffffff7"/>
        <w:numPr>
          <w:ilvl w:val="1"/>
          <w:numId w:val="26"/>
        </w:numPr>
        <w:ind w:left="851" w:hanging="851"/>
        <w:rPr>
          <w:color w:val="FF0000"/>
        </w:rPr>
      </w:pPr>
      <w:r w:rsidRPr="00054F5B">
        <w:t xml:space="preserve">Запрещается </w:t>
      </w:r>
      <w:r w:rsidRPr="00A15026">
        <w:t>поставка Товара с</w:t>
      </w:r>
      <w:r w:rsidRPr="00056FF0">
        <w:t xml:space="preserve"> какими-либо</w:t>
      </w:r>
      <w:r w:rsidRPr="00A96A5E">
        <w:t xml:space="preserve"> не </w:t>
      </w:r>
      <w:r w:rsidRPr="00791F92">
        <w:t xml:space="preserve">предусмотренными Договором деталями, </w:t>
      </w:r>
      <w:r w:rsidRPr="00BC17B9">
        <w:t>запасными частями</w:t>
      </w:r>
      <w:r w:rsidRPr="00A9030C">
        <w:t xml:space="preserve">, материалами и иными вложениями, </w:t>
      </w:r>
      <w:r w:rsidRPr="00D72F81">
        <w:t xml:space="preserve">независимо </w:t>
      </w:r>
      <w:r w:rsidRPr="00A43FFD">
        <w:t>от их размеров и стоимости</w:t>
      </w:r>
      <w:r w:rsidRPr="00054F5B">
        <w:t>.</w:t>
      </w:r>
    </w:p>
    <w:p w14:paraId="43CA0AD1" w14:textId="77777777" w:rsidR="003F695A" w:rsidRPr="00B14C69" w:rsidRDefault="00263D50" w:rsidP="003503D6">
      <w:pPr>
        <w:pStyle w:val="affffffff7"/>
        <w:numPr>
          <w:ilvl w:val="1"/>
          <w:numId w:val="26"/>
        </w:numPr>
        <w:ind w:left="851" w:hanging="851"/>
      </w:pPr>
      <w:r w:rsidRPr="00B14C69">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390DCE97" w14:textId="77777777" w:rsidR="00054F5B" w:rsidRPr="00B14C69" w:rsidRDefault="00263D50" w:rsidP="003503D6">
      <w:pPr>
        <w:pStyle w:val="affffffff7"/>
        <w:numPr>
          <w:ilvl w:val="1"/>
          <w:numId w:val="26"/>
        </w:numPr>
        <w:ind w:left="851" w:hanging="851"/>
      </w:pPr>
      <w:r w:rsidRPr="00B14C69">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61BB4873" w14:textId="77777777" w:rsidR="00D2259B" w:rsidRPr="00B14C69" w:rsidRDefault="00263D50" w:rsidP="003503D6">
      <w:pPr>
        <w:pStyle w:val="affffffff7"/>
        <w:numPr>
          <w:ilvl w:val="1"/>
          <w:numId w:val="26"/>
        </w:numPr>
        <w:ind w:left="851" w:hanging="851"/>
      </w:pPr>
      <w:r w:rsidRPr="00B14C69">
        <w:t xml:space="preserve">Датой передачи Товара является дата подписания Покупателем </w:t>
      </w:r>
      <w:r w:rsidR="007855C5">
        <w:t>Т</w:t>
      </w:r>
      <w:r w:rsidRPr="000E7A9A">
        <w:t>оварной накладной</w:t>
      </w:r>
      <w:r w:rsidRPr="00B14C69">
        <w:t xml:space="preserve"> на Товар, указанный в Спецификации.</w:t>
      </w:r>
    </w:p>
    <w:p w14:paraId="68D75C8F" w14:textId="77777777" w:rsidR="00D2259B" w:rsidRPr="00B14C69" w:rsidRDefault="00263D50" w:rsidP="005024BA">
      <w:pPr>
        <w:pStyle w:val="affffffff7"/>
        <w:ind w:firstLine="0"/>
      </w:pPr>
      <w:r w:rsidRPr="00B14C69">
        <w:t xml:space="preserve">Право собственности и риск случайной гибели Товара переходят к Покупателю с момента подписания Покупателем </w:t>
      </w:r>
      <w:r w:rsidR="00A9030C">
        <w:t>Т</w:t>
      </w:r>
      <w:r w:rsidR="00A9030C" w:rsidRPr="000E7A9A">
        <w:t xml:space="preserve">оварной </w:t>
      </w:r>
      <w:r w:rsidRPr="000E7A9A">
        <w:t>накладной</w:t>
      </w:r>
      <w:r w:rsidRPr="00B14C69">
        <w:t>.</w:t>
      </w:r>
    </w:p>
    <w:p w14:paraId="2906D2A9" w14:textId="4C7FB65D" w:rsidR="00D72F81" w:rsidRDefault="00D72F81" w:rsidP="006B3042">
      <w:pPr>
        <w:pStyle w:val="affffffff7"/>
        <w:numPr>
          <w:ilvl w:val="1"/>
          <w:numId w:val="26"/>
        </w:numPr>
        <w:ind w:left="851" w:hanging="851"/>
      </w:pPr>
      <w:r w:rsidRPr="006B3042">
        <w:rPr>
          <w:color w:val="FF0000"/>
        </w:rPr>
        <w:t>[</w:t>
      </w:r>
      <w:r w:rsidR="006B3042" w:rsidRPr="006B3042">
        <w:rPr>
          <w:color w:val="FF0000"/>
        </w:rPr>
        <w:t xml:space="preserve"> </w:t>
      </w:r>
      <w:r w:rsidR="00263D50" w:rsidRPr="00B14C69">
        <w:t xml:space="preserve">Покупатель осуществляет приемку Товара по количеству, </w:t>
      </w:r>
      <w:r w:rsidR="001E3D55">
        <w:t xml:space="preserve">номенклатуре, </w:t>
      </w:r>
      <w:r w:rsidR="00263D50" w:rsidRPr="00B14C69">
        <w:t xml:space="preserve">комплектности и качеству в месте передачи Товара в течение </w:t>
      </w:r>
      <w:r w:rsidR="007B62D5">
        <w:t>10</w:t>
      </w:r>
      <w:r w:rsidR="00263D50" w:rsidRPr="00B14C69">
        <w:t xml:space="preserve"> р</w:t>
      </w:r>
      <w:r w:rsidR="00373B72">
        <w:t>.</w:t>
      </w:r>
      <w:r w:rsidR="00263D50" w:rsidRPr="00B14C69">
        <w:t>д</w:t>
      </w:r>
      <w:r w:rsidR="00373B72">
        <w:t>.</w:t>
      </w:r>
      <w:r w:rsidR="00263D50" w:rsidRPr="00B14C69">
        <w:t xml:space="preserve"> с даты прибытия транспортного средства с Товаром в место передачи, определяемой на основании транспортной накладной.</w:t>
      </w:r>
    </w:p>
    <w:p w14:paraId="05CC68C7" w14:textId="11E90209" w:rsidR="003E684D" w:rsidRDefault="003E684D" w:rsidP="003503D6">
      <w:pPr>
        <w:pStyle w:val="affffffff7"/>
        <w:ind w:firstLine="0"/>
        <w:rPr>
          <w:color w:val="FF0000"/>
        </w:rPr>
      </w:pPr>
      <w:r w:rsidRPr="00B14C69">
        <w:t xml:space="preserve">В случае доставки Поставщиком Товара, по количеству, комплектности и качеству соответствующего условиям Договора и Спецификации, Покупатель по завершении приемки подписывает </w:t>
      </w:r>
      <w:r>
        <w:t>Товарную накладную</w:t>
      </w:r>
      <w:r w:rsidR="008F52EA">
        <w:t xml:space="preserve"> </w:t>
      </w:r>
      <w:r w:rsidR="001C26B6" w:rsidRPr="006B3042">
        <w:rPr>
          <w:color w:val="FF0000"/>
        </w:rPr>
        <w:t>[</w:t>
      </w:r>
      <w:r w:rsidR="001C26B6" w:rsidRPr="001F73FF">
        <w:rPr>
          <w:color w:val="FF0000"/>
        </w:rPr>
        <w:t xml:space="preserve"> </w:t>
      </w:r>
      <w:r w:rsidR="008F52EA" w:rsidRPr="00B23887">
        <w:rPr>
          <w:highlight w:val="green"/>
        </w:rPr>
        <w:t xml:space="preserve">и Ведомость </w:t>
      </w:r>
      <w:r w:rsidR="008F52EA" w:rsidRPr="00155184">
        <w:rPr>
          <w:highlight w:val="green"/>
        </w:rPr>
        <w:t>товаров</w:t>
      </w:r>
      <w:r w:rsidR="00B23887" w:rsidRPr="001F73FF">
        <w:rPr>
          <w:highlight w:val="green"/>
        </w:rPr>
        <w:t xml:space="preserve"> (</w:t>
      </w:r>
      <w:r w:rsidR="00F81B40" w:rsidRPr="001F73FF">
        <w:rPr>
          <w:highlight w:val="green"/>
        </w:rPr>
        <w:t>Приложение «Ведомость товар</w:t>
      </w:r>
      <w:r w:rsidR="00CD2548">
        <w:rPr>
          <w:highlight w:val="green"/>
        </w:rPr>
        <w:t>ов</w:t>
      </w:r>
      <w:r w:rsidR="00F81B40" w:rsidRPr="001F73FF">
        <w:rPr>
          <w:highlight w:val="green"/>
        </w:rPr>
        <w:t>»)</w:t>
      </w:r>
      <w:r w:rsidR="001C26B6" w:rsidRPr="001F73FF">
        <w:t xml:space="preserve"> </w:t>
      </w:r>
      <w:r w:rsidR="001C26B6" w:rsidRPr="007F26A6">
        <w:rPr>
          <w:color w:val="FF0000"/>
        </w:rPr>
        <w:t>]</w:t>
      </w:r>
      <w:r>
        <w:t>.</w:t>
      </w:r>
    </w:p>
    <w:p w14:paraId="0DDC436F" w14:textId="77777777" w:rsidR="00D72F81" w:rsidRPr="00483797" w:rsidRDefault="00D72F81" w:rsidP="003503D6">
      <w:pPr>
        <w:pStyle w:val="affffffff7"/>
        <w:ind w:firstLine="0"/>
      </w:pPr>
      <w:r w:rsidRPr="007F26A6">
        <w:rPr>
          <w:color w:val="FF0000"/>
        </w:rPr>
        <w:t>]</w:t>
      </w:r>
      <w:r w:rsidR="00C852C5">
        <w:rPr>
          <w:color w:val="FF0000"/>
        </w:rPr>
        <w:t xml:space="preserve"> </w:t>
      </w:r>
      <w:r>
        <w:rPr>
          <w:rStyle w:val="aff8"/>
          <w:color w:val="FF0000"/>
        </w:rPr>
        <w:footnoteReference w:id="54"/>
      </w:r>
    </w:p>
    <w:p w14:paraId="5613A216" w14:textId="6DC9E7DE" w:rsidR="00282998" w:rsidRPr="001C26B6" w:rsidRDefault="00282998" w:rsidP="003503D6">
      <w:pPr>
        <w:pStyle w:val="affffffff7"/>
        <w:ind w:firstLine="0"/>
      </w:pPr>
      <w:r w:rsidRPr="00B23887">
        <w:lastRenderedPageBreak/>
        <w:t xml:space="preserve">Приемка </w:t>
      </w:r>
      <w:r w:rsidR="00B94412" w:rsidRPr="00B23887">
        <w:t>Т</w:t>
      </w:r>
      <w:r w:rsidRPr="00B23887">
        <w:t xml:space="preserve">овара от перевозчика осуществляется </w:t>
      </w:r>
      <w:r w:rsidR="00B94412" w:rsidRPr="00B23887">
        <w:t xml:space="preserve">на складе Покупателя </w:t>
      </w:r>
      <w:r w:rsidRPr="00B23887">
        <w:t xml:space="preserve">путем проверки </w:t>
      </w:r>
      <w:r w:rsidR="00B94412" w:rsidRPr="00B23887">
        <w:t>Т</w:t>
      </w:r>
      <w:r w:rsidRPr="00B23887">
        <w:t xml:space="preserve">овара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 Во всех случаях, когда при приемке </w:t>
      </w:r>
      <w:r w:rsidR="00B94412" w:rsidRPr="00B23887">
        <w:t>Т</w:t>
      </w:r>
      <w:r w:rsidRPr="00B23887">
        <w:t xml:space="preserve">овара от перевозчика устанавливается повреждение или порча груза, несоответствие наименования и веса </w:t>
      </w:r>
      <w:r w:rsidR="00B94412" w:rsidRPr="00B23887">
        <w:t>Т</w:t>
      </w:r>
      <w:r w:rsidRPr="00B23887">
        <w:t>овара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перевозчика составления коммерческого акта</w:t>
      </w:r>
      <w:r w:rsidR="00B94412">
        <w:t>.</w:t>
      </w:r>
    </w:p>
    <w:p w14:paraId="4A3DF8A3" w14:textId="77777777" w:rsidR="00523437" w:rsidRPr="00B23887" w:rsidRDefault="00C852C5" w:rsidP="003503D6">
      <w:pPr>
        <w:pStyle w:val="affffffff7"/>
        <w:ind w:firstLine="0"/>
      </w:pPr>
      <w:r w:rsidRPr="006B3042">
        <w:rPr>
          <w:color w:val="FF0000"/>
        </w:rPr>
        <w:t>[</w:t>
      </w:r>
      <w:r>
        <w:rPr>
          <w:color w:val="FF0000"/>
        </w:rPr>
        <w:t xml:space="preserve"> </w:t>
      </w:r>
      <w:r w:rsidR="00523437" w:rsidRPr="00B23887">
        <w:t>Покупатель проверяет номенклатуру</w:t>
      </w:r>
      <w:r w:rsidR="00197AB5" w:rsidRPr="00B23887">
        <w:t>, комплектность</w:t>
      </w:r>
      <w:r w:rsidR="00523437" w:rsidRPr="00B23887">
        <w:t xml:space="preserve"> и количество </w:t>
      </w:r>
      <w:r w:rsidR="00015DAF" w:rsidRPr="00B23887">
        <w:t>Т</w:t>
      </w:r>
      <w:r w:rsidR="00523437" w:rsidRPr="00B23887">
        <w:t>овара</w:t>
      </w:r>
      <w:r w:rsidR="00015DAF" w:rsidRPr="00B23887">
        <w:t xml:space="preserve">. </w:t>
      </w:r>
    </w:p>
    <w:tbl>
      <w:tblPr>
        <w:tblStyle w:val="1ff3"/>
        <w:tblpPr w:bottomFromText="113" w:vertAnchor="text" w:tblpY="1"/>
        <w:tblOverlap w:val="never"/>
        <w:tblW w:w="935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3C4DBF" w:rsidRPr="00816B65" w14:paraId="74980C55" w14:textId="77777777" w:rsidTr="003503D6">
        <w:tc>
          <w:tcPr>
            <w:tcW w:w="2127" w:type="dxa"/>
            <w:tcBorders>
              <w:top w:val="nil"/>
              <w:bottom w:val="nil"/>
            </w:tcBorders>
          </w:tcPr>
          <w:p w14:paraId="46786C77"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14E5F69D" w14:textId="77777777" w:rsidR="00487497" w:rsidRPr="00B23887" w:rsidRDefault="00487497"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55328F4B"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r w:rsidRPr="00B23887">
              <w:rPr>
                <w:rFonts w:ascii="Tahoma" w:hAnsi="Tahoma" w:cs="Tahoma"/>
                <w:i/>
                <w:sz w:val="16"/>
                <w:szCs w:val="18"/>
              </w:rPr>
              <w:t xml:space="preserve">Перечень документов </w:t>
            </w:r>
          </w:p>
        </w:tc>
        <w:tc>
          <w:tcPr>
            <w:tcW w:w="7229" w:type="dxa"/>
            <w:tcBorders>
              <w:bottom w:val="dotted" w:sz="4" w:space="0" w:color="auto"/>
            </w:tcBorders>
            <w:shd w:val="clear" w:color="auto" w:fill="F2F2F2"/>
          </w:tcPr>
          <w:p w14:paraId="0FB01B2C" w14:textId="77777777" w:rsidR="003C4DBF" w:rsidRPr="00B23887" w:rsidRDefault="003C4DBF" w:rsidP="00B04283">
            <w:pPr>
              <w:widowControl w:val="0"/>
              <w:autoSpaceDE w:val="0"/>
              <w:autoSpaceDN w:val="0"/>
              <w:adjustRightInd w:val="0"/>
              <w:spacing w:before="120" w:after="240"/>
              <w:ind w:right="-2"/>
              <w:rPr>
                <w:rFonts w:ascii="Tahoma" w:hAnsi="Tahoma" w:cs="Tahoma"/>
                <w:sz w:val="20"/>
              </w:rPr>
            </w:pPr>
            <w:r w:rsidRPr="00B23887">
              <w:rPr>
                <w:rFonts w:ascii="Tahoma" w:hAnsi="Tahoma" w:cs="Tahoma"/>
                <w:sz w:val="20"/>
              </w:rPr>
              <w:t>В случае отсутствия у Покупателя претензий по номенклатуре</w:t>
            </w:r>
            <w:r w:rsidR="00197AB5" w:rsidRPr="00B23887">
              <w:rPr>
                <w:rFonts w:ascii="Tahoma" w:hAnsi="Tahoma" w:cs="Tahoma"/>
                <w:sz w:val="20"/>
              </w:rPr>
              <w:t xml:space="preserve">, комплектности </w:t>
            </w:r>
            <w:r w:rsidRPr="00B23887">
              <w:rPr>
                <w:rFonts w:ascii="Tahoma" w:hAnsi="Tahoma" w:cs="Tahoma"/>
                <w:sz w:val="20"/>
              </w:rPr>
              <w:t xml:space="preserve">и количеству Товара </w:t>
            </w:r>
            <w:r w:rsidR="00D15B4E" w:rsidRPr="00B23887">
              <w:rPr>
                <w:rFonts w:ascii="Tahoma" w:hAnsi="Tahoma" w:cs="Tahoma"/>
                <w:sz w:val="20"/>
              </w:rPr>
              <w:t>Покупатель подписывает</w:t>
            </w:r>
            <w:r w:rsidRPr="00B23887">
              <w:rPr>
                <w:rFonts w:ascii="Tahoma" w:hAnsi="Tahoma" w:cs="Tahoma"/>
                <w:sz w:val="20"/>
              </w:rPr>
              <w:t>:</w:t>
            </w:r>
          </w:p>
          <w:p w14:paraId="720F222D" w14:textId="1C35D682" w:rsidR="003C4DBF" w:rsidRDefault="00D53534"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rPr>
              <w:t>Товарн</w:t>
            </w:r>
            <w:r w:rsidR="00B40B8C">
              <w:rPr>
                <w:rFonts w:ascii="Tahoma" w:hAnsi="Tahoma" w:cs="Tahoma"/>
                <w:sz w:val="20"/>
              </w:rPr>
              <w:t>ую</w:t>
            </w:r>
            <w:r w:rsidRPr="00B23887">
              <w:rPr>
                <w:rFonts w:ascii="Tahoma" w:hAnsi="Tahoma" w:cs="Tahoma"/>
                <w:sz w:val="20"/>
              </w:rPr>
              <w:t xml:space="preserve"> накладн</w:t>
            </w:r>
            <w:r w:rsidR="00B40B8C">
              <w:rPr>
                <w:rFonts w:ascii="Tahoma" w:hAnsi="Tahoma" w:cs="Tahoma"/>
                <w:sz w:val="20"/>
              </w:rPr>
              <w:t>ую</w:t>
            </w:r>
          </w:p>
          <w:p w14:paraId="499F0538" w14:textId="77777777" w:rsidR="008F52EA" w:rsidRPr="00B23887" w:rsidRDefault="008F52EA"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highlight w:val="green"/>
              </w:rPr>
              <w:t>Ведомость товаров</w:t>
            </w:r>
          </w:p>
        </w:tc>
      </w:tr>
      <w:tr w:rsidR="003C4DBF" w:rsidRPr="00816B65" w14:paraId="236B57D1" w14:textId="77777777" w:rsidTr="003503D6">
        <w:tc>
          <w:tcPr>
            <w:tcW w:w="2127" w:type="dxa"/>
            <w:vMerge w:val="restart"/>
            <w:tcBorders>
              <w:top w:val="nil"/>
            </w:tcBorders>
          </w:tcPr>
          <w:p w14:paraId="081E14AA" w14:textId="77777777" w:rsidR="003C4DBF" w:rsidRPr="00B23887" w:rsidRDefault="003C4DBF" w:rsidP="003C19AC">
            <w:pPr>
              <w:widowControl w:val="0"/>
              <w:tabs>
                <w:tab w:val="left" w:pos="1134"/>
              </w:tabs>
              <w:autoSpaceDE w:val="0"/>
              <w:autoSpaceDN w:val="0"/>
              <w:adjustRightInd w:val="0"/>
              <w:spacing w:before="120" w:after="240"/>
              <w:ind w:right="-138"/>
              <w:rPr>
                <w:rFonts w:ascii="Tahoma" w:hAnsi="Tahoma" w:cs="Tahoma"/>
                <w:sz w:val="16"/>
                <w:szCs w:val="18"/>
              </w:rPr>
            </w:pPr>
            <w:r w:rsidRPr="00B23887">
              <w:rPr>
                <w:rFonts w:ascii="Tahoma" w:hAnsi="Tahoma" w:cs="Tahoma"/>
                <w:i/>
                <w:sz w:val="16"/>
                <w:szCs w:val="18"/>
              </w:rPr>
              <w:t xml:space="preserve">Срок для </w:t>
            </w:r>
            <w:r w:rsidR="00D15B4E" w:rsidRPr="00B23887">
              <w:rPr>
                <w:rFonts w:ascii="Tahoma" w:hAnsi="Tahoma" w:cs="Tahoma"/>
                <w:i/>
                <w:sz w:val="16"/>
                <w:szCs w:val="18"/>
              </w:rPr>
              <w:t>подписания</w:t>
            </w:r>
          </w:p>
        </w:tc>
        <w:tc>
          <w:tcPr>
            <w:tcW w:w="7229" w:type="dxa"/>
            <w:tcBorders>
              <w:bottom w:val="nil"/>
            </w:tcBorders>
            <w:shd w:val="clear" w:color="auto" w:fill="F2F2F2"/>
          </w:tcPr>
          <w:p w14:paraId="050B73EF" w14:textId="3C8C71BE" w:rsidR="003C4DBF" w:rsidRPr="00B23887" w:rsidRDefault="003C4DBF" w:rsidP="00370BB6">
            <w:pPr>
              <w:tabs>
                <w:tab w:val="left" w:pos="1029"/>
                <w:tab w:val="left" w:pos="1418"/>
                <w:tab w:val="left" w:pos="3119"/>
              </w:tabs>
              <w:spacing w:before="120" w:after="240"/>
              <w:ind w:left="179"/>
              <w:rPr>
                <w:rFonts w:ascii="Tahoma" w:hAnsi="Tahoma" w:cs="Tahoma"/>
                <w:sz w:val="20"/>
              </w:rPr>
            </w:pPr>
            <w:r w:rsidRPr="00B23887">
              <w:rPr>
                <w:rFonts w:ascii="Tahoma" w:hAnsi="Tahoma" w:cs="Tahoma"/>
                <w:sz w:val="20"/>
              </w:rPr>
              <w:t xml:space="preserve">в течение 2 р.д. с даты </w:t>
            </w:r>
            <w:r w:rsidR="00D15B4E" w:rsidRPr="00B23887">
              <w:rPr>
                <w:rFonts w:ascii="Tahoma" w:hAnsi="Tahoma" w:cs="Tahoma"/>
                <w:sz w:val="20"/>
              </w:rPr>
              <w:t>доставки Товара</w:t>
            </w:r>
            <w:r w:rsidRPr="00B23887">
              <w:rPr>
                <w:rFonts w:ascii="Tahoma" w:hAnsi="Tahoma" w:cs="Tahoma"/>
                <w:sz w:val="20"/>
              </w:rPr>
              <w:t>,</w:t>
            </w:r>
          </w:p>
        </w:tc>
      </w:tr>
      <w:tr w:rsidR="003C4DBF" w:rsidRPr="00816B65" w14:paraId="2D592DF8" w14:textId="77777777" w:rsidTr="003503D6">
        <w:tc>
          <w:tcPr>
            <w:tcW w:w="2127" w:type="dxa"/>
            <w:vMerge/>
            <w:tcBorders>
              <w:bottom w:val="nil"/>
            </w:tcBorders>
          </w:tcPr>
          <w:p w14:paraId="6814A50C"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tc>
        <w:tc>
          <w:tcPr>
            <w:tcW w:w="7229" w:type="dxa"/>
            <w:shd w:val="clear" w:color="auto" w:fill="F2F2F2"/>
          </w:tcPr>
          <w:p w14:paraId="7B0C9911" w14:textId="374B07CE" w:rsidR="003C4DBF" w:rsidRPr="00967AFB" w:rsidRDefault="003C4DBF" w:rsidP="00370BB6">
            <w:pPr>
              <w:tabs>
                <w:tab w:val="left" w:pos="1029"/>
                <w:tab w:val="left" w:pos="1418"/>
                <w:tab w:val="left" w:pos="3119"/>
              </w:tabs>
              <w:spacing w:before="120" w:after="240"/>
              <w:ind w:left="148"/>
              <w:rPr>
                <w:rFonts w:ascii="Tahoma" w:hAnsi="Tahoma" w:cs="Tahoma"/>
                <w:sz w:val="20"/>
                <w:lang w:eastAsia="en-US"/>
              </w:rPr>
            </w:pPr>
            <w:r w:rsidRPr="00B23887">
              <w:rPr>
                <w:rFonts w:ascii="Tahoma" w:hAnsi="Tahoma" w:cs="Tahoma"/>
                <w:sz w:val="20"/>
              </w:rPr>
              <w:t xml:space="preserve">но не позднее </w:t>
            </w:r>
            <w:r w:rsidR="00370BB6">
              <w:rPr>
                <w:rFonts w:ascii="Tahoma" w:hAnsi="Tahoma" w:cs="Tahoma"/>
                <w:sz w:val="20"/>
              </w:rPr>
              <w:t>2</w:t>
            </w:r>
            <w:r w:rsidR="00370BB6" w:rsidRPr="00B23887">
              <w:rPr>
                <w:rFonts w:ascii="Tahoma" w:hAnsi="Tahoma" w:cs="Tahoma"/>
                <w:sz w:val="20"/>
              </w:rPr>
              <w:t xml:space="preserve"> </w:t>
            </w:r>
            <w:r w:rsidRPr="00B23887">
              <w:rPr>
                <w:rFonts w:ascii="Tahoma" w:hAnsi="Tahoma" w:cs="Tahoma"/>
                <w:sz w:val="20"/>
              </w:rPr>
              <w:t xml:space="preserve">числа месяца, следующего за месяцем </w:t>
            </w:r>
            <w:r w:rsidR="00D15B4E" w:rsidRPr="00B23887">
              <w:rPr>
                <w:rFonts w:ascii="Tahoma" w:hAnsi="Tahoma" w:cs="Tahoma"/>
                <w:sz w:val="20"/>
              </w:rPr>
              <w:t>доставки Товара</w:t>
            </w:r>
          </w:p>
        </w:tc>
      </w:tr>
    </w:tbl>
    <w:p w14:paraId="51454242" w14:textId="77777777" w:rsidR="00C852C5" w:rsidRPr="00483797" w:rsidRDefault="00C852C5" w:rsidP="00C852C5">
      <w:pPr>
        <w:pStyle w:val="affffffff7"/>
        <w:ind w:firstLine="0"/>
      </w:pPr>
      <w:r w:rsidRPr="007F26A6">
        <w:rPr>
          <w:color w:val="FF0000"/>
        </w:rPr>
        <w:t>]</w:t>
      </w:r>
      <w:r>
        <w:rPr>
          <w:color w:val="FF0000"/>
        </w:rPr>
        <w:t xml:space="preserve"> </w:t>
      </w:r>
      <w:r>
        <w:rPr>
          <w:rStyle w:val="aff8"/>
          <w:color w:val="FF0000"/>
        </w:rPr>
        <w:footnoteReference w:id="55"/>
      </w:r>
    </w:p>
    <w:p w14:paraId="690BBC89" w14:textId="77777777" w:rsidR="00487497" w:rsidRPr="00B23887" w:rsidRDefault="00487497" w:rsidP="003503D6">
      <w:pPr>
        <w:pStyle w:val="affffffff7"/>
        <w:ind w:firstLine="0"/>
      </w:pPr>
      <w:r w:rsidRPr="00B23887">
        <w:t>Покупатель вправе отказаться от приемки Товара в случае, если его номенклатура</w:t>
      </w:r>
      <w:r w:rsidR="00197AB5" w:rsidRPr="00B23887">
        <w:t>, комплектность</w:t>
      </w:r>
      <w:r w:rsidRPr="00B23887">
        <w:t xml:space="preserve"> и количество не соответствуют условиям Договора и Спецификации и потребовать от Поставщика в сроки, установленные Покупателем, произвести поставку</w:t>
      </w:r>
      <w:r w:rsidRPr="00B23887">
        <w:rPr>
          <w:color w:val="FF0000"/>
        </w:rPr>
        <w:t xml:space="preserve"> </w:t>
      </w:r>
      <w:r w:rsidR="0071062D" w:rsidRPr="00B23887">
        <w:t>недостающего количества Т</w:t>
      </w:r>
      <w:r w:rsidRPr="00B23887">
        <w:t>овара (комплектн</w:t>
      </w:r>
      <w:r w:rsidR="0071062D" w:rsidRPr="00B23887">
        <w:t>ого Т</w:t>
      </w:r>
      <w:r w:rsidRPr="00B23887">
        <w:t>овара) соответствующей номенклат</w:t>
      </w:r>
      <w:r w:rsidR="0071062D" w:rsidRPr="00B23887">
        <w:t>уры, соразмерно уменьшить цену Т</w:t>
      </w:r>
      <w:r w:rsidRPr="00B23887">
        <w:t>овара или заявить иные требования, право на заявление которых предусмотрено действующим законодательством.</w:t>
      </w:r>
    </w:p>
    <w:p w14:paraId="024CB674" w14:textId="0057A0FE" w:rsidR="005E630E" w:rsidRDefault="00AD2E1D" w:rsidP="00282998">
      <w:pPr>
        <w:pStyle w:val="affffffff7"/>
        <w:ind w:firstLine="0"/>
        <w:rPr>
          <w:color w:val="FF0000"/>
        </w:rPr>
      </w:pPr>
      <w:r w:rsidRPr="006B3042">
        <w:rPr>
          <w:color w:val="FF0000"/>
        </w:rPr>
        <w:t>[</w:t>
      </w:r>
      <w:r>
        <w:rPr>
          <w:color w:val="FF0000"/>
        </w:rPr>
        <w:t xml:space="preserve"> </w:t>
      </w:r>
      <w:r w:rsidR="00AF04DC" w:rsidRPr="00B23887">
        <w:t>Приемка Т</w:t>
      </w:r>
      <w:r w:rsidR="003B618D" w:rsidRPr="00B23887">
        <w:t xml:space="preserve">овара по качеству осуществляется Покупателем в одностороннем порядке в течение </w:t>
      </w:r>
      <w:r w:rsidR="000C223F" w:rsidRPr="000C223F">
        <w:t>90</w:t>
      </w:r>
      <w:r w:rsidR="000C223F">
        <w:rPr>
          <w:color w:val="FF0000"/>
        </w:rPr>
        <w:t xml:space="preserve"> </w:t>
      </w:r>
      <w:r w:rsidR="003B618D" w:rsidRPr="00B23887">
        <w:t>к</w:t>
      </w:r>
      <w:r w:rsidR="00373B72" w:rsidRPr="00B23887">
        <w:t>.</w:t>
      </w:r>
      <w:r w:rsidR="00AF04DC" w:rsidRPr="00B23887">
        <w:t>д</w:t>
      </w:r>
      <w:r w:rsidR="00373B72" w:rsidRPr="00B23887">
        <w:t>.</w:t>
      </w:r>
      <w:r w:rsidR="00AF04DC" w:rsidRPr="00B23887">
        <w:t xml:space="preserve"> с момента приема-передачи Т</w:t>
      </w:r>
      <w:r w:rsidR="003B618D" w:rsidRPr="00B23887">
        <w:t>овара.</w:t>
      </w:r>
      <w:r w:rsidR="005E630E" w:rsidRPr="005E630E">
        <w:rPr>
          <w:color w:val="FF0000"/>
        </w:rPr>
        <w:t xml:space="preserve"> </w:t>
      </w:r>
      <w:r w:rsidR="005E630E" w:rsidRPr="007F26A6">
        <w:rPr>
          <w:color w:val="FF0000"/>
        </w:rPr>
        <w:t>]</w:t>
      </w:r>
      <w:r w:rsidR="005E630E">
        <w:rPr>
          <w:color w:val="FF0000"/>
        </w:rPr>
        <w:t xml:space="preserve"> </w:t>
      </w:r>
      <w:r w:rsidR="005E630E">
        <w:rPr>
          <w:rStyle w:val="aff8"/>
          <w:color w:val="FF0000"/>
        </w:rPr>
        <w:footnoteReference w:id="56"/>
      </w:r>
      <w:r w:rsidR="005E630E">
        <w:rPr>
          <w:color w:val="FF0000"/>
        </w:rPr>
        <w:t xml:space="preserve"> </w:t>
      </w:r>
    </w:p>
    <w:p w14:paraId="54003C15" w14:textId="114DDDEB" w:rsidR="00282998" w:rsidRPr="00483797" w:rsidRDefault="003B618D" w:rsidP="00282998">
      <w:pPr>
        <w:pStyle w:val="affffffff7"/>
        <w:ind w:firstLine="0"/>
      </w:pPr>
      <w:r w:rsidRPr="00B23887">
        <w:t xml:space="preserve">В случае наличия у Покупателя претензий к качеству </w:t>
      </w:r>
      <w:r w:rsidR="00AF04DC" w:rsidRPr="00B23887">
        <w:t>Т</w:t>
      </w:r>
      <w:r w:rsidRPr="00B23887">
        <w:t>овара, Покупатель должен в срок</w:t>
      </w:r>
      <w:r w:rsidR="005E630E">
        <w:t>, указанный в настоящем пункте Договора</w:t>
      </w:r>
      <w:r w:rsidR="00605BC4">
        <w:t>,</w:t>
      </w:r>
      <w:r w:rsidRPr="00B23887">
        <w:t xml:space="preserve"> направить Поставщику письменное мотивированное требование о</w:t>
      </w:r>
      <w:r w:rsidR="005E630E">
        <w:t xml:space="preserve"> безвозмездном</w:t>
      </w:r>
      <w:r w:rsidRPr="00B23887">
        <w:t xml:space="preserve"> устранении обнаруженных недостат</w:t>
      </w:r>
      <w:r w:rsidR="0071062D" w:rsidRPr="00B23887">
        <w:t>ков, замене Т</w:t>
      </w:r>
      <w:r w:rsidRPr="00B23887">
        <w:t>овара</w:t>
      </w:r>
      <w:r w:rsidR="00842385">
        <w:t>, соразмерном уменьшении Цены товара, возмещении своих расходов на устранение недостатков Товара</w:t>
      </w:r>
      <w:r w:rsidRPr="00B23887">
        <w:t xml:space="preserve"> или заявить иные требования, право на заявление которых предусмотрено действующим законодательство</w:t>
      </w:r>
      <w:r w:rsidR="00B94869" w:rsidRPr="00B23887">
        <w:t>м</w:t>
      </w:r>
      <w:r w:rsidRPr="00B23887">
        <w:t>.</w:t>
      </w:r>
      <w:r w:rsidR="00FC0505">
        <w:rPr>
          <w:color w:val="FF0000"/>
        </w:rPr>
        <w:t xml:space="preserve"> </w:t>
      </w:r>
      <w:r w:rsidR="002C64A8" w:rsidRPr="00B23887">
        <w:rPr>
          <w:color w:val="FF0000"/>
          <w:szCs w:val="24"/>
          <w:lang w:eastAsia="ar-SA"/>
        </w:rPr>
        <w:t xml:space="preserve">[ </w:t>
      </w:r>
      <w:r w:rsidR="002C64A8" w:rsidRPr="00B23887">
        <w:rPr>
          <w:szCs w:val="24"/>
          <w:highlight w:val="green"/>
          <w:lang w:eastAsia="ar-SA"/>
        </w:rPr>
        <w:t xml:space="preserve">При этом замена (возврат) </w:t>
      </w:r>
      <w:r w:rsidR="00C26ADE" w:rsidRPr="00B23887">
        <w:rPr>
          <w:szCs w:val="24"/>
          <w:highlight w:val="green"/>
          <w:lang w:eastAsia="ar-SA"/>
        </w:rPr>
        <w:t>Т</w:t>
      </w:r>
      <w:r w:rsidR="002C64A8" w:rsidRPr="00B23887">
        <w:rPr>
          <w:szCs w:val="24"/>
          <w:highlight w:val="green"/>
          <w:lang w:eastAsia="ar-SA"/>
        </w:rPr>
        <w:t xml:space="preserve">овара производится Поставщиком только при условии соблюдения Покупателем правил и условий хранения </w:t>
      </w:r>
      <w:r w:rsidR="00C26ADE" w:rsidRPr="00B23887">
        <w:rPr>
          <w:szCs w:val="24"/>
          <w:highlight w:val="green"/>
          <w:lang w:eastAsia="ar-SA"/>
        </w:rPr>
        <w:t>Т</w:t>
      </w:r>
      <w:r w:rsidR="002C64A8" w:rsidRPr="00B23887">
        <w:rPr>
          <w:szCs w:val="24"/>
          <w:highlight w:val="green"/>
          <w:lang w:eastAsia="ar-SA"/>
        </w:rPr>
        <w:t>овара, установленных производителем.</w:t>
      </w:r>
      <w:r w:rsidR="002C64A8" w:rsidRPr="00B23887">
        <w:rPr>
          <w:szCs w:val="24"/>
          <w:lang w:eastAsia="ar-SA"/>
        </w:rPr>
        <w:t xml:space="preserve"> </w:t>
      </w:r>
      <w:r w:rsidR="002C64A8" w:rsidRPr="00B23887">
        <w:rPr>
          <w:color w:val="FF0000"/>
          <w:szCs w:val="24"/>
          <w:lang w:eastAsia="ar-SA"/>
        </w:rPr>
        <w:t xml:space="preserve">] </w:t>
      </w:r>
      <w:r w:rsidR="002C64A8" w:rsidRPr="00B23887">
        <w:rPr>
          <w:rStyle w:val="aff8"/>
          <w:color w:val="FF0000"/>
          <w:szCs w:val="24"/>
          <w:lang w:eastAsia="ar-SA"/>
        </w:rPr>
        <w:footnoteReference w:id="57"/>
      </w:r>
      <w:r w:rsidR="005E5BF5">
        <w:rPr>
          <w:color w:val="FF0000"/>
          <w:szCs w:val="24"/>
          <w:lang w:eastAsia="ar-SA"/>
        </w:rPr>
        <w:t xml:space="preserve"> </w:t>
      </w:r>
    </w:p>
    <w:p w14:paraId="280DD776" w14:textId="77777777" w:rsidR="00546130" w:rsidRPr="00B14C69" w:rsidRDefault="00263D50" w:rsidP="003503D6">
      <w:pPr>
        <w:pStyle w:val="affffffff7"/>
        <w:numPr>
          <w:ilvl w:val="1"/>
          <w:numId w:val="26"/>
        </w:numPr>
        <w:tabs>
          <w:tab w:val="num" w:pos="851"/>
        </w:tabs>
        <w:ind w:left="851" w:hanging="851"/>
      </w:pPr>
      <w:r w:rsidRPr="00B14C69">
        <w:t xml:space="preserve">В случае обнаружения Покупателем несоответствия количества, </w:t>
      </w:r>
      <w:r w:rsidR="00922F82">
        <w:t>номенклатуры,</w:t>
      </w:r>
      <w:r w:rsidR="00922F82">
        <w:rPr>
          <w:color w:val="FF0000"/>
        </w:rPr>
        <w:t xml:space="preserve"> </w:t>
      </w:r>
      <w:r w:rsidRPr="00B14C69">
        <w:t>комплектности</w:t>
      </w:r>
      <w:r w:rsidR="00D26D06">
        <w:t xml:space="preserve"> </w:t>
      </w:r>
      <w:r w:rsidRPr="00B14C69">
        <w:t>и/или качества поставляемого Товара условиям Договора и Спецификации, Покупатель направляет Поставщику уведомление об обнаруженных несоответствиях Товара условиям Договора и Спецификации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p>
    <w:p w14:paraId="360F8E94" w14:textId="77777777" w:rsidR="00546130" w:rsidRPr="00B14C69" w:rsidRDefault="00263D50" w:rsidP="003503D6">
      <w:pPr>
        <w:pStyle w:val="affffffff7"/>
        <w:ind w:firstLine="0"/>
      </w:pPr>
      <w:r w:rsidRPr="00B14C69">
        <w:lastRenderedPageBreak/>
        <w:t>Поставщик обязан в течение 3 р</w:t>
      </w:r>
      <w:r w:rsidR="00373B72">
        <w:t>.</w:t>
      </w:r>
      <w:r w:rsidRPr="00B14C69">
        <w:t>д</w:t>
      </w:r>
      <w:r w:rsidR="00373B72">
        <w:t>.</w:t>
      </w:r>
      <w:r w:rsidRPr="00B14C69">
        <w:t xml:space="preserve">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DDD8CE6" w14:textId="77777777" w:rsidR="00C16813" w:rsidRPr="008A444B" w:rsidRDefault="00263D50" w:rsidP="003503D6">
      <w:pPr>
        <w:pStyle w:val="affffffff7"/>
        <w:numPr>
          <w:ilvl w:val="1"/>
          <w:numId w:val="26"/>
        </w:numPr>
        <w:ind w:left="851" w:hanging="851"/>
      </w:pPr>
      <w:r w:rsidRPr="008A444B">
        <w:t>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w:t>
      </w:r>
      <w:r w:rsidR="008A444B" w:rsidRPr="008A444B">
        <w:t xml:space="preserve">становленный </w:t>
      </w:r>
      <w:r w:rsidRPr="008A444B">
        <w:t>Договор</w:t>
      </w:r>
      <w:r w:rsidR="008A444B" w:rsidRPr="008A444B">
        <w:t>ом</w:t>
      </w:r>
      <w:r w:rsidRPr="008A444B">
        <w:t xml:space="preserve">, Покупатель возобновляет приемку Товара по количеству, </w:t>
      </w:r>
      <w:r w:rsidR="00F55B88" w:rsidRPr="008A444B">
        <w:t>номенклатуре,</w:t>
      </w:r>
      <w:r w:rsidR="00F55B88" w:rsidRPr="008A444B">
        <w:rPr>
          <w:color w:val="FF0000"/>
        </w:rPr>
        <w:t xml:space="preserve"> </w:t>
      </w:r>
      <w:r w:rsidRPr="008A444B">
        <w:t xml:space="preserve">комплектности </w:t>
      </w:r>
      <w:r w:rsidR="00547DAD" w:rsidRPr="008A444B">
        <w:t>и/</w:t>
      </w:r>
      <w:r w:rsidRPr="008A444B">
        <w:t>и</w:t>
      </w:r>
      <w:r w:rsidR="00547DAD" w:rsidRPr="008A444B">
        <w:t>ли</w:t>
      </w:r>
      <w:r w:rsidRPr="008A444B">
        <w:t xml:space="preserve"> качеству в момент прибытия уполномоченного представителя Поставщика, и по результатам приемки Стороны составляют </w:t>
      </w:r>
      <w:r w:rsidRPr="008A444B">
        <w:rPr>
          <w:szCs w:val="24"/>
        </w:rPr>
        <w:t>Акт о приемке материалов</w:t>
      </w:r>
      <w:r w:rsidRPr="008A444B">
        <w:t xml:space="preserve">, в котором указываются обнаруженные недостатки, порядок и сроки их устранения Поставщиком в соответствии с </w:t>
      </w:r>
      <w:r w:rsidR="008A444B" w:rsidRPr="008A444B">
        <w:t xml:space="preserve">условиями </w:t>
      </w:r>
      <w:r w:rsidRPr="008A444B">
        <w:t>Договора.</w:t>
      </w:r>
    </w:p>
    <w:p w14:paraId="077311D3" w14:textId="77777777" w:rsidR="00F6427A" w:rsidRPr="008A444B" w:rsidRDefault="00263D50" w:rsidP="003503D6">
      <w:pPr>
        <w:pStyle w:val="affffffff7"/>
        <w:numPr>
          <w:ilvl w:val="1"/>
          <w:numId w:val="26"/>
        </w:numPr>
        <w:ind w:left="851" w:hanging="851"/>
      </w:pPr>
      <w:r w:rsidRPr="008A444B">
        <w:t>В случаях отказа Поставщика от участия в совместной приемке Товара, не поступления уведомления от Поставщика о направлении своего уполномоченного представителя для совместной приемки Товара или не прибытия уполномоченного представителя Поставщика в срок</w:t>
      </w:r>
      <w:r w:rsidR="008A444B" w:rsidRPr="008A444B">
        <w:t>и</w:t>
      </w:r>
      <w:r w:rsidRPr="008A444B">
        <w:t>, у</w:t>
      </w:r>
      <w:r w:rsidR="008A444B" w:rsidRPr="008A444B">
        <w:t xml:space="preserve">становленные </w:t>
      </w:r>
      <w:r w:rsidRPr="008A444B">
        <w:t>Договор</w:t>
      </w:r>
      <w:r w:rsidR="008A444B" w:rsidRPr="008A444B">
        <w:t>ом</w:t>
      </w:r>
      <w:r w:rsidRPr="008A444B">
        <w:t>, Покупатель возобновляет приемку Товара по количеству, комплектности и</w:t>
      </w:r>
      <w:r w:rsidR="00547DAD" w:rsidRPr="008A444B">
        <w:t>/или</w:t>
      </w:r>
      <w:r w:rsidRPr="008A444B">
        <w:t xml:space="preserve">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Договор</w:t>
      </w:r>
      <w:r w:rsidR="008A444B" w:rsidRPr="008A444B">
        <w:t>ом</w:t>
      </w:r>
      <w:r w:rsidRPr="008A444B">
        <w:t>.</w:t>
      </w:r>
    </w:p>
    <w:p w14:paraId="647F7CF4" w14:textId="77777777" w:rsidR="00FE3AD2" w:rsidRPr="008A444B" w:rsidRDefault="00F6427A" w:rsidP="003503D6">
      <w:pPr>
        <w:pStyle w:val="affffffff7"/>
        <w:numPr>
          <w:ilvl w:val="1"/>
          <w:numId w:val="26"/>
        </w:numPr>
        <w:ind w:left="851" w:hanging="851"/>
      </w:pPr>
      <w:r w:rsidRPr="008A444B">
        <w:t>Все расходы по доставке некачественного</w:t>
      </w:r>
      <w:r w:rsidR="003C19AC" w:rsidRPr="008A444B">
        <w:t>, в том числе в течение гарантийного срока,</w:t>
      </w:r>
      <w:r w:rsidRPr="008A444B">
        <w:t xml:space="preserve"> Товара/его комплектующих в адрес Поставщика, доставке до Покупателя нового Товара (в случае замены Товара/его комплектующих) несет Поставщик.</w:t>
      </w:r>
    </w:p>
    <w:p w14:paraId="09E98A6A" w14:textId="77777777" w:rsidR="00904183" w:rsidRPr="008A444B" w:rsidRDefault="00904183" w:rsidP="00350CB7">
      <w:pPr>
        <w:pStyle w:val="affffffff7"/>
        <w:ind w:firstLine="0"/>
        <w:rPr>
          <w:color w:val="FF0000"/>
          <w:lang w:val="en-US"/>
        </w:rPr>
      </w:pPr>
      <w:r w:rsidRPr="008A444B">
        <w:rPr>
          <w:color w:val="FF0000"/>
          <w:lang w:val="en-US"/>
        </w:rPr>
        <w:t>[</w:t>
      </w:r>
    </w:p>
    <w:p w14:paraId="5F6FBBF4" w14:textId="77777777" w:rsidR="00FE3AD2" w:rsidRPr="008A444B" w:rsidRDefault="00B70DD5" w:rsidP="003503D6">
      <w:pPr>
        <w:pStyle w:val="affffffff7"/>
        <w:numPr>
          <w:ilvl w:val="1"/>
          <w:numId w:val="26"/>
        </w:numPr>
        <w:ind w:left="851" w:hanging="851"/>
      </w:pPr>
      <w:r w:rsidRPr="008A444B">
        <w:rPr>
          <w:iCs/>
        </w:rPr>
        <w:t xml:space="preserve">В случае невозможности подписания Сторонами оригинала Товарной накладной в момент поставки Товара ее оформление осуществляется в </w:t>
      </w:r>
      <w:r w:rsidR="005C0CDA" w:rsidRPr="008A444B">
        <w:rPr>
          <w:iCs/>
        </w:rPr>
        <w:t xml:space="preserve">следующем </w:t>
      </w:r>
      <w:r w:rsidRPr="008A444B">
        <w:rPr>
          <w:iCs/>
        </w:rPr>
        <w:t>порядке</w:t>
      </w:r>
      <w:r w:rsidR="005C0CDA" w:rsidRPr="008A444B">
        <w:rPr>
          <w:iCs/>
        </w:rPr>
        <w:t>:</w:t>
      </w:r>
    </w:p>
    <w:p w14:paraId="5C8A695D" w14:textId="77777777" w:rsidR="003F5797" w:rsidRPr="00350CB7" w:rsidRDefault="003F5797" w:rsidP="00B94869">
      <w:pPr>
        <w:pStyle w:val="affffffff7"/>
        <w:ind w:firstLine="0"/>
      </w:pPr>
      <w:r w:rsidRPr="00350CB7">
        <w:t xml:space="preserve">Поставщик направляет Покупателю по электронной почте подписанные им: </w:t>
      </w:r>
    </w:p>
    <w:tbl>
      <w:tblPr>
        <w:tblStyle w:val="af2"/>
        <w:tblW w:w="93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8"/>
        <w:gridCol w:w="7087"/>
      </w:tblGrid>
      <w:tr w:rsidR="003F5797" w:rsidRPr="00B9193B" w14:paraId="2470881E" w14:textId="77777777" w:rsidTr="007D7996">
        <w:trPr>
          <w:trHeight w:val="280"/>
          <w:jc w:val="right"/>
        </w:trPr>
        <w:tc>
          <w:tcPr>
            <w:tcW w:w="2268" w:type="dxa"/>
          </w:tcPr>
          <w:p w14:paraId="44F8F9F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1E994E45" w14:textId="0FED02DE" w:rsidR="003F5797" w:rsidRPr="00B9193B" w:rsidRDefault="00643240" w:rsidP="003F5797">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 xml:space="preserve">ую </w:t>
            </w:r>
            <w:r w:rsidRPr="00B9193B">
              <w:rPr>
                <w:rFonts w:ascii="Tahoma" w:hAnsi="Tahoma" w:cs="Tahoma"/>
                <w:sz w:val="20"/>
              </w:rPr>
              <w:t>накладн</w:t>
            </w:r>
            <w:r w:rsidR="00B40B8C">
              <w:rPr>
                <w:rFonts w:ascii="Tahoma" w:hAnsi="Tahoma" w:cs="Tahoma"/>
                <w:sz w:val="20"/>
              </w:rPr>
              <w:t>ую</w:t>
            </w:r>
            <w:r w:rsidR="003F5797" w:rsidRPr="00B9193B">
              <w:rPr>
                <w:rFonts w:ascii="Tahoma" w:hAnsi="Tahoma" w:cs="Tahoma"/>
                <w:sz w:val="20"/>
              </w:rPr>
              <w:t>,</w:t>
            </w:r>
          </w:p>
          <w:p w14:paraId="7A5C7DFC" w14:textId="77777777" w:rsidR="003F5797" w:rsidRPr="00B9193B" w:rsidRDefault="003F5797" w:rsidP="003F5797">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sz w:val="20"/>
              </w:rPr>
              <w:t>счет на оплату,</w:t>
            </w:r>
          </w:p>
          <w:p w14:paraId="495A3358" w14:textId="77777777" w:rsidR="003F5797" w:rsidRPr="00B9193B" w:rsidRDefault="003F5797" w:rsidP="003F5797">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счёт-фактуру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3F5797" w:rsidRPr="00B9193B" w14:paraId="0D8A7020" w14:textId="77777777" w:rsidTr="007D7996">
        <w:trPr>
          <w:trHeight w:val="361"/>
          <w:jc w:val="right"/>
        </w:trPr>
        <w:tc>
          <w:tcPr>
            <w:tcW w:w="2268" w:type="dxa"/>
          </w:tcPr>
          <w:p w14:paraId="0C22B5E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087" w:type="dxa"/>
            <w:tcBorders>
              <w:top w:val="dotted" w:sz="4" w:space="0" w:color="A6A6A6" w:themeColor="background1" w:themeShade="A6"/>
            </w:tcBorders>
            <w:shd w:val="clear" w:color="auto" w:fill="F2F2F2" w:themeFill="background1" w:themeFillShade="F2"/>
          </w:tcPr>
          <w:p w14:paraId="2AA81716" w14:textId="7E4D8C0D"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2 р.д. с момента </w:t>
            </w:r>
            <w:r w:rsidR="003112B4">
              <w:rPr>
                <w:rFonts w:eastAsia="Calibri"/>
                <w:lang w:eastAsia="ru-RU"/>
              </w:rPr>
              <w:t>отгрузки</w:t>
            </w:r>
            <w:r w:rsidR="003112B4" w:rsidRPr="00B9193B">
              <w:rPr>
                <w:rFonts w:eastAsia="Calibri"/>
                <w:lang w:eastAsia="ru-RU"/>
              </w:rPr>
              <w:t xml:space="preserve"> </w:t>
            </w:r>
            <w:r w:rsidR="000B4371" w:rsidRPr="00B9193B">
              <w:rPr>
                <w:rFonts w:eastAsia="Calibri"/>
                <w:lang w:eastAsia="ru-RU"/>
              </w:rPr>
              <w:t>Товара</w:t>
            </w:r>
            <w:r w:rsidRPr="00B9193B">
              <w:rPr>
                <w:rFonts w:eastAsia="Calibri"/>
                <w:lang w:eastAsia="ru-RU"/>
              </w:rPr>
              <w:t>,</w:t>
            </w:r>
          </w:p>
        </w:tc>
      </w:tr>
      <w:tr w:rsidR="003F5797" w:rsidRPr="00B9193B" w14:paraId="1A9D4A8C" w14:textId="77777777" w:rsidTr="007D7996">
        <w:trPr>
          <w:jc w:val="right"/>
        </w:trPr>
        <w:tc>
          <w:tcPr>
            <w:tcW w:w="2268" w:type="dxa"/>
          </w:tcPr>
          <w:p w14:paraId="12FC39E5" w14:textId="77777777" w:rsidR="003F5797" w:rsidRPr="00B9193B" w:rsidRDefault="003F5797" w:rsidP="00B04283">
            <w:pPr>
              <w:tabs>
                <w:tab w:val="left" w:pos="1410"/>
              </w:tabs>
              <w:spacing w:after="100"/>
              <w:ind w:right="-150" w:firstLine="1"/>
              <w:rPr>
                <w:rFonts w:ascii="Tahoma" w:hAnsi="Tahoma" w:cs="Tahoma"/>
                <w:sz w:val="16"/>
                <w:szCs w:val="16"/>
              </w:rPr>
            </w:pP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145B77E" w14:textId="0002B9E0"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но не позднее последнего числа месяца </w:t>
            </w:r>
            <w:r w:rsidR="003112B4">
              <w:t>отгрузки</w:t>
            </w:r>
            <w:r w:rsidR="003112B4" w:rsidRPr="00B9193B">
              <w:t xml:space="preserve"> </w:t>
            </w:r>
            <w:r w:rsidR="000B4371" w:rsidRPr="00B9193B">
              <w:t>Товара</w:t>
            </w:r>
            <w:r w:rsidRPr="00B9193B">
              <w:rPr>
                <w:rFonts w:eastAsia="Calibri"/>
                <w:lang w:eastAsia="ru-RU"/>
              </w:rPr>
              <w:t>.</w:t>
            </w:r>
          </w:p>
        </w:tc>
      </w:tr>
    </w:tbl>
    <w:p w14:paraId="1F419462" w14:textId="77777777" w:rsidR="00A333C3" w:rsidRPr="00B9193B" w:rsidRDefault="00A333C3" w:rsidP="00B94869">
      <w:pPr>
        <w:pStyle w:val="affffffff7"/>
        <w:ind w:firstLine="0"/>
      </w:pPr>
      <w:r w:rsidRPr="00B9193B">
        <w:t xml:space="preserve">Покупатель </w:t>
      </w:r>
      <w:r w:rsidRPr="00B9193B">
        <w:rPr>
          <w:rFonts w:eastAsia="Calibri"/>
        </w:rPr>
        <w:t>осуществляет приемку</w:t>
      </w:r>
      <w:r w:rsidR="007B7DF6" w:rsidRPr="00B9193B">
        <w:rPr>
          <w:rFonts w:eastAsia="Calibri"/>
        </w:rPr>
        <w:t xml:space="preserve"> поставленного Товара</w:t>
      </w:r>
      <w:r w:rsidRPr="00B9193B">
        <w:rPr>
          <w:rFonts w:eastAsia="Calibri"/>
        </w:rPr>
        <w:t xml:space="preserve"> </w:t>
      </w:r>
      <w:r w:rsidRPr="00B9193B">
        <w:t xml:space="preserve">и направляет </w:t>
      </w:r>
      <w:r w:rsidR="007B7DF6" w:rsidRPr="00B9193B">
        <w:t>Поставщику</w:t>
      </w:r>
      <w:r w:rsidRPr="00B9193B">
        <w:t xml:space="preserve"> </w:t>
      </w:r>
      <w:r w:rsidR="00B95338" w:rsidRPr="00B9193B">
        <w:t>по электронной почте подписанную</w:t>
      </w:r>
      <w:r w:rsidRPr="00B9193B">
        <w:t xml:space="preserve">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A333C3" w:rsidRPr="00B9193B" w14:paraId="2913D992" w14:textId="77777777" w:rsidTr="003503D6">
        <w:trPr>
          <w:trHeight w:val="280"/>
        </w:trPr>
        <w:tc>
          <w:tcPr>
            <w:tcW w:w="2127" w:type="dxa"/>
          </w:tcPr>
          <w:p w14:paraId="31E63DEE" w14:textId="77777777" w:rsidR="00A333C3" w:rsidRPr="00B9193B" w:rsidRDefault="00A333C3"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8E2B47E" w14:textId="4656509C" w:rsidR="00A333C3" w:rsidRPr="00B9193B" w:rsidRDefault="00643240" w:rsidP="00A333C3">
            <w:pPr>
              <w:pStyle w:val="af0"/>
              <w:numPr>
                <w:ilvl w:val="0"/>
                <w:numId w:val="29"/>
              </w:numPr>
              <w:ind w:left="0" w:firstLine="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p>
          <w:p w14:paraId="5C33283A" w14:textId="77777777" w:rsidR="00A333C3" w:rsidRPr="00B9193B" w:rsidRDefault="00A333C3" w:rsidP="00B04283">
            <w:pPr>
              <w:pStyle w:val="af0"/>
              <w:ind w:left="0"/>
              <w:rPr>
                <w:rFonts w:ascii="Tahoma" w:hAnsi="Tahoma" w:cs="Tahoma"/>
                <w:sz w:val="20"/>
              </w:rPr>
            </w:pPr>
            <w:r w:rsidRPr="00B9193B">
              <w:rPr>
                <w:rFonts w:ascii="Tahoma" w:hAnsi="Tahoma" w:cs="Tahoma"/>
                <w:sz w:val="20"/>
              </w:rPr>
              <w:t>либо</w:t>
            </w:r>
          </w:p>
          <w:p w14:paraId="319B2CD6" w14:textId="77777777" w:rsidR="00A333C3" w:rsidRPr="00B9193B" w:rsidRDefault="00A333C3" w:rsidP="003503D6">
            <w:pPr>
              <w:pStyle w:val="af0"/>
              <w:widowControl w:val="0"/>
              <w:numPr>
                <w:ilvl w:val="0"/>
                <w:numId w:val="29"/>
              </w:numPr>
              <w:autoSpaceDE w:val="0"/>
              <w:autoSpaceDN w:val="0"/>
              <w:adjustRightInd w:val="0"/>
              <w:spacing w:after="100"/>
              <w:ind w:left="0" w:firstLine="0"/>
              <w:contextualSpacing w:val="0"/>
              <w:rPr>
                <w:rFonts w:ascii="Tahoma" w:hAnsi="Tahoma" w:cs="Tahoma"/>
                <w:sz w:val="20"/>
              </w:rPr>
            </w:pPr>
            <w:r w:rsidRPr="00B9193B">
              <w:rPr>
                <w:rFonts w:ascii="Tahoma" w:hAnsi="Tahoma" w:cs="Tahoma"/>
                <w:sz w:val="20"/>
              </w:rPr>
              <w:t xml:space="preserve">мотивированный отказ от приемки </w:t>
            </w:r>
            <w:r w:rsidR="007B7DF6" w:rsidRPr="00B9193B">
              <w:rPr>
                <w:rFonts w:ascii="Tahoma" w:hAnsi="Tahoma" w:cs="Tahoma"/>
                <w:sz w:val="20"/>
              </w:rPr>
              <w:t>Товара</w:t>
            </w:r>
            <w:r w:rsidRPr="00B9193B">
              <w:rPr>
                <w:rFonts w:ascii="Tahoma" w:hAnsi="Tahoma" w:cs="Tahoma"/>
                <w:sz w:val="20"/>
              </w:rPr>
              <w:t>.</w:t>
            </w:r>
          </w:p>
        </w:tc>
      </w:tr>
      <w:tr w:rsidR="00A333C3" w:rsidRPr="00B9193B" w14:paraId="238D93BF" w14:textId="77777777" w:rsidTr="003503D6">
        <w:trPr>
          <w:trHeight w:val="361"/>
        </w:trPr>
        <w:tc>
          <w:tcPr>
            <w:tcW w:w="2127" w:type="dxa"/>
          </w:tcPr>
          <w:p w14:paraId="798E88FB" w14:textId="77777777" w:rsidR="00A333C3" w:rsidRPr="00B9193B" w:rsidRDefault="00A333C3" w:rsidP="00B04283">
            <w:pPr>
              <w:tabs>
                <w:tab w:val="left" w:pos="1410"/>
              </w:tabs>
              <w:spacing w:after="100"/>
              <w:ind w:right="-150"/>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6C2A084E" w14:textId="214DAA4E" w:rsidR="00A333C3" w:rsidRPr="00B9193B" w:rsidRDefault="00A333C3" w:rsidP="000C223F">
            <w:pPr>
              <w:pStyle w:val="SL0TextSimplawyer"/>
              <w:tabs>
                <w:tab w:val="clear" w:pos="851"/>
                <w:tab w:val="left" w:pos="1029"/>
              </w:tabs>
              <w:spacing w:before="0" w:after="100"/>
              <w:jc w:val="both"/>
              <w:rPr>
                <w:rFonts w:eastAsia="Calibri"/>
                <w:lang w:eastAsia="ru-RU"/>
              </w:rPr>
            </w:pPr>
            <w:r w:rsidRPr="00B9193B">
              <w:rPr>
                <w:rFonts w:eastAsia="Calibri"/>
                <w:lang w:eastAsia="ru-RU"/>
              </w:rPr>
              <w:t>в течение 2 р.д.</w:t>
            </w:r>
            <w:r w:rsidRPr="00B9193B">
              <w:rPr>
                <w:rFonts w:eastAsia="Calibri"/>
                <w:color w:val="FF0000"/>
                <w:lang w:eastAsia="ru-RU"/>
              </w:rPr>
              <w:t xml:space="preserve"> </w:t>
            </w:r>
            <w:r w:rsidRPr="00B9193B">
              <w:rPr>
                <w:rFonts w:eastAsia="Calibri"/>
                <w:lang w:eastAsia="ru-RU"/>
              </w:rPr>
              <w:t xml:space="preserve">с даты </w:t>
            </w:r>
            <w:r w:rsidR="003112B4">
              <w:rPr>
                <w:rFonts w:eastAsia="Calibri"/>
                <w:lang w:eastAsia="ru-RU"/>
              </w:rPr>
              <w:t>поставки Товара</w:t>
            </w:r>
            <w:r w:rsidRPr="00B9193B">
              <w:rPr>
                <w:rFonts w:eastAsia="Calibri"/>
                <w:lang w:eastAsia="ru-RU"/>
              </w:rPr>
              <w:t>,</w:t>
            </w:r>
          </w:p>
        </w:tc>
      </w:tr>
      <w:tr w:rsidR="00A333C3" w:rsidRPr="00B9193B" w14:paraId="740D6335" w14:textId="77777777" w:rsidTr="003503D6">
        <w:tc>
          <w:tcPr>
            <w:tcW w:w="2127" w:type="dxa"/>
          </w:tcPr>
          <w:p w14:paraId="0969C029" w14:textId="77777777" w:rsidR="00A333C3" w:rsidRPr="00B9193B" w:rsidRDefault="00A333C3" w:rsidP="00B04283">
            <w:pPr>
              <w:tabs>
                <w:tab w:val="left" w:pos="1410"/>
              </w:tabs>
              <w:spacing w:after="100"/>
              <w:ind w:right="-150"/>
              <w:rPr>
                <w:rFonts w:ascii="Tahoma" w:hAnsi="Tahoma" w:cs="Tahoma"/>
                <w:sz w:val="16"/>
                <w:szCs w:val="16"/>
              </w:rPr>
            </w:pP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8FD9A18" w14:textId="35E5B329" w:rsidR="00A333C3" w:rsidRPr="00B9193B" w:rsidRDefault="00A333C3" w:rsidP="000C223F">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но не позднее 2 числа месяца, следующего за месяцем </w:t>
            </w:r>
            <w:r w:rsidR="00406E65" w:rsidRPr="00B9193B">
              <w:rPr>
                <w:rFonts w:eastAsia="Calibri"/>
                <w:lang w:eastAsia="ru-RU"/>
              </w:rPr>
              <w:t>поставки Товара</w:t>
            </w:r>
            <w:r w:rsidRPr="00B9193B">
              <w:rPr>
                <w:rFonts w:eastAsia="Calibri"/>
                <w:lang w:eastAsia="ru-RU"/>
              </w:rPr>
              <w:t xml:space="preserve">. </w:t>
            </w:r>
          </w:p>
        </w:tc>
      </w:tr>
    </w:tbl>
    <w:p w14:paraId="40A3D5F3" w14:textId="77777777" w:rsidR="00406E65" w:rsidRPr="00B9193B" w:rsidRDefault="00406E65" w:rsidP="00B94869">
      <w:pPr>
        <w:pStyle w:val="affffffff7"/>
        <w:ind w:firstLine="0"/>
      </w:pPr>
      <w:r w:rsidRPr="00B9193B">
        <w:t>Поставщик направляет Покупателю на бумажном носителе подписанные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6DAE674C" w14:textId="77777777" w:rsidTr="003503D6">
        <w:trPr>
          <w:trHeight w:val="280"/>
        </w:trPr>
        <w:tc>
          <w:tcPr>
            <w:tcW w:w="2127" w:type="dxa"/>
          </w:tcPr>
          <w:p w14:paraId="6853A21E"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B7F46BE" w14:textId="7922279F" w:rsidR="00406E65" w:rsidRPr="00B9193B" w:rsidRDefault="00B95338" w:rsidP="00406E65">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(2 экз.),</w:t>
            </w:r>
          </w:p>
          <w:p w14:paraId="0CC9CBCE" w14:textId="77777777" w:rsidR="00406E65" w:rsidRPr="00B9193B" w:rsidRDefault="00406E65" w:rsidP="00406E65">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sz w:val="20"/>
              </w:rPr>
              <w:t>счет на оплату,</w:t>
            </w:r>
          </w:p>
          <w:p w14:paraId="349C5D27" w14:textId="77777777" w:rsidR="00406E65" w:rsidRPr="00B9193B" w:rsidRDefault="00406E65" w:rsidP="00406E65">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счет-фактуру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406E65" w:rsidRPr="00B9193B" w14:paraId="61F1AD2E" w14:textId="77777777" w:rsidTr="003503D6">
        <w:trPr>
          <w:trHeight w:val="361"/>
        </w:trPr>
        <w:tc>
          <w:tcPr>
            <w:tcW w:w="2127" w:type="dxa"/>
          </w:tcPr>
          <w:p w14:paraId="56BDCF69"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ACAD246" w14:textId="7E5E98FA" w:rsidR="00406E65" w:rsidRPr="00B9193B" w:rsidRDefault="00406E65" w:rsidP="000C223F">
            <w:pPr>
              <w:pStyle w:val="SL0TextSimplawyer"/>
              <w:tabs>
                <w:tab w:val="clear" w:pos="851"/>
                <w:tab w:val="left" w:pos="1029"/>
              </w:tabs>
              <w:spacing w:before="0" w:after="100"/>
              <w:ind w:firstLine="1"/>
              <w:rPr>
                <w:rFonts w:eastAsia="Calibri"/>
                <w:lang w:eastAsia="ru-RU"/>
              </w:rPr>
            </w:pPr>
            <w:r w:rsidRPr="00B9193B">
              <w:rPr>
                <w:rFonts w:eastAsia="Calibri"/>
                <w:lang w:eastAsia="ru-RU"/>
              </w:rPr>
              <w:t xml:space="preserve">в течение 2 </w:t>
            </w:r>
            <w:r w:rsidR="00DA1875">
              <w:rPr>
                <w:rFonts w:eastAsia="Calibri"/>
                <w:lang w:eastAsia="ru-RU"/>
              </w:rPr>
              <w:t xml:space="preserve">р.д. </w:t>
            </w:r>
            <w:r w:rsidRPr="00B9193B">
              <w:rPr>
                <w:rFonts w:eastAsia="Calibri"/>
                <w:lang w:eastAsia="ru-RU"/>
              </w:rPr>
              <w:t xml:space="preserve">с даты получения </w:t>
            </w:r>
            <w:r w:rsidR="00643240"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по электронной почте.</w:t>
            </w:r>
          </w:p>
        </w:tc>
      </w:tr>
    </w:tbl>
    <w:p w14:paraId="0F8DB12E" w14:textId="77777777" w:rsidR="00406E65" w:rsidRPr="00B9193B" w:rsidRDefault="00643240" w:rsidP="00B94869">
      <w:pPr>
        <w:pStyle w:val="affffffff7"/>
        <w:ind w:firstLine="0"/>
      </w:pPr>
      <w:r w:rsidRPr="00B9193B">
        <w:t>Покупатель</w:t>
      </w:r>
      <w:r w:rsidR="00406E65" w:rsidRPr="00B9193B">
        <w:t xml:space="preserve"> направляет </w:t>
      </w:r>
      <w:r w:rsidRPr="00B9193B">
        <w:t>Поставщику</w:t>
      </w:r>
      <w:r w:rsidR="00406E65" w:rsidRPr="00B9193B">
        <w:t xml:space="preserve"> на бумажном носителе подписанн</w:t>
      </w:r>
      <w:r w:rsidR="00D53534" w:rsidRPr="00B9193B">
        <w:t>ую</w:t>
      </w:r>
      <w:r w:rsidR="00406E65" w:rsidRPr="00B9193B">
        <w:t xml:space="preserve"> им</w:t>
      </w:r>
      <w:r w:rsidR="00D53534" w:rsidRPr="00B9193B">
        <w:t>:</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2F817EB4" w14:textId="77777777" w:rsidTr="003503D6">
        <w:trPr>
          <w:trHeight w:val="280"/>
        </w:trPr>
        <w:tc>
          <w:tcPr>
            <w:tcW w:w="2127" w:type="dxa"/>
          </w:tcPr>
          <w:p w14:paraId="49D2E1AA"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lastRenderedPageBreak/>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A281A30" w14:textId="5BE48B70" w:rsidR="00406E65" w:rsidRPr="00B9193B" w:rsidRDefault="00643240" w:rsidP="003503D6">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w:t>
            </w:r>
            <w:r w:rsidR="00635398" w:rsidRPr="00B9193B">
              <w:rPr>
                <w:rFonts w:ascii="Tahoma" w:hAnsi="Tahoma" w:cs="Tahoma"/>
                <w:sz w:val="20"/>
              </w:rPr>
              <w:t>1</w:t>
            </w:r>
            <w:r w:rsidR="00406E65" w:rsidRPr="00B9193B">
              <w:rPr>
                <w:rFonts w:ascii="Tahoma" w:hAnsi="Tahoma" w:cs="Tahoma"/>
                <w:sz w:val="20"/>
              </w:rPr>
              <w:t xml:space="preserve"> экз.),</w:t>
            </w:r>
          </w:p>
        </w:tc>
      </w:tr>
      <w:tr w:rsidR="00406E65" w:rsidRPr="00B9193B" w14:paraId="41C319D7" w14:textId="77777777" w:rsidTr="003503D6">
        <w:trPr>
          <w:trHeight w:val="361"/>
        </w:trPr>
        <w:tc>
          <w:tcPr>
            <w:tcW w:w="2127" w:type="dxa"/>
          </w:tcPr>
          <w:p w14:paraId="15E67C03"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4630308B" w14:textId="5EA30F35" w:rsidR="00406E65" w:rsidRPr="00B9193B" w:rsidRDefault="00406E65" w:rsidP="000C223F">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2 </w:t>
            </w:r>
            <w:r w:rsidR="000C223F">
              <w:rPr>
                <w:rFonts w:eastAsia="Calibri"/>
                <w:lang w:eastAsia="ru-RU"/>
              </w:rPr>
              <w:t xml:space="preserve">р.д. </w:t>
            </w:r>
            <w:r w:rsidRPr="00B9193B">
              <w:rPr>
                <w:rFonts w:eastAsia="Calibri"/>
                <w:lang w:eastAsia="ru-RU"/>
              </w:rPr>
              <w:t xml:space="preserve">с даты получения </w:t>
            </w:r>
            <w:r w:rsidR="003109EA"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на бумажном носителе.</w:t>
            </w:r>
          </w:p>
        </w:tc>
      </w:tr>
    </w:tbl>
    <w:p w14:paraId="74C322AC" w14:textId="3190B1BC" w:rsidR="00DE50AC" w:rsidRPr="00B9193B" w:rsidRDefault="00DE50AC" w:rsidP="00DE50AC">
      <w:pPr>
        <w:pStyle w:val="affffffff7"/>
        <w:numPr>
          <w:ilvl w:val="1"/>
          <w:numId w:val="26"/>
        </w:numPr>
        <w:ind w:left="851" w:hanging="851"/>
      </w:pPr>
      <w:r w:rsidRPr="00B9193B">
        <w:t xml:space="preserve">Если полученная </w:t>
      </w:r>
      <w:r w:rsidR="002C3145" w:rsidRPr="00B9193B">
        <w:t>Покупателем</w:t>
      </w:r>
      <w:r w:rsidRPr="00B9193B">
        <w:t xml:space="preserve"> </w:t>
      </w:r>
      <w:r w:rsidR="002C3145" w:rsidRPr="00B9193B">
        <w:t>Товарная накладная</w:t>
      </w:r>
      <w:r w:rsidRPr="00B9193B">
        <w:rPr>
          <w:rFonts w:eastAsia="Calibri"/>
          <w:lang w:eastAsia="ru-RU"/>
        </w:rPr>
        <w:t xml:space="preserve"> </w:t>
      </w:r>
      <w:r w:rsidRPr="00B9193B">
        <w:t>на бумажном нос</w:t>
      </w:r>
      <w:r w:rsidR="002C3145" w:rsidRPr="00B9193B">
        <w:t>ителе отличается от подписанной Покупателем Товарной накладной, полученной</w:t>
      </w:r>
      <w:r w:rsidRPr="00B9193B">
        <w:t xml:space="preserve"> по электронной почте, </w:t>
      </w:r>
      <w:r w:rsidR="002C3145" w:rsidRPr="00B9193B">
        <w:t>Покупатель</w:t>
      </w:r>
      <w:r w:rsidRPr="00B9193B">
        <w:t xml:space="preserve"> уведомляет </w:t>
      </w:r>
      <w:r w:rsidR="002C3145" w:rsidRPr="00B9193B">
        <w:t>Поставщика</w:t>
      </w:r>
      <w:r w:rsidRPr="00B9193B">
        <w:t xml:space="preserve"> о выявленных расхождениях в течение </w:t>
      </w:r>
      <w:r w:rsidRPr="00B9193B">
        <w:rPr>
          <w:rFonts w:eastAsia="Calibri"/>
          <w:lang w:eastAsia="ru-RU"/>
        </w:rPr>
        <w:t xml:space="preserve">2 </w:t>
      </w:r>
      <w:r w:rsidR="000C223F">
        <w:rPr>
          <w:rFonts w:eastAsia="Calibri"/>
          <w:lang w:eastAsia="ru-RU"/>
        </w:rPr>
        <w:t xml:space="preserve">р.д. </w:t>
      </w:r>
      <w:r w:rsidRPr="00B9193B">
        <w:t xml:space="preserve">с момента получения </w:t>
      </w:r>
      <w:r w:rsidR="002C3145" w:rsidRPr="00B9193B">
        <w:t>Товарной накладной</w:t>
      </w:r>
      <w:r w:rsidRPr="00B9193B">
        <w:rPr>
          <w:rFonts w:eastAsia="Calibri"/>
          <w:lang w:eastAsia="ru-RU"/>
        </w:rPr>
        <w:t xml:space="preserve"> </w:t>
      </w:r>
      <w:r w:rsidRPr="00B9193B">
        <w:t>на бумажном носителе.</w:t>
      </w:r>
    </w:p>
    <w:p w14:paraId="7D160AF4" w14:textId="64596B0F" w:rsidR="00DE50AC" w:rsidRPr="00B9193B" w:rsidRDefault="002C3145" w:rsidP="00DE50AC">
      <w:pPr>
        <w:pStyle w:val="affffffff"/>
      </w:pPr>
      <w:r w:rsidRPr="00B9193B">
        <w:t>Поставщик</w:t>
      </w:r>
      <w:r w:rsidR="00DE50AC" w:rsidRPr="00B9193B">
        <w:t xml:space="preserve"> в течение </w:t>
      </w:r>
      <w:r w:rsidR="00DE50AC" w:rsidRPr="00B9193B">
        <w:rPr>
          <w:rFonts w:eastAsia="Calibri"/>
          <w:lang w:eastAsia="ru-RU"/>
        </w:rPr>
        <w:t xml:space="preserve">2 </w:t>
      </w:r>
      <w:r w:rsidR="000C223F">
        <w:rPr>
          <w:rFonts w:eastAsia="Calibri"/>
          <w:lang w:eastAsia="ru-RU"/>
        </w:rPr>
        <w:t xml:space="preserve">р.д. </w:t>
      </w:r>
      <w:r w:rsidR="00DE50AC" w:rsidRPr="00B9193B">
        <w:t xml:space="preserve">с момента получения такого уведомления от </w:t>
      </w:r>
      <w:r w:rsidRPr="00B9193B">
        <w:t>Покупателя</w:t>
      </w:r>
      <w:r w:rsidR="00DE50AC" w:rsidRPr="00B9193B">
        <w:t xml:space="preserve"> обязан направить </w:t>
      </w:r>
      <w:r w:rsidRPr="00B9193B">
        <w:t>Покупателю</w:t>
      </w:r>
      <w:r w:rsidR="00DE50AC" w:rsidRPr="00B9193B">
        <w:t xml:space="preserve"> ответ с указанием причин расхождения между </w:t>
      </w:r>
      <w:r w:rsidR="00F0620E" w:rsidRPr="00B9193B">
        <w:t>Товарной накладной</w:t>
      </w:r>
      <w:r w:rsidR="00DE50AC" w:rsidRPr="00B9193B">
        <w:rPr>
          <w:rFonts w:eastAsia="Calibri"/>
          <w:lang w:eastAsia="ru-RU"/>
        </w:rPr>
        <w:t xml:space="preserve"> </w:t>
      </w:r>
      <w:r w:rsidR="00DE50AC" w:rsidRPr="00B9193B">
        <w:t xml:space="preserve">на бумажном носителе и </w:t>
      </w:r>
      <w:r w:rsidR="00F0620E" w:rsidRPr="00B9193B">
        <w:t>Товарной накладной, направленной</w:t>
      </w:r>
      <w:r w:rsidR="00DE50AC" w:rsidRPr="00B9193B">
        <w:t xml:space="preserve"> по электронной почте.</w:t>
      </w:r>
    </w:p>
    <w:p w14:paraId="51AF3730" w14:textId="77777777" w:rsidR="00DE50AC" w:rsidRPr="00B9193B" w:rsidRDefault="00DE50AC" w:rsidP="00DE50AC">
      <w:pPr>
        <w:pStyle w:val="affffffff7"/>
        <w:numPr>
          <w:ilvl w:val="1"/>
          <w:numId w:val="26"/>
        </w:numPr>
        <w:ind w:left="851" w:hanging="851"/>
      </w:pPr>
      <w:bookmarkStart w:id="15" w:name="_Ref97023942"/>
      <w:r w:rsidRPr="00B9193B">
        <w:t xml:space="preserve">Стороны будут прилагать усилия к обмену подписанными с двух сторон оригиналами </w:t>
      </w:r>
      <w:r w:rsidR="00F0620E" w:rsidRPr="00B9193B">
        <w:t>Товарной накладной</w:t>
      </w:r>
      <w:r w:rsidRPr="00B9193B">
        <w:t xml:space="preserve"> на бумажном носителе не позднее 20 числа месяца, </w:t>
      </w:r>
      <w:r w:rsidRPr="00B9193B">
        <w:rPr>
          <w:rFonts w:eastAsia="Calibri"/>
        </w:rPr>
        <w:t xml:space="preserve">следующего за месяцем </w:t>
      </w:r>
      <w:r w:rsidR="00F0620E" w:rsidRPr="00B9193B">
        <w:rPr>
          <w:rFonts w:eastAsia="Calibri"/>
        </w:rPr>
        <w:t>поставки Товаров</w:t>
      </w:r>
      <w:r w:rsidRPr="00B9193B">
        <w:rPr>
          <w:rFonts w:eastAsia="Calibri"/>
          <w:lang w:eastAsia="ru-RU"/>
        </w:rPr>
        <w:t>.</w:t>
      </w:r>
      <w:r w:rsidRPr="00B9193B">
        <w:rPr>
          <w:rFonts w:eastAsia="Calibri"/>
          <w:color w:val="FF0000"/>
          <w:lang w:eastAsia="ru-RU"/>
        </w:rPr>
        <w:t xml:space="preserve"> </w:t>
      </w:r>
    </w:p>
    <w:bookmarkEnd w:id="15"/>
    <w:p w14:paraId="49E512B7" w14:textId="77777777" w:rsidR="00DE50AC" w:rsidRPr="00B9193B" w:rsidRDefault="00F0620E" w:rsidP="00DE50AC">
      <w:pPr>
        <w:pStyle w:val="affffffff7"/>
        <w:numPr>
          <w:ilvl w:val="1"/>
          <w:numId w:val="26"/>
        </w:numPr>
        <w:ind w:left="851" w:hanging="851"/>
      </w:pPr>
      <w:r w:rsidRPr="00B9193B">
        <w:t>Покупатель</w:t>
      </w:r>
      <w:r w:rsidR="00DE50AC" w:rsidRPr="00B9193B">
        <w:t xml:space="preserve"> незамедлительно уведомляет </w:t>
      </w:r>
      <w:r w:rsidRPr="00B9193B">
        <w:t>Поставщика</w:t>
      </w:r>
      <w:r w:rsidR="00DE50AC" w:rsidRPr="00B9193B">
        <w:t xml:space="preserve"> об обнаруженных ошибках в </w:t>
      </w:r>
      <w:r w:rsidRPr="00B9193B">
        <w:t>Товарной накладной</w:t>
      </w:r>
      <w:r w:rsidR="00DE50AC" w:rsidRPr="00B9193B">
        <w:t xml:space="preserve">. </w:t>
      </w:r>
      <w:r w:rsidRPr="00B9193B">
        <w:t>Поставщик</w:t>
      </w:r>
      <w:r w:rsidR="00DE50AC" w:rsidRPr="00B9193B">
        <w:t xml:space="preserve"> устраняет ошибки и направляет </w:t>
      </w:r>
      <w:r w:rsidRPr="00B9193B">
        <w:t>Покупателю</w:t>
      </w:r>
      <w:r w:rsidR="00813DC5" w:rsidRPr="00B9193B">
        <w:t xml:space="preserve"> исправленную Товарную накладную</w:t>
      </w:r>
      <w:r w:rsidR="00DE50AC" w:rsidRPr="00B9193B">
        <w:t xml:space="preserve"> в сроки, предусмотренные для направления </w:t>
      </w:r>
      <w:r w:rsidR="00813DC5" w:rsidRPr="00B9193B">
        <w:t>Поставщиком Товарной накладной</w:t>
      </w:r>
      <w:r w:rsidR="00DE50AC" w:rsidRPr="00B9193B">
        <w:t>.</w:t>
      </w:r>
    </w:p>
    <w:p w14:paraId="740BCDFE" w14:textId="77777777" w:rsidR="00904183" w:rsidRPr="00350CB7" w:rsidRDefault="00904183" w:rsidP="00350CB7">
      <w:pPr>
        <w:pStyle w:val="affffffff7"/>
        <w:ind w:firstLine="0"/>
        <w:rPr>
          <w:color w:val="FF0000"/>
          <w:lang w:val="en-US"/>
        </w:rPr>
      </w:pPr>
      <w:r>
        <w:rPr>
          <w:color w:val="FF0000"/>
          <w:lang w:val="en-US"/>
        </w:rPr>
        <w:t>]</w:t>
      </w:r>
      <w:r w:rsidR="007C0236">
        <w:rPr>
          <w:color w:val="FF0000"/>
          <w:lang w:val="en-US"/>
        </w:rPr>
        <w:t xml:space="preserve"> </w:t>
      </w:r>
      <w:r w:rsidR="007C0236">
        <w:rPr>
          <w:rStyle w:val="aff8"/>
          <w:color w:val="FF0000"/>
          <w:lang w:val="en-US"/>
        </w:rPr>
        <w:footnoteReference w:id="58"/>
      </w:r>
    </w:p>
    <w:p w14:paraId="03EA8F79" w14:textId="77777777" w:rsidR="000A3436" w:rsidRPr="0071062D" w:rsidRDefault="0071062D" w:rsidP="001F314A">
      <w:pPr>
        <w:pStyle w:val="affffffff5"/>
        <w:numPr>
          <w:ilvl w:val="0"/>
          <w:numId w:val="26"/>
        </w:numPr>
        <w:tabs>
          <w:tab w:val="clear" w:pos="851"/>
          <w:tab w:val="left" w:pos="993"/>
        </w:tabs>
        <w:ind w:left="851" w:hanging="851"/>
        <w:rPr>
          <w:b w:val="0"/>
          <w:bCs w:val="0"/>
        </w:rPr>
      </w:pPr>
      <w:r w:rsidRPr="0071062D">
        <w:rPr>
          <w:b w:val="0"/>
          <w:color w:val="FF0000"/>
          <w:lang w:bidi="ru-RU"/>
        </w:rPr>
        <w:t xml:space="preserve">[ </w:t>
      </w:r>
      <w:r w:rsidR="004E0F92">
        <w:t>ГАРАНТИЙНЫЙ СРОК</w:t>
      </w:r>
      <w:r w:rsidR="004E0F92" w:rsidRPr="005438B4">
        <w:t xml:space="preserve"> </w:t>
      </w:r>
    </w:p>
    <w:p w14:paraId="588ED4B8" w14:textId="77777777" w:rsidR="00AB333B" w:rsidRPr="003503D6" w:rsidRDefault="00AB333B" w:rsidP="003503D6">
      <w:pPr>
        <w:pStyle w:val="affffffff7"/>
        <w:numPr>
          <w:ilvl w:val="1"/>
          <w:numId w:val="26"/>
        </w:numPr>
        <w:ind w:left="851" w:hanging="851"/>
        <w:rPr>
          <w:rFonts w:eastAsia="Calibri"/>
        </w:rPr>
      </w:pPr>
      <w:r w:rsidRPr="003503D6">
        <w:rPr>
          <w:rFonts w:eastAsia="Calibri"/>
        </w:rPr>
        <w:t>Г</w:t>
      </w:r>
      <w:r w:rsidR="00263D50" w:rsidRPr="003503D6">
        <w:rPr>
          <w:rFonts w:eastAsia="Calibri"/>
        </w:rPr>
        <w:t>арантийный срок на Товар указывается в отдельных гарантийных документах и/или в Спецификации.</w:t>
      </w:r>
    </w:p>
    <w:p w14:paraId="7A8386C9" w14:textId="77777777" w:rsidR="00AB333B" w:rsidRPr="003C19AC" w:rsidRDefault="00263D50" w:rsidP="003503D6">
      <w:pPr>
        <w:pStyle w:val="affffffff7"/>
        <w:numPr>
          <w:ilvl w:val="1"/>
          <w:numId w:val="26"/>
        </w:numPr>
        <w:ind w:left="851" w:hanging="851"/>
      </w:pPr>
      <w:r w:rsidRPr="002A72C1">
        <w:t xml:space="preserve">Поставщик обязан за свой счет устранить дефекты, выявленные в течение гарантийного срока, или заменить Товар и/или его комплектующие в течение </w:t>
      </w:r>
      <w:r w:rsidR="00AB333B" w:rsidRPr="003258DB">
        <w:rPr>
          <w:color w:val="FF0000"/>
        </w:rPr>
        <w:t>[</w:t>
      </w:r>
      <w:r w:rsidR="00AB333B" w:rsidRPr="00711923">
        <w:t>●</w:t>
      </w:r>
      <w:r w:rsidR="00AB333B" w:rsidRPr="003258DB">
        <w:rPr>
          <w:color w:val="FF0000"/>
        </w:rPr>
        <w:t>]</w:t>
      </w:r>
      <w:r w:rsidR="00AB333B" w:rsidRPr="00B14C69">
        <w:t xml:space="preserve"> </w:t>
      </w:r>
      <w:r w:rsidR="00AB333B">
        <w:t>к</w:t>
      </w:r>
      <w:r w:rsidR="0071062D">
        <w:t>.</w:t>
      </w:r>
      <w:r w:rsidRPr="003C19AC">
        <w:t>д</w:t>
      </w:r>
      <w:r w:rsidR="0071062D">
        <w:t>.</w:t>
      </w:r>
      <w:r w:rsidRPr="003C19AC">
        <w:t xml:space="preserve">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22D6B519" w14:textId="77777777" w:rsidR="00263D50" w:rsidRDefault="00263D50" w:rsidP="003503D6">
      <w:pPr>
        <w:pStyle w:val="affffffff7"/>
        <w:numPr>
          <w:ilvl w:val="1"/>
          <w:numId w:val="26"/>
        </w:numPr>
        <w:ind w:left="851" w:hanging="851"/>
      </w:pPr>
      <w:r w:rsidRPr="000A3436">
        <w:t>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21EE3F19" w14:textId="77777777" w:rsidR="003926A3" w:rsidRDefault="003926A3" w:rsidP="003503D6">
      <w:pPr>
        <w:pStyle w:val="affffffff7"/>
        <w:ind w:left="0" w:firstLine="0"/>
        <w:rPr>
          <w:bCs/>
          <w:color w:val="FF0000"/>
        </w:rPr>
      </w:pPr>
      <w:r w:rsidRPr="003503D6">
        <w:rPr>
          <w:bCs/>
          <w:color w:val="FF0000"/>
        </w:rPr>
        <w:t xml:space="preserve">] </w:t>
      </w:r>
      <w:r w:rsidRPr="003503D6">
        <w:rPr>
          <w:rStyle w:val="aff8"/>
          <w:bCs/>
          <w:color w:val="FF0000"/>
        </w:rPr>
        <w:footnoteReference w:id="59"/>
      </w:r>
    </w:p>
    <w:p w14:paraId="4BF772B4" w14:textId="77777777" w:rsidR="000A3436" w:rsidRPr="00B23887" w:rsidRDefault="003926A3" w:rsidP="0071062D">
      <w:pPr>
        <w:pStyle w:val="affffffff5"/>
        <w:numPr>
          <w:ilvl w:val="0"/>
          <w:numId w:val="26"/>
        </w:numPr>
        <w:tabs>
          <w:tab w:val="clear" w:pos="851"/>
          <w:tab w:val="left" w:pos="993"/>
        </w:tabs>
        <w:ind w:left="851" w:hanging="851"/>
        <w:rPr>
          <w:b w:val="0"/>
          <w:bCs w:val="0"/>
          <w:highlight w:val="green"/>
        </w:rPr>
      </w:pPr>
      <w:r w:rsidRPr="0071062D">
        <w:rPr>
          <w:b w:val="0"/>
          <w:color w:val="FF0000"/>
          <w:lang w:bidi="ru-RU"/>
        </w:rPr>
        <w:t>[</w:t>
      </w:r>
      <w:r w:rsidR="000A3436" w:rsidRPr="00B23887">
        <w:rPr>
          <w:highlight w:val="green"/>
        </w:rPr>
        <w:t>СРОК ГОДНОСТИ ТОВАРА</w:t>
      </w:r>
    </w:p>
    <w:p w14:paraId="6EF84E50" w14:textId="035BA12B" w:rsidR="003926A3" w:rsidRPr="00B23887" w:rsidRDefault="00DC4253" w:rsidP="0071062D">
      <w:pPr>
        <w:pStyle w:val="affffffff7"/>
        <w:numPr>
          <w:ilvl w:val="1"/>
          <w:numId w:val="26"/>
        </w:numPr>
        <w:spacing w:before="0" w:after="0"/>
        <w:ind w:left="851" w:hanging="851"/>
        <w:rPr>
          <w:highlight w:val="green"/>
        </w:rPr>
      </w:pPr>
      <w:r w:rsidRPr="00B23887">
        <w:rPr>
          <w:highlight w:val="green"/>
        </w:rPr>
        <w:t xml:space="preserve">Остаточный срок годности </w:t>
      </w:r>
      <w:r w:rsidR="0071062D" w:rsidRPr="00B23887">
        <w:rPr>
          <w:highlight w:val="green"/>
        </w:rPr>
        <w:t>Т</w:t>
      </w:r>
      <w:r w:rsidRPr="00B23887">
        <w:rPr>
          <w:highlight w:val="green"/>
        </w:rPr>
        <w:t xml:space="preserve">овара на момент поставки должен составлять не менее </w:t>
      </w:r>
      <w:r w:rsidR="000C223F" w:rsidRPr="000C223F">
        <w:rPr>
          <w:highlight w:val="green"/>
        </w:rPr>
        <w:t xml:space="preserve">80 </w:t>
      </w:r>
      <w:r w:rsidRPr="00B23887">
        <w:rPr>
          <w:highlight w:val="green"/>
        </w:rPr>
        <w:t>% срока годности, указанного на стандартной упаковке производителя.</w:t>
      </w:r>
      <w:r w:rsidRPr="00B23887" w:rsidDel="00AF04EA">
        <w:rPr>
          <w:highlight w:val="green"/>
        </w:rPr>
        <w:t xml:space="preserve"> </w:t>
      </w:r>
    </w:p>
    <w:p w14:paraId="46E1349E" w14:textId="77777777" w:rsidR="009A34F3" w:rsidRDefault="003926A3" w:rsidP="003503D6">
      <w:pPr>
        <w:pStyle w:val="affffffff7"/>
      </w:pPr>
      <w:r w:rsidRPr="00B23887">
        <w:rPr>
          <w:bCs/>
          <w:color w:val="FF0000"/>
          <w:highlight w:val="green"/>
        </w:rPr>
        <w:t>]</w:t>
      </w:r>
      <w:r w:rsidR="00CC0FB2" w:rsidRPr="00B23887">
        <w:rPr>
          <w:bCs/>
          <w:color w:val="FF0000"/>
          <w:highlight w:val="green"/>
        </w:rPr>
        <w:t xml:space="preserve"> </w:t>
      </w:r>
      <w:r w:rsidR="00CC0FB2" w:rsidRPr="00B23887">
        <w:rPr>
          <w:rStyle w:val="aff8"/>
          <w:bCs/>
          <w:color w:val="FF0000"/>
          <w:sz w:val="24"/>
          <w:szCs w:val="24"/>
          <w:highlight w:val="green"/>
        </w:rPr>
        <w:footnoteReference w:id="60"/>
      </w:r>
    </w:p>
    <w:p w14:paraId="48AC7E6B" w14:textId="77777777" w:rsidR="0083523F" w:rsidRDefault="0083523F" w:rsidP="00B23887">
      <w:pPr>
        <w:pStyle w:val="affffffff5"/>
        <w:numPr>
          <w:ilvl w:val="0"/>
          <w:numId w:val="26"/>
        </w:numPr>
        <w:tabs>
          <w:tab w:val="clear" w:pos="6805"/>
        </w:tabs>
        <w:ind w:left="851" w:hanging="851"/>
      </w:pPr>
      <w:r w:rsidRPr="0054249F">
        <w:lastRenderedPageBreak/>
        <w:t>ОТВЕТСТВЕННОСТЬ</w:t>
      </w:r>
    </w:p>
    <w:tbl>
      <w:tblPr>
        <w:tblStyle w:val="3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2477AB" w:rsidRPr="005903DB" w14:paraId="3334C4F6" w14:textId="77777777" w:rsidTr="005D529B">
        <w:trPr>
          <w:trHeight w:val="141"/>
          <w:tblHeader/>
        </w:trPr>
        <w:tc>
          <w:tcPr>
            <w:tcW w:w="851" w:type="dxa"/>
          </w:tcPr>
          <w:p w14:paraId="1C7AB3BA" w14:textId="77777777" w:rsidR="002477AB" w:rsidRPr="005903DB" w:rsidRDefault="002477AB" w:rsidP="005D529B">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2A4DACC8" w14:textId="77777777" w:rsidR="002477AB" w:rsidRPr="005903DB" w:rsidRDefault="002477AB" w:rsidP="005D529B">
            <w:pPr>
              <w:pStyle w:val="SL0CommentSimplawyer"/>
              <w:spacing w:before="0" w:after="100"/>
              <w:ind w:left="142" w:firstLine="5"/>
              <w:rPr>
                <w:b/>
                <w:sz w:val="24"/>
              </w:rPr>
            </w:pPr>
            <w:r w:rsidRPr="005903DB">
              <w:rPr>
                <w:b/>
                <w:sz w:val="24"/>
              </w:rPr>
              <w:t>Нарушение</w:t>
            </w:r>
          </w:p>
        </w:tc>
        <w:tc>
          <w:tcPr>
            <w:tcW w:w="3969" w:type="dxa"/>
            <w:tcBorders>
              <w:bottom w:val="dotted" w:sz="4" w:space="0" w:color="A6A6A6" w:themeColor="background1" w:themeShade="A6"/>
            </w:tcBorders>
          </w:tcPr>
          <w:p w14:paraId="00EA2FB4" w14:textId="77777777" w:rsidR="002477AB" w:rsidRPr="005903DB" w:rsidRDefault="002477AB" w:rsidP="005D529B">
            <w:pPr>
              <w:pStyle w:val="SL0CommentSimplawyer"/>
              <w:spacing w:before="0" w:after="100"/>
              <w:ind w:left="142" w:firstLine="5"/>
              <w:rPr>
                <w:b/>
                <w:sz w:val="24"/>
              </w:rPr>
            </w:pPr>
            <w:r w:rsidRPr="005903DB">
              <w:rPr>
                <w:b/>
                <w:sz w:val="24"/>
              </w:rPr>
              <w:t>Ответственность</w:t>
            </w:r>
          </w:p>
        </w:tc>
      </w:tr>
      <w:tr w:rsidR="002477AB" w:rsidRPr="005903DB" w14:paraId="4448F836" w14:textId="77777777" w:rsidTr="005D529B">
        <w:tc>
          <w:tcPr>
            <w:tcW w:w="851" w:type="dxa"/>
          </w:tcPr>
          <w:p w14:paraId="0A74F088"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433C443F" w14:textId="77777777" w:rsidR="002477AB" w:rsidRPr="005903DB" w:rsidRDefault="002477AB" w:rsidP="002477AB">
            <w:pPr>
              <w:pStyle w:val="SL0TextSimplawyer"/>
              <w:ind w:left="142"/>
            </w:pPr>
            <w:r w:rsidRPr="0054249F">
              <w:rPr>
                <w:rFonts w:eastAsiaTheme="minorHAnsi"/>
              </w:rPr>
              <w:t>Покупатель нарушил сроки оплаты поставленного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A12F4DF" w14:textId="77777777" w:rsidR="002477AB" w:rsidRPr="005903DB" w:rsidRDefault="002477AB" w:rsidP="002477AB">
            <w:pPr>
              <w:pStyle w:val="SL0TextSimplawyer"/>
              <w:ind w:left="142" w:firstLine="5"/>
            </w:pPr>
            <w:r w:rsidRPr="0054249F">
              <w:rPr>
                <w:rFonts w:eastAsiaTheme="minorHAnsi"/>
              </w:rPr>
              <w:t>пени в размере 0,2 %</w:t>
            </w:r>
            <w:r w:rsidRPr="0054249F">
              <w:rPr>
                <w:lang w:bidi="ru-RU"/>
              </w:rPr>
              <w:t xml:space="preserve"> </w:t>
            </w:r>
            <w:r w:rsidRPr="0054249F">
              <w:rPr>
                <w:rFonts w:eastAsiaTheme="minorHAnsi"/>
              </w:rPr>
              <w:t xml:space="preserve">от суммы </w:t>
            </w:r>
            <w:r w:rsidRPr="0054249F">
              <w:rPr>
                <w:rFonts w:eastAsiaTheme="minorHAnsi"/>
                <w:lang w:bidi="ru-RU"/>
              </w:rPr>
              <w:t>платежа, оплата которого просрочена,</w:t>
            </w:r>
            <w:r w:rsidRPr="0054249F">
              <w:rPr>
                <w:rFonts w:eastAsiaTheme="minorHAnsi"/>
              </w:rPr>
              <w:t xml:space="preserve"> за каждый день просрочки</w:t>
            </w:r>
          </w:p>
        </w:tc>
      </w:tr>
      <w:tr w:rsidR="002477AB" w:rsidRPr="005903DB" w14:paraId="7C969551" w14:textId="77777777" w:rsidTr="00B23887">
        <w:tc>
          <w:tcPr>
            <w:tcW w:w="851" w:type="dxa"/>
          </w:tcPr>
          <w:p w14:paraId="3E670A5B"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2051DA1" w14:textId="77777777" w:rsidR="002477AB" w:rsidRPr="005903DB" w:rsidRDefault="002477AB" w:rsidP="002477AB">
            <w:pPr>
              <w:pStyle w:val="SL0TextSimplawyer"/>
              <w:ind w:left="142"/>
            </w:pPr>
            <w:r w:rsidRPr="0054249F">
              <w:t>Поставщик нарушил срок поставки или допустил недопоставку</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vAlign w:val="center"/>
          </w:tcPr>
          <w:p w14:paraId="694E516C" w14:textId="77777777" w:rsidR="002477AB" w:rsidRPr="005903DB" w:rsidRDefault="002477AB" w:rsidP="002477AB">
            <w:pPr>
              <w:pStyle w:val="SL0TextSimplawyer"/>
              <w:ind w:left="142" w:firstLine="5"/>
            </w:pPr>
            <w:r w:rsidRPr="0054249F">
              <w:t>пени в размере 0,2 % от цены непоставленного Товара за каждый день просрочки</w:t>
            </w:r>
          </w:p>
        </w:tc>
      </w:tr>
      <w:tr w:rsidR="002477AB" w:rsidRPr="005903DB" w14:paraId="2ED193F9" w14:textId="77777777" w:rsidTr="005D529B">
        <w:tc>
          <w:tcPr>
            <w:tcW w:w="851" w:type="dxa"/>
          </w:tcPr>
          <w:p w14:paraId="37EB32A5"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5502C546" w14:textId="77777777" w:rsidR="002477AB" w:rsidRPr="005903DB" w:rsidRDefault="002477AB" w:rsidP="002477AB">
            <w:pPr>
              <w:pStyle w:val="SL0TextSimplawyer"/>
              <w:ind w:left="142"/>
            </w:pPr>
            <w:r w:rsidRPr="0054249F">
              <w:t xml:space="preserve">Поставщик поставил Товар с нарушением требований к качеству и/или комплектности Товара, </w:t>
            </w:r>
            <w:r w:rsidRPr="0054249F">
              <w:rPr>
                <w:color w:val="000000" w:themeColor="text1"/>
                <w:szCs w:val="24"/>
              </w:rPr>
              <w:t>в т.ч. в случае ненадлежащего представления/ непредставления документов на Товар</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656E665" w14:textId="77777777" w:rsidR="002477AB" w:rsidRPr="005903DB" w:rsidRDefault="002477AB" w:rsidP="002477AB">
            <w:pPr>
              <w:pStyle w:val="SL0TextSimplawyer"/>
              <w:ind w:left="142" w:firstLine="5"/>
            </w:pPr>
            <w:r w:rsidRPr="0054249F">
              <w:t>штраф в размере 10 % от цены Товара, в отношении которого не исполнены требования к качеству и/или комплектности</w:t>
            </w:r>
          </w:p>
        </w:tc>
      </w:tr>
      <w:tr w:rsidR="002477AB" w:rsidRPr="005903DB" w14:paraId="404D2039" w14:textId="77777777" w:rsidTr="005D529B">
        <w:tc>
          <w:tcPr>
            <w:tcW w:w="851" w:type="dxa"/>
          </w:tcPr>
          <w:p w14:paraId="392684C9"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5C0D7E2" w14:textId="77777777" w:rsidR="002477AB" w:rsidRPr="005903DB" w:rsidRDefault="002477AB" w:rsidP="00C61976">
            <w:pPr>
              <w:pStyle w:val="SL0TextSimplawyer"/>
              <w:ind w:left="142"/>
            </w:pPr>
            <w:r w:rsidRPr="0054249F">
              <w:t>Поставщик нарушил сроки исполнения обязательств</w:t>
            </w:r>
            <w:r w:rsidR="00ED4560">
              <w:t xml:space="preserve"> о восполнении недостающего количества Товара, доукомплектации Товара, поставки Товара соответствующей номенклатуры</w:t>
            </w:r>
            <w:r w:rsidR="00C61976">
              <w:t>, устранении недостатков и/или замены Товара</w:t>
            </w:r>
            <w:r w:rsidRPr="0054249F">
              <w:t>, предусмотренны</w:t>
            </w:r>
            <w:r w:rsidR="00C61976">
              <w:t>х</w:t>
            </w:r>
            <w:r w:rsidRPr="0054249F">
              <w:t xml:space="preserve"> пунктами</w:t>
            </w:r>
            <w:r>
              <w:t xml:space="preserve"> </w:t>
            </w:r>
            <w:r w:rsidR="00C57ACA">
              <w:t xml:space="preserve">раздела  </w:t>
            </w:r>
            <w:r>
              <w:t>Договора</w:t>
            </w:r>
            <w:r w:rsidR="00C57ACA">
              <w:t>: «Общие требования к исполнению договора»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2226A9CF" w14:textId="77777777" w:rsidR="002477AB" w:rsidRPr="005903DB" w:rsidRDefault="002477AB" w:rsidP="002477AB">
            <w:pPr>
              <w:pStyle w:val="SL0TextSimplawyer"/>
              <w:ind w:left="142" w:firstLine="5"/>
            </w:pPr>
            <w:r w:rsidRPr="00AE4101">
              <w:t>пени в размере 0,2 % от цены Товара, в отношении которого не исполнены обязательства, за каждый день просрочки до даты исполнения обязательств Поставщиком / до даты отказа Покупателя от Товара и/или исполнения Договора</w:t>
            </w:r>
          </w:p>
        </w:tc>
      </w:tr>
      <w:tr w:rsidR="002477AB" w:rsidRPr="005903DB" w14:paraId="4BB6BEA2" w14:textId="77777777" w:rsidTr="005D529B">
        <w:tc>
          <w:tcPr>
            <w:tcW w:w="851" w:type="dxa"/>
          </w:tcPr>
          <w:p w14:paraId="69DA031F"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B6A2FC"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6A2CB1">
              <w:rPr>
                <w:rFonts w:eastAsiaTheme="minorHAnsi"/>
              </w:rPr>
              <w:t>Поставщик нарушил сроки предоставления Детализированной ценовой спецификации</w:t>
            </w:r>
            <w:r>
              <w:rPr>
                <w:rFonts w:eastAsiaTheme="minorHAnsi"/>
                <w:color w:val="FF0000"/>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58979EDF" w14:textId="77777777" w:rsidR="002477AB" w:rsidRPr="005903DB" w:rsidRDefault="002477AB" w:rsidP="002477AB">
            <w:pPr>
              <w:pStyle w:val="SL0TextSimplawyer"/>
              <w:ind w:left="142" w:firstLine="5"/>
            </w:pPr>
            <w:r>
              <w:t xml:space="preserve">пени в размере 0,01 % от стоимости Товара, в отношении которого не предоставлена Детализированная ценовая спецификация за каждый день просрочки </w:t>
            </w:r>
            <w:r w:rsidRPr="007F26A6">
              <w:rPr>
                <w:rFonts w:eastAsiaTheme="minorHAnsi"/>
                <w:color w:val="FF0000"/>
              </w:rPr>
              <w:t>]</w:t>
            </w:r>
            <w:r w:rsidRPr="006A2CB1">
              <w:rPr>
                <w:rStyle w:val="aff8"/>
                <w:szCs w:val="24"/>
              </w:rPr>
              <w:t xml:space="preserve"> </w:t>
            </w:r>
            <w:r w:rsidRPr="00D43A36">
              <w:rPr>
                <w:rStyle w:val="aff8"/>
                <w:color w:val="FF0000"/>
                <w:szCs w:val="24"/>
                <w:lang w:val="en-US"/>
              </w:rPr>
              <w:footnoteReference w:id="61"/>
            </w:r>
          </w:p>
        </w:tc>
      </w:tr>
      <w:tr w:rsidR="002477AB" w:rsidRPr="005903DB" w14:paraId="7D519A16" w14:textId="77777777" w:rsidTr="005D529B">
        <w:tc>
          <w:tcPr>
            <w:tcW w:w="851" w:type="dxa"/>
          </w:tcPr>
          <w:p w14:paraId="3CBC1CBA"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A6D72D"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B14C69">
              <w:rPr>
                <w:bCs/>
              </w:rPr>
              <w:t>Поставщик</w:t>
            </w:r>
            <w:r>
              <w:rPr>
                <w:bCs/>
              </w:rPr>
              <w:t xml:space="preserve"> нарушил</w:t>
            </w:r>
            <w:r w:rsidRPr="00B14C69">
              <w:rPr>
                <w:bCs/>
              </w:rPr>
              <w:t xml:space="preserve"> обязанности по выводу из оборота приобретаемого/вводу в оборот возвращаемого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6999763" w14:textId="77777777" w:rsidR="002477AB" w:rsidRPr="005903DB" w:rsidRDefault="002477AB" w:rsidP="002477AB">
            <w:pPr>
              <w:pStyle w:val="SL0TextSimplawyer"/>
              <w:ind w:left="142" w:firstLine="5"/>
            </w:pPr>
            <w:r>
              <w:rPr>
                <w:bCs/>
              </w:rPr>
              <w:t>штраф</w:t>
            </w:r>
            <w:r w:rsidRPr="00B14C69">
              <w:rPr>
                <w:bCs/>
              </w:rPr>
              <w:t xml:space="preserve"> в размере 5 % от стоимости Товара, в отноше</w:t>
            </w:r>
            <w:r>
              <w:rPr>
                <w:bCs/>
              </w:rPr>
              <w:t xml:space="preserve">нии которого допущено нарушение </w:t>
            </w:r>
            <w:r w:rsidRPr="007F26A6">
              <w:rPr>
                <w:rFonts w:eastAsiaTheme="minorHAnsi"/>
                <w:color w:val="FF0000"/>
              </w:rPr>
              <w:t>]</w:t>
            </w:r>
            <w:r>
              <w:rPr>
                <w:rStyle w:val="aff8"/>
                <w:color w:val="FF0000"/>
              </w:rPr>
              <w:t xml:space="preserve"> </w:t>
            </w:r>
            <w:r>
              <w:rPr>
                <w:rStyle w:val="aff8"/>
                <w:color w:val="FF0000"/>
              </w:rPr>
              <w:footnoteReference w:id="62"/>
            </w:r>
          </w:p>
        </w:tc>
      </w:tr>
    </w:tbl>
    <w:p w14:paraId="3E913833" w14:textId="77777777" w:rsidR="0083523F" w:rsidRDefault="0083523F" w:rsidP="0083523F">
      <w:pPr>
        <w:pStyle w:val="affffffff5"/>
        <w:numPr>
          <w:ilvl w:val="0"/>
          <w:numId w:val="26"/>
        </w:numPr>
        <w:tabs>
          <w:tab w:val="clear" w:pos="6805"/>
        </w:tabs>
        <w:ind w:left="851" w:hanging="851"/>
      </w:pPr>
      <w:r w:rsidRPr="0046405C">
        <w:t>ФОРМЫ ДОКУМЕНТОВ</w:t>
      </w:r>
    </w:p>
    <w:tbl>
      <w:tblPr>
        <w:tblStyle w:val="af2"/>
        <w:tblW w:w="9072" w:type="dxa"/>
        <w:tblInd w:w="846" w:type="dxa"/>
        <w:tblLook w:val="04A0" w:firstRow="1" w:lastRow="0" w:firstColumn="1" w:lastColumn="0" w:noHBand="0" w:noVBand="1"/>
      </w:tblPr>
      <w:tblGrid>
        <w:gridCol w:w="4252"/>
        <w:gridCol w:w="4820"/>
      </w:tblGrid>
      <w:tr w:rsidR="0083523F" w:rsidRPr="0046405C" w14:paraId="093DDC40" w14:textId="77777777" w:rsidTr="00B23887">
        <w:tc>
          <w:tcPr>
            <w:tcW w:w="4252" w:type="dxa"/>
            <w:shd w:val="clear" w:color="auto" w:fill="F2F2F2" w:themeFill="background1" w:themeFillShade="F2"/>
            <w:vAlign w:val="center"/>
          </w:tcPr>
          <w:p w14:paraId="6425E041"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14:paraId="1C1914C0"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По какой форме составляется</w:t>
            </w:r>
          </w:p>
        </w:tc>
      </w:tr>
      <w:tr w:rsidR="0083523F" w:rsidRPr="0046405C" w14:paraId="4F4A62DB" w14:textId="77777777" w:rsidTr="005438B4">
        <w:tc>
          <w:tcPr>
            <w:tcW w:w="4252" w:type="dxa"/>
          </w:tcPr>
          <w:p w14:paraId="25373634" w14:textId="77777777" w:rsidR="0083523F" w:rsidRPr="00745F2A"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Pr>
                <w:rFonts w:ascii="Tahoma" w:eastAsiaTheme="minorHAnsi" w:hAnsi="Tahoma" w:cs="Tahoma"/>
                <w:lang w:eastAsia="en-US"/>
              </w:rPr>
              <w:t>Товарная накладная</w:t>
            </w:r>
          </w:p>
        </w:tc>
        <w:tc>
          <w:tcPr>
            <w:tcW w:w="4820" w:type="dxa"/>
          </w:tcPr>
          <w:p w14:paraId="52273026" w14:textId="2B86B1BE" w:rsidR="0083523F"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Товарная накладная </w:t>
            </w:r>
            <w:r w:rsidRPr="00E36482">
              <w:rPr>
                <w:rFonts w:ascii="Tahoma" w:eastAsiaTheme="minorHAnsi" w:hAnsi="Tahoma" w:cs="Tahoma"/>
                <w:lang w:eastAsia="en-US"/>
              </w:rPr>
              <w:t>НН.ТОРГ-12.1</w:t>
            </w:r>
          </w:p>
          <w:p w14:paraId="446EF1AE" w14:textId="77777777" w:rsidR="00733D47" w:rsidRPr="001F73FF" w:rsidRDefault="00733D47"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1F73FF">
              <w:rPr>
                <w:rFonts w:ascii="Tahoma" w:eastAsiaTheme="minorHAnsi" w:hAnsi="Tahoma" w:cs="Tahoma"/>
                <w:lang w:eastAsia="en-US"/>
              </w:rPr>
              <w:t>/</w:t>
            </w:r>
          </w:p>
          <w:p w14:paraId="2F46EEF8" w14:textId="7B4E31A6" w:rsidR="00733D47" w:rsidRPr="00887B74" w:rsidRDefault="00733D47">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24F9">
              <w:rPr>
                <w:rFonts w:ascii="Tahoma" w:eastAsiaTheme="minorHAnsi" w:hAnsi="Tahoma" w:cs="Tahoma"/>
                <w:lang w:eastAsia="en-US"/>
              </w:rPr>
              <w:t>Универсальный передаточный документ</w:t>
            </w:r>
            <w:r w:rsidR="002A24F9" w:rsidRPr="002A24F9">
              <w:rPr>
                <w:rFonts w:ascii="Tahoma" w:eastAsiaTheme="minorHAnsi" w:hAnsi="Tahoma" w:cs="Tahoma"/>
                <w:lang w:eastAsia="en-US"/>
              </w:rPr>
              <w:t xml:space="preserve"> </w:t>
            </w:r>
          </w:p>
        </w:tc>
      </w:tr>
      <w:tr w:rsidR="00B94869" w:rsidRPr="0046405C" w14:paraId="4E10D6E4" w14:textId="77777777" w:rsidTr="005438B4">
        <w:tc>
          <w:tcPr>
            <w:tcW w:w="4252" w:type="dxa"/>
          </w:tcPr>
          <w:p w14:paraId="73BF3F53" w14:textId="77777777" w:rsidR="00B94869" w:rsidRPr="00B74122" w:rsidRDefault="00B94869"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8E2ABD">
              <w:rPr>
                <w:rFonts w:ascii="Tahoma" w:eastAsiaTheme="minorHAnsi" w:hAnsi="Tahoma" w:cs="Tahoma"/>
                <w:lang w:eastAsia="en-US"/>
              </w:rPr>
              <w:t>Акт о приемке материалов</w:t>
            </w:r>
          </w:p>
        </w:tc>
        <w:tc>
          <w:tcPr>
            <w:tcW w:w="4820" w:type="dxa"/>
          </w:tcPr>
          <w:p w14:paraId="0AED5635" w14:textId="77777777" w:rsidR="00B94869" w:rsidRPr="00B74122" w:rsidRDefault="00480BDC" w:rsidP="00480BDC">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Акт о приемке материалов </w:t>
            </w:r>
            <w:r w:rsidR="00B94869" w:rsidRPr="008E2ABD">
              <w:rPr>
                <w:rFonts w:ascii="Tahoma" w:eastAsiaTheme="minorHAnsi" w:hAnsi="Tahoma" w:cs="Tahoma"/>
                <w:lang w:eastAsia="en-US"/>
              </w:rPr>
              <w:t>№ НН.М-7.1</w:t>
            </w:r>
          </w:p>
        </w:tc>
      </w:tr>
    </w:tbl>
    <w:p w14:paraId="7710C609" w14:textId="77777777" w:rsidR="0083523F" w:rsidRPr="0046405C" w:rsidRDefault="0083523F" w:rsidP="0083523F">
      <w:pPr>
        <w:pStyle w:val="affffffff5"/>
        <w:numPr>
          <w:ilvl w:val="0"/>
          <w:numId w:val="26"/>
        </w:numPr>
        <w:tabs>
          <w:tab w:val="clear" w:pos="6805"/>
        </w:tabs>
        <w:ind w:left="851" w:hanging="851"/>
      </w:pPr>
      <w:r w:rsidRPr="0046405C">
        <w:lastRenderedPageBreak/>
        <w:t>ПОДСУДНОСТЬ</w:t>
      </w:r>
    </w:p>
    <w:p w14:paraId="598A45F9" w14:textId="0BC8CA57" w:rsidR="0083523F" w:rsidRDefault="0083523F" w:rsidP="0083523F">
      <w:pPr>
        <w:pStyle w:val="affffffff"/>
      </w:pPr>
      <w:r w:rsidRPr="0046405C">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4D2B41">
        <w:t xml:space="preserve"> Мурманской области</w:t>
      </w:r>
      <w:r w:rsidRPr="0046405C">
        <w:t>.</w:t>
      </w:r>
    </w:p>
    <w:p w14:paraId="28AB414B" w14:textId="77777777" w:rsidR="0083523F" w:rsidRPr="0005793C" w:rsidRDefault="0083523F" w:rsidP="0083523F">
      <w:pPr>
        <w:pStyle w:val="affffffff5"/>
        <w:numPr>
          <w:ilvl w:val="0"/>
          <w:numId w:val="26"/>
        </w:numPr>
        <w:tabs>
          <w:tab w:val="clear" w:pos="6805"/>
        </w:tabs>
        <w:ind w:left="851" w:hanging="851"/>
      </w:pPr>
      <w:r w:rsidRPr="0005793C">
        <w:t xml:space="preserve">ЗАВЕРЕНИЯ О ПОДЛИННОСТИ </w:t>
      </w:r>
      <w:r>
        <w:t xml:space="preserve">РАНЕЕ ПЕРЕДАННЫХ </w:t>
      </w:r>
      <w:r w:rsidRPr="0005793C">
        <w:t>ДОКУМЕНТОВ</w:t>
      </w:r>
    </w:p>
    <w:p w14:paraId="4CF499EF" w14:textId="77777777" w:rsidR="0083523F" w:rsidRDefault="002A24F9" w:rsidP="0083523F">
      <w:pPr>
        <w:pStyle w:val="affffffff"/>
      </w:pPr>
      <w:r>
        <w:t>Поставщик</w:t>
      </w:r>
      <w:r w:rsidR="0083523F"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83523F">
        <w:t> </w:t>
      </w:r>
      <w:r w:rsidR="0083523F" w:rsidRPr="0005793C">
        <w:t>п., которые были направлены по электронной почте (</w:t>
      </w:r>
      <w:r w:rsidR="0083523F" w:rsidRPr="007F26A6">
        <w:rPr>
          <w:color w:val="FF0000"/>
        </w:rPr>
        <w:t>[</w:t>
      </w:r>
      <w:r w:rsidR="0083523F">
        <w:t xml:space="preserve"> </w:t>
      </w:r>
      <w:r w:rsidR="0083523F" w:rsidRPr="0005793C">
        <w:t>с любого адреса домена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05793C">
        <w:t>,</w:t>
      </w:r>
      <w:r w:rsidR="0083523F" w:rsidRPr="007F26A6">
        <w:rPr>
          <w:color w:val="FF0000"/>
        </w:rPr>
        <w:t>]</w:t>
      </w:r>
      <w:r w:rsidR="0083523F" w:rsidRPr="0005793C">
        <w:t xml:space="preserve"> </w:t>
      </w:r>
      <w:r w:rsidR="0083523F" w:rsidRPr="007F26A6">
        <w:rPr>
          <w:color w:val="FF0000"/>
        </w:rPr>
        <w:t>[</w:t>
      </w:r>
      <w:r w:rsidR="0083523F" w:rsidRPr="0005793C">
        <w:t xml:space="preserve">с адресов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305123">
        <w:t>.</w:t>
      </w:r>
      <w:r w:rsidR="0083523F" w:rsidRPr="007F26A6">
        <w:rPr>
          <w:color w:val="FF0000"/>
        </w:rPr>
        <w:t>[</w:t>
      </w:r>
      <w:r w:rsidR="0083523F" w:rsidRPr="0046405C">
        <w:t>•</w:t>
      </w:r>
      <w:r w:rsidR="0083523F" w:rsidRPr="007F26A6">
        <w:rPr>
          <w:color w:val="FF0000"/>
        </w:rPr>
        <w:t>]]</w:t>
      </w:r>
      <w:r w:rsidR="0083523F">
        <w:t xml:space="preserve"> </w:t>
      </w:r>
      <w:r w:rsidR="0083523F" w:rsidRPr="0005793C">
        <w:rPr>
          <w:color w:val="FF0000"/>
          <w:vertAlign w:val="superscript"/>
        </w:rPr>
        <w:footnoteReference w:id="63"/>
      </w:r>
      <w:r w:rsidR="0083523F" w:rsidRPr="0005793C">
        <w:t>), соответствуют подлинникам документов/соответствует действительности.</w:t>
      </w:r>
    </w:p>
    <w:p w14:paraId="5EC24ECC" w14:textId="77777777" w:rsidR="0083523F" w:rsidRPr="0005793C" w:rsidRDefault="0083523F" w:rsidP="0083523F">
      <w:pPr>
        <w:pStyle w:val="affffffff"/>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F55D44E" w14:textId="71964D8A" w:rsidR="0083523F" w:rsidRPr="0005793C" w:rsidRDefault="0083523F" w:rsidP="0083523F">
      <w:pPr>
        <w:pStyle w:val="affffffff"/>
        <w:rPr>
          <w:bCs/>
        </w:rPr>
      </w:pPr>
      <w:r w:rsidRPr="0005793C">
        <w:t xml:space="preserve">Документы </w:t>
      </w:r>
      <w:r w:rsidR="002A24F9">
        <w:t>По</w:t>
      </w:r>
      <w:r w:rsidR="00CE46F0">
        <w:t>купателя</w:t>
      </w:r>
      <w:r w:rsidRPr="0005793C">
        <w:t xml:space="preserve"> размещены на официальном сайте по адресу: </w:t>
      </w:r>
      <w:hyperlink r:id="rId12" w:history="1">
        <w:r w:rsidRPr="0005793C">
          <w:t>https://www.nornickel.ru</w:t>
        </w:r>
      </w:hyperlink>
      <w:r w:rsidRPr="0005793C">
        <w:t>.</w:t>
      </w:r>
    </w:p>
    <w:p w14:paraId="7ABE9943" w14:textId="77777777" w:rsidR="0083523F" w:rsidRPr="00E14F92" w:rsidRDefault="0083523F" w:rsidP="0083523F">
      <w:pPr>
        <w:pStyle w:val="affffffff5"/>
        <w:numPr>
          <w:ilvl w:val="0"/>
          <w:numId w:val="26"/>
        </w:numPr>
        <w:tabs>
          <w:tab w:val="clear" w:pos="6805"/>
        </w:tabs>
        <w:ind w:left="851" w:hanging="851"/>
      </w:pPr>
      <w:r>
        <w:rPr>
          <w:color w:val="FF0000"/>
        </w:rPr>
        <w:t>[</w:t>
      </w:r>
      <w:bookmarkStart w:id="16" w:name="_Toc183113068"/>
      <w:r>
        <w:t xml:space="preserve"> </w:t>
      </w:r>
      <w:r w:rsidRPr="00E14F92">
        <w:t>ЛИЧНЫЙ КАБИНЕТ ПОСТАВЩИКА В SAP SRM</w:t>
      </w:r>
    </w:p>
    <w:p w14:paraId="7D0A92E0" w14:textId="77777777" w:rsidR="0083523F" w:rsidRPr="00D179C3" w:rsidRDefault="0083523F" w:rsidP="0083523F">
      <w:pPr>
        <w:pStyle w:val="affffffff"/>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rsidR="00812453">
        <w:t>Покупателя</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3"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9B19F2D" w14:textId="77777777" w:rsidR="0083523F" w:rsidRPr="00640FC5" w:rsidRDefault="0083523F" w:rsidP="00640FC5">
      <w:pPr>
        <w:pStyle w:val="affffffff"/>
      </w:pPr>
      <w:r w:rsidRPr="00640FC5">
        <w:t xml:space="preserve">Стороны соглашаются следовать правилам регистрации и работы в Личном кабинете, размещенным по адресу: </w:t>
      </w:r>
      <w:hyperlink r:id="rId14" w:history="1">
        <w:r w:rsidRPr="00640FC5">
          <w:t>https://srm.nornik.ru</w:t>
        </w:r>
      </w:hyperlink>
      <w:r w:rsidRPr="00640FC5">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E34484E" w14:textId="77777777" w:rsidR="0083523F" w:rsidRPr="00640FC5" w:rsidRDefault="0083523F" w:rsidP="00640FC5">
      <w:pPr>
        <w:pStyle w:val="affffffff"/>
      </w:pPr>
      <w:r w:rsidRPr="00640FC5">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46C6B2B3" w14:textId="77777777" w:rsidR="0083523F" w:rsidRPr="00E25102" w:rsidRDefault="0083523F" w:rsidP="0083523F">
      <w:pPr>
        <w:pStyle w:val="31"/>
        <w:keepNext w:val="0"/>
        <w:tabs>
          <w:tab w:val="left" w:pos="851"/>
          <w:tab w:val="left" w:pos="1418"/>
          <w:tab w:val="left" w:pos="3119"/>
        </w:tabs>
        <w:suppressAutoHyphens/>
        <w:spacing w:before="120" w:after="240"/>
        <w:ind w:left="851"/>
        <w:rPr>
          <w:b w:val="0"/>
          <w:color w:val="FF0000"/>
        </w:rPr>
      </w:pPr>
      <w:r w:rsidRPr="00101406">
        <w:rPr>
          <w:rFonts w:ascii="Tahoma" w:eastAsia="Tahoma" w:hAnsi="Tahoma" w:cs="Tahoma"/>
          <w:bCs w:val="0"/>
          <w:color w:val="FF0000"/>
          <w:lang w:eastAsia="en-US"/>
        </w:rPr>
        <w:t>]</w:t>
      </w:r>
      <w:r w:rsidRPr="00D179C3">
        <w:rPr>
          <w:rFonts w:ascii="Tahoma" w:eastAsia="Tahoma" w:hAnsi="Tahoma" w:cs="Tahoma"/>
          <w:bCs w:val="0"/>
          <w:lang w:eastAsia="en-US"/>
        </w:rPr>
        <w:t xml:space="preserve"> </w:t>
      </w:r>
      <w:r w:rsidRPr="00E25102">
        <w:rPr>
          <w:rFonts w:eastAsia="Tahoma"/>
          <w:b w:val="0"/>
          <w:color w:val="FF0000"/>
          <w:vertAlign w:val="superscript"/>
          <w:lang w:eastAsia="en-US"/>
        </w:rPr>
        <w:footnoteReference w:id="64"/>
      </w:r>
    </w:p>
    <w:bookmarkEnd w:id="16"/>
    <w:p w14:paraId="4FC2591D" w14:textId="77777777" w:rsidR="0083523F" w:rsidRPr="007027CA" w:rsidRDefault="0083523F" w:rsidP="0083523F">
      <w:pPr>
        <w:pStyle w:val="affffffff5"/>
        <w:numPr>
          <w:ilvl w:val="0"/>
          <w:numId w:val="26"/>
        </w:numPr>
        <w:tabs>
          <w:tab w:val="clear" w:pos="6805"/>
        </w:tabs>
        <w:ind w:left="851" w:hanging="851"/>
      </w:pPr>
      <w:r w:rsidRPr="007027CA">
        <w:t>ПРИЛОЖЕНИЯ</w:t>
      </w:r>
    </w:p>
    <w:p w14:paraId="6DE19070" w14:textId="77777777" w:rsidR="0083523F" w:rsidRPr="00503878" w:rsidRDefault="0083523F" w:rsidP="00B23887">
      <w:pPr>
        <w:pStyle w:val="affffffff7"/>
        <w:ind w:firstLine="0"/>
        <w:rPr>
          <w:vertAlign w:val="superscript"/>
          <w:lang w:bidi="ru-RU"/>
        </w:rPr>
      </w:pPr>
      <w:r w:rsidRPr="007027CA">
        <w:rPr>
          <w:lang w:bidi="ru-RU"/>
        </w:rPr>
        <w:t>Неотъемлемой частью Договора являются следующие приложения:</w:t>
      </w:r>
      <w:r>
        <w:rPr>
          <w:lang w:bidi="ru-RU"/>
        </w:rPr>
        <w:t xml:space="preserve"> </w:t>
      </w:r>
      <w:r w:rsidRPr="00B23887">
        <w:rPr>
          <w:rFonts w:ascii="Cambria" w:hAnsi="Cambria" w:cs="Times New Roman"/>
          <w:bCs/>
          <w:color w:val="FF0000"/>
          <w:vertAlign w:val="superscript"/>
        </w:rPr>
        <w:footnoteReference w:id="65"/>
      </w:r>
    </w:p>
    <w:p w14:paraId="016F0FE7" w14:textId="77777777" w:rsidR="0083523F" w:rsidRDefault="0083523F" w:rsidP="0083523F">
      <w:pPr>
        <w:pStyle w:val="affffffff"/>
        <w:ind w:left="6238" w:hanging="5387"/>
      </w:pPr>
      <w:r>
        <w:lastRenderedPageBreak/>
        <w:t xml:space="preserve">- Приложение № 1. </w:t>
      </w:r>
      <w:r w:rsidRPr="007F26A6">
        <w:rPr>
          <w:bCs/>
          <w:color w:val="FF0000"/>
        </w:rPr>
        <w:t>[</w:t>
      </w:r>
      <w:r w:rsidRPr="0046405C">
        <w:rPr>
          <w:bCs/>
        </w:rPr>
        <w:t>•</w:t>
      </w:r>
      <w:r w:rsidRPr="007F26A6">
        <w:rPr>
          <w:bCs/>
          <w:color w:val="FF0000"/>
        </w:rPr>
        <w:t>]</w:t>
      </w:r>
    </w:p>
    <w:p w14:paraId="1CC1C419" w14:textId="77777777" w:rsidR="0083523F" w:rsidRDefault="0083523F" w:rsidP="0083523F">
      <w:pPr>
        <w:pStyle w:val="affffffff"/>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r w:rsidR="00562A97">
        <w:rPr>
          <w:bCs/>
          <w:color w:val="FF0000"/>
        </w:rPr>
        <w:t xml:space="preserve"> </w:t>
      </w:r>
    </w:p>
    <w:p w14:paraId="508CA8E2" w14:textId="77777777" w:rsidR="0083523F" w:rsidRPr="007027CA" w:rsidRDefault="0083523F" w:rsidP="0083523F">
      <w:pPr>
        <w:pStyle w:val="affffffff"/>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3F37B51D" w14:textId="77777777" w:rsidR="0083523F" w:rsidRDefault="0083523F" w:rsidP="0083523F">
      <w:pPr>
        <w:pStyle w:val="affffffff5"/>
        <w:numPr>
          <w:ilvl w:val="0"/>
          <w:numId w:val="26"/>
        </w:numPr>
        <w:tabs>
          <w:tab w:val="clear" w:pos="6805"/>
        </w:tabs>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83523F" w:rsidRPr="00D6497D" w14:paraId="3A6B32F4" w14:textId="77777777" w:rsidTr="005438B4">
        <w:trPr>
          <w:trHeight w:val="107"/>
        </w:trPr>
        <w:tc>
          <w:tcPr>
            <w:tcW w:w="4678" w:type="dxa"/>
            <w:shd w:val="clear" w:color="auto" w:fill="F2F2F2" w:themeFill="background1" w:themeFillShade="F2"/>
            <w:vAlign w:val="center"/>
          </w:tcPr>
          <w:p w14:paraId="572BF4F2" w14:textId="77777777" w:rsidR="0083523F" w:rsidRPr="00240F3D" w:rsidRDefault="00CD2081" w:rsidP="005438B4">
            <w:pPr>
              <w:tabs>
                <w:tab w:val="left" w:pos="1134"/>
              </w:tabs>
              <w:spacing w:before="120" w:after="240"/>
              <w:ind w:left="34" w:right="140"/>
              <w:jc w:val="center"/>
              <w:rPr>
                <w:rFonts w:ascii="Tahoma" w:hAnsi="Tahoma" w:cs="Tahoma"/>
                <w:b/>
                <w:sz w:val="20"/>
              </w:rPr>
            </w:pPr>
            <w:r>
              <w:rPr>
                <w:rFonts w:ascii="Tahoma" w:hAnsi="Tahoma" w:cs="Tahoma"/>
                <w:b/>
                <w:sz w:val="20"/>
              </w:rPr>
              <w:t>Поставщик</w:t>
            </w:r>
          </w:p>
        </w:tc>
        <w:tc>
          <w:tcPr>
            <w:tcW w:w="4678" w:type="dxa"/>
            <w:shd w:val="clear" w:color="auto" w:fill="F2F2F2" w:themeFill="background1" w:themeFillShade="F2"/>
            <w:vAlign w:val="center"/>
          </w:tcPr>
          <w:p w14:paraId="4C60D8D5" w14:textId="77777777" w:rsidR="0083523F" w:rsidRPr="00240F3D" w:rsidRDefault="00CD2081" w:rsidP="00CD2081">
            <w:pPr>
              <w:tabs>
                <w:tab w:val="left" w:pos="1134"/>
              </w:tabs>
              <w:spacing w:before="120" w:after="240"/>
              <w:ind w:left="34" w:right="140"/>
              <w:jc w:val="center"/>
              <w:rPr>
                <w:rFonts w:ascii="Tahoma" w:hAnsi="Tahoma" w:cs="Tahoma"/>
                <w:sz w:val="20"/>
              </w:rPr>
            </w:pPr>
            <w:r w:rsidRPr="00CD2081">
              <w:rPr>
                <w:rFonts w:ascii="Tahoma" w:hAnsi="Tahoma" w:cs="Tahoma"/>
                <w:b/>
                <w:sz w:val="20"/>
              </w:rPr>
              <w:t>Покупатель</w:t>
            </w:r>
          </w:p>
        </w:tc>
      </w:tr>
      <w:tr w:rsidR="0083523F" w:rsidRPr="00D6497D" w14:paraId="1990F80B" w14:textId="77777777" w:rsidTr="00701CAC">
        <w:trPr>
          <w:trHeight w:val="4385"/>
        </w:trPr>
        <w:tc>
          <w:tcPr>
            <w:tcW w:w="4678" w:type="dxa"/>
            <w:shd w:val="clear" w:color="auto" w:fill="F2F2F2" w:themeFill="background1" w:themeFillShade="F2"/>
          </w:tcPr>
          <w:p w14:paraId="3D8E90BC"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21534AD3"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36A41EB"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E6F8FDD"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8EEF3AA"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206ADA2"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53FD068"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C2AF43C" w14:textId="77777777" w:rsidR="0083523F" w:rsidRPr="00240F3D" w:rsidRDefault="0083523F" w:rsidP="005438B4">
            <w:pPr>
              <w:ind w:left="34" w:right="142"/>
              <w:rPr>
                <w:rFonts w:ascii="Tahoma" w:hAnsi="Tahoma" w:cs="Tahoma"/>
                <w:sz w:val="20"/>
              </w:rPr>
            </w:pPr>
            <w:r w:rsidRPr="00240F3D">
              <w:rPr>
                <w:rFonts w:ascii="Tahoma" w:hAnsi="Tahoma" w:cs="Tahoma"/>
                <w:sz w:val="20"/>
              </w:rPr>
              <w:t>БИК</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36E85C18" w14:textId="77777777" w:rsidR="0083523F" w:rsidRPr="00240F3D" w:rsidRDefault="0083523F" w:rsidP="005438B4">
            <w:pPr>
              <w:ind w:left="34" w:right="142"/>
              <w:rPr>
                <w:rFonts w:ascii="Tahoma" w:hAnsi="Tahoma" w:cs="Tahoma"/>
                <w:sz w:val="20"/>
              </w:rPr>
            </w:pPr>
            <w:r w:rsidRPr="00240F3D">
              <w:rPr>
                <w:rFonts w:ascii="Tahoma" w:hAnsi="Tahoma" w:cs="Tahoma"/>
                <w:sz w:val="20"/>
              </w:rPr>
              <w:t>к/с</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B21C456"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975D2E3"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828186C"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антикоррупционной оговоркой:</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66"/>
            </w:r>
          </w:p>
          <w:p w14:paraId="253DA56D"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w:t>
            </w:r>
            <w:r>
              <w:rPr>
                <w:rFonts w:ascii="Tahoma" w:hAnsi="Tahoma" w:cs="Tahoma"/>
                <w:sz w:val="20"/>
              </w:rPr>
              <w:t>разделом о защите персональных данных, содержащимся в Общих условиях</w:t>
            </w:r>
            <w:r w:rsidRPr="00CE6069">
              <w:rPr>
                <w:rFonts w:ascii="Tahoma" w:hAnsi="Tahoma" w:cs="Tahoma"/>
                <w:sz w:val="20"/>
              </w:rPr>
              <w:t>:</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67"/>
            </w:r>
          </w:p>
          <w:p w14:paraId="4900174C" w14:textId="77777777" w:rsidR="0083523F" w:rsidRPr="00542033" w:rsidRDefault="0083523F" w:rsidP="005438B4">
            <w:pPr>
              <w:ind w:left="34" w:right="142"/>
              <w:rPr>
                <w:rFonts w:ascii="Tahoma" w:hAnsi="Tahoma" w:cs="Tahoma"/>
                <w:b/>
                <w:color w:val="FF0000"/>
                <w:sz w:val="20"/>
              </w:rPr>
            </w:pPr>
          </w:p>
        </w:tc>
        <w:tc>
          <w:tcPr>
            <w:tcW w:w="4678" w:type="dxa"/>
            <w:shd w:val="clear" w:color="auto" w:fill="F2F2F2" w:themeFill="background1" w:themeFillShade="F2"/>
          </w:tcPr>
          <w:p w14:paraId="238A8A24"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4E23E27"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4677250D"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3D5371E"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5B05A1C"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597DA05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37CFDFA"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D282787" w14:textId="77777777" w:rsidR="0083523F" w:rsidRPr="00240F3D" w:rsidRDefault="0083523F" w:rsidP="005438B4">
            <w:pPr>
              <w:ind w:left="34" w:right="142"/>
              <w:rPr>
                <w:rFonts w:ascii="Tahoma" w:hAnsi="Tahoma" w:cs="Tahoma"/>
                <w:sz w:val="20"/>
              </w:rPr>
            </w:pPr>
            <w:r w:rsidRPr="00240F3D">
              <w:rPr>
                <w:rFonts w:ascii="Tahoma" w:hAnsi="Tahoma" w:cs="Tahoma"/>
                <w:sz w:val="20"/>
              </w:rPr>
              <w:t>БИК</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881395C" w14:textId="77777777" w:rsidR="0083523F" w:rsidRPr="00240F3D" w:rsidRDefault="0083523F" w:rsidP="005438B4">
            <w:pPr>
              <w:ind w:left="34" w:right="142"/>
              <w:rPr>
                <w:rFonts w:ascii="Tahoma" w:hAnsi="Tahoma" w:cs="Tahoma"/>
                <w:sz w:val="20"/>
              </w:rPr>
            </w:pPr>
            <w:r w:rsidRPr="00240F3D">
              <w:rPr>
                <w:rFonts w:ascii="Tahoma" w:hAnsi="Tahoma" w:cs="Tahoma"/>
                <w:sz w:val="20"/>
              </w:rPr>
              <w:t>к/с</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0827E0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92992E7"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BE44307" w14:textId="638CC0C7" w:rsidR="00B04283" w:rsidRPr="00B23887" w:rsidRDefault="004D2B41" w:rsidP="00B04283">
            <w:pPr>
              <w:ind w:left="34" w:right="142"/>
              <w:rPr>
                <w:rFonts w:ascii="Tahoma" w:hAnsi="Tahoma" w:cs="Tahoma"/>
                <w:sz w:val="20"/>
                <w:highlight w:val="darkCyan"/>
              </w:rPr>
            </w:pPr>
            <w:r w:rsidRPr="00B23887">
              <w:rPr>
                <w:rFonts w:ascii="Tahoma" w:hAnsi="Tahoma" w:cs="Tahoma"/>
                <w:color w:val="FF0000"/>
                <w:sz w:val="20"/>
                <w:highlight w:val="darkCyan"/>
              </w:rPr>
              <w:t xml:space="preserve"> </w:t>
            </w:r>
            <w:r w:rsidR="00B04283" w:rsidRPr="00B23887">
              <w:rPr>
                <w:rFonts w:ascii="Tahoma" w:hAnsi="Tahoma" w:cs="Tahoma"/>
                <w:color w:val="FF0000"/>
                <w:sz w:val="20"/>
                <w:highlight w:val="darkCyan"/>
              </w:rPr>
              <w:t>[</w:t>
            </w:r>
            <w:r w:rsidR="00B04283" w:rsidRPr="00B23887">
              <w:rPr>
                <w:rFonts w:ascii="Tahoma" w:hAnsi="Tahoma" w:cs="Tahoma"/>
                <w:sz w:val="20"/>
                <w:highlight w:val="darkCyan"/>
              </w:rPr>
              <w:t>Реквизиты для оформления счетов-фактур:</w:t>
            </w:r>
          </w:p>
          <w:p w14:paraId="0EEC47F3" w14:textId="77777777" w:rsidR="00B04283" w:rsidRPr="00AC6A99" w:rsidRDefault="00B04283">
            <w:pPr>
              <w:ind w:left="34" w:right="142"/>
              <w:rPr>
                <w:rFonts w:ascii="Tahoma" w:hAnsi="Tahoma" w:cs="Tahoma"/>
                <w:sz w:val="20"/>
              </w:rPr>
            </w:pPr>
            <w:r w:rsidRPr="00B23887">
              <w:rPr>
                <w:rFonts w:ascii="Tahoma" w:hAnsi="Tahoma" w:cs="Tahoma"/>
                <w:b/>
                <w:color w:val="FF0000"/>
                <w:sz w:val="20"/>
                <w:highlight w:val="darkCyan"/>
                <w:u w:color="FF0000"/>
              </w:rPr>
              <w:t>[</w:t>
            </w:r>
            <w:r w:rsidRPr="00B23887">
              <w:rPr>
                <w:rFonts w:ascii="Tahoma" w:hAnsi="Tahoma" w:cs="Tahoma"/>
                <w:sz w:val="20"/>
                <w:highlight w:val="darkCyan"/>
              </w:rPr>
              <w:t>•</w:t>
            </w:r>
            <w:r w:rsidRPr="00B23887">
              <w:rPr>
                <w:rFonts w:ascii="Tahoma" w:hAnsi="Tahoma" w:cs="Tahoma"/>
                <w:b/>
                <w:color w:val="FF0000"/>
                <w:sz w:val="20"/>
                <w:highlight w:val="darkCyan"/>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B23887">
              <w:rPr>
                <w:rFonts w:ascii="Tahoma" w:hAnsi="Tahoma" w:cs="Tahoma"/>
                <w:bCs/>
                <w:color w:val="FF0000"/>
                <w:sz w:val="20"/>
                <w:highlight w:val="darkCyan"/>
                <w:vertAlign w:val="superscript"/>
              </w:rPr>
              <w:t xml:space="preserve"> </w:t>
            </w:r>
            <w:r w:rsidRPr="00B23887">
              <w:rPr>
                <w:rFonts w:ascii="Tahoma" w:hAnsi="Tahoma" w:cs="Tahoma"/>
                <w:color w:val="FF0000"/>
                <w:sz w:val="20"/>
                <w:highlight w:val="darkCyan"/>
                <w:vertAlign w:val="superscript"/>
              </w:rPr>
              <w:footnoteReference w:id="68"/>
            </w:r>
          </w:p>
        </w:tc>
      </w:tr>
    </w:tbl>
    <w:p w14:paraId="69886B67" w14:textId="77777777" w:rsidR="00614B81" w:rsidRPr="00B14C69" w:rsidRDefault="00614B81" w:rsidP="00D644D0">
      <w:pPr>
        <w:jc w:val="left"/>
        <w:rPr>
          <w:szCs w:val="24"/>
        </w:rPr>
      </w:pPr>
      <w:r w:rsidRPr="00B14C69">
        <w:rPr>
          <w:szCs w:val="24"/>
        </w:rPr>
        <w:br w:type="page"/>
      </w:r>
    </w:p>
    <w:p w14:paraId="318D2B1B" w14:textId="77777777" w:rsidR="004B527C" w:rsidRPr="00E1001F" w:rsidRDefault="004B527C" w:rsidP="004B527C">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0FBB78BD" w14:textId="77777777" w:rsidR="004B527C" w:rsidRPr="00B23887" w:rsidRDefault="004B527C" w:rsidP="004B527C">
      <w:pPr>
        <w:rPr>
          <w:rFonts w:ascii="Tahoma" w:hAnsi="Tahoma" w:cs="Tahoma"/>
          <w:b/>
          <w:i/>
          <w:sz w:val="20"/>
          <w:lang w:val="en-US"/>
        </w:rPr>
      </w:pPr>
    </w:p>
    <w:p w14:paraId="26139A8B" w14:textId="77777777" w:rsidR="004B527C" w:rsidRDefault="004B527C" w:rsidP="00D644D0">
      <w:pPr>
        <w:jc w:val="center"/>
        <w:rPr>
          <w:rFonts w:eastAsia="Calibri"/>
          <w:b/>
          <w:szCs w:val="24"/>
        </w:rPr>
      </w:pPr>
    </w:p>
    <w:p w14:paraId="591C7C98" w14:textId="77777777" w:rsidR="00EB62B7" w:rsidRPr="004B527C" w:rsidRDefault="00EB62B7" w:rsidP="00D644D0">
      <w:pPr>
        <w:jc w:val="center"/>
        <w:rPr>
          <w:rFonts w:ascii="Tahoma" w:eastAsia="Calibri" w:hAnsi="Tahoma" w:cs="Tahoma"/>
          <w:b/>
          <w:sz w:val="20"/>
        </w:rPr>
      </w:pPr>
      <w:r w:rsidRPr="004B527C">
        <w:rPr>
          <w:rFonts w:ascii="Tahoma" w:eastAsia="Calibri" w:hAnsi="Tahoma" w:cs="Tahoma"/>
          <w:b/>
          <w:sz w:val="20"/>
        </w:rPr>
        <w:t xml:space="preserve">СПЕЦИФИКАЦИЯ </w:t>
      </w:r>
    </w:p>
    <w:p w14:paraId="34E4B29A" w14:textId="77777777" w:rsidR="004B527C" w:rsidRDefault="004B527C" w:rsidP="004B527C">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44A4A08D" w14:textId="77777777" w:rsidR="004B527C" w:rsidRPr="001D0FBE" w:rsidRDefault="004B527C" w:rsidP="004B527C">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4B527C" w14:paraId="1ACB541F" w14:textId="77777777" w:rsidTr="004B527C">
        <w:tc>
          <w:tcPr>
            <w:tcW w:w="4664" w:type="dxa"/>
            <w:gridSpan w:val="2"/>
          </w:tcPr>
          <w:p w14:paraId="7AB01C8F" w14:textId="77777777" w:rsidR="004B527C" w:rsidRPr="00A27C0E" w:rsidRDefault="004B527C"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514483E6" w14:textId="77777777" w:rsidR="004B527C" w:rsidRPr="00A27C0E" w:rsidRDefault="004B527C" w:rsidP="00CC5DF8">
            <w:pPr>
              <w:widowControl w:val="0"/>
              <w:autoSpaceDE w:val="0"/>
              <w:autoSpaceDN w:val="0"/>
              <w:adjustRightInd w:val="0"/>
              <w:ind w:right="140" w:hanging="18"/>
              <w:rPr>
                <w:rFonts w:ascii="Tahoma" w:hAnsi="Tahoma" w:cs="Tahoma"/>
                <w:b/>
                <w:sz w:val="20"/>
              </w:rPr>
            </w:pPr>
          </w:p>
          <w:p w14:paraId="4C84E266" w14:textId="77777777" w:rsidR="004B527C" w:rsidRPr="00A27C0E" w:rsidRDefault="004B527C" w:rsidP="00CC5DF8">
            <w:pPr>
              <w:widowControl w:val="0"/>
              <w:autoSpaceDE w:val="0"/>
              <w:autoSpaceDN w:val="0"/>
              <w:adjustRightInd w:val="0"/>
              <w:ind w:left="-110" w:right="140"/>
              <w:rPr>
                <w:rFonts w:ascii="Tahoma" w:hAnsi="Tahoma" w:cs="Tahoma"/>
                <w:i/>
                <w:sz w:val="20"/>
              </w:rPr>
            </w:pP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69"/>
            </w:r>
          </w:p>
          <w:p w14:paraId="20EE46B6" w14:textId="77777777" w:rsidR="004B527C" w:rsidRDefault="004B527C"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70"/>
            </w:r>
            <w:r w:rsidRPr="00A27C0E">
              <w:rPr>
                <w:rFonts w:ascii="Tahoma" w:hAnsi="Tahoma" w:cs="Tahoma"/>
                <w:sz w:val="20"/>
              </w:rPr>
              <w:t>,</w:t>
            </w:r>
          </w:p>
          <w:p w14:paraId="701B7DEB" w14:textId="77777777" w:rsidR="004B527C" w:rsidRPr="00A27C0E" w:rsidRDefault="004B527C" w:rsidP="000531F6">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71"/>
            </w:r>
            <w:r w:rsidR="003C4FE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69BA9D59" w14:textId="77777777" w:rsidR="004B527C" w:rsidRPr="00A27C0E" w:rsidRDefault="004B527C"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7335EA3" w14:textId="77777777" w:rsidR="004B527C" w:rsidRPr="00A27C0E" w:rsidRDefault="004B527C" w:rsidP="00CC5DF8">
            <w:pPr>
              <w:widowControl w:val="0"/>
              <w:autoSpaceDE w:val="0"/>
              <w:autoSpaceDN w:val="0"/>
              <w:adjustRightInd w:val="0"/>
              <w:ind w:right="140"/>
              <w:rPr>
                <w:rFonts w:ascii="Tahoma" w:hAnsi="Tahoma" w:cs="Tahoma"/>
                <w:b/>
                <w:sz w:val="20"/>
              </w:rPr>
            </w:pPr>
          </w:p>
          <w:p w14:paraId="48C25DFE" w14:textId="3080641D" w:rsidR="004B527C" w:rsidRPr="00A27C0E" w:rsidRDefault="004B527C"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4D2B41">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72"/>
            </w:r>
          </w:p>
          <w:p w14:paraId="639CBDC0" w14:textId="77777777" w:rsidR="004B527C" w:rsidRDefault="004B527C"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73"/>
            </w:r>
            <w:r w:rsidRPr="00A27C0E">
              <w:rPr>
                <w:rFonts w:ascii="Tahoma" w:hAnsi="Tahoma" w:cs="Tahoma"/>
                <w:sz w:val="20"/>
              </w:rPr>
              <w:t>,</w:t>
            </w:r>
          </w:p>
          <w:p w14:paraId="0F285ED9" w14:textId="77777777" w:rsidR="004B527C" w:rsidRPr="00A27C0E" w:rsidRDefault="004B527C"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74"/>
            </w:r>
          </w:p>
        </w:tc>
      </w:tr>
      <w:tr w:rsidR="004B527C" w:rsidRPr="0046405C" w14:paraId="165738D4" w14:textId="77777777" w:rsidTr="004B527C">
        <w:tblPrEx>
          <w:tblCellMar>
            <w:left w:w="0" w:type="dxa"/>
            <w:right w:w="284" w:type="dxa"/>
          </w:tblCellMar>
        </w:tblPrEx>
        <w:tc>
          <w:tcPr>
            <w:tcW w:w="4271" w:type="dxa"/>
            <w:tcBorders>
              <w:bottom w:val="dotted" w:sz="4" w:space="0" w:color="A6A6A6" w:themeColor="background1" w:themeShade="A6"/>
            </w:tcBorders>
            <w:tcMar>
              <w:left w:w="0" w:type="dxa"/>
            </w:tcMar>
          </w:tcPr>
          <w:p w14:paraId="0566DFF7" w14:textId="77777777" w:rsidR="004B527C" w:rsidRPr="00A27C0E" w:rsidRDefault="004B527C" w:rsidP="00CC5DF8">
            <w:pPr>
              <w:pStyle w:val="SL0CommentSimplawyer"/>
              <w:rPr>
                <w:sz w:val="20"/>
                <w:szCs w:val="20"/>
              </w:rPr>
            </w:pPr>
          </w:p>
          <w:p w14:paraId="56AAAAC5" w14:textId="77777777" w:rsidR="004B527C" w:rsidRPr="00A27C0E" w:rsidRDefault="004B527C"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6C662F91" w14:textId="77777777" w:rsidR="004B527C" w:rsidRPr="00A27C0E" w:rsidRDefault="004B527C"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273BAC03" w14:textId="77777777" w:rsidR="004B527C" w:rsidRPr="00A27C0E" w:rsidRDefault="004B527C" w:rsidP="00CC5DF8">
            <w:pPr>
              <w:pStyle w:val="SL0CommentSimplawyer"/>
              <w:rPr>
                <w:sz w:val="20"/>
                <w:szCs w:val="20"/>
              </w:rPr>
            </w:pPr>
          </w:p>
          <w:p w14:paraId="3742BCF1" w14:textId="77777777" w:rsidR="004B527C" w:rsidRPr="00A27C0E" w:rsidRDefault="004B527C" w:rsidP="00CC5DF8">
            <w:pPr>
              <w:pStyle w:val="SL0CommentSimplawyer"/>
              <w:rPr>
                <w:sz w:val="20"/>
                <w:szCs w:val="20"/>
              </w:rPr>
            </w:pPr>
            <w:r w:rsidRPr="00A27C0E">
              <w:rPr>
                <w:sz w:val="20"/>
                <w:szCs w:val="20"/>
              </w:rPr>
              <w:t>Подпись и печать</w:t>
            </w:r>
          </w:p>
        </w:tc>
      </w:tr>
      <w:tr w:rsidR="004B527C" w:rsidRPr="0046405C" w14:paraId="29A0073C" w14:textId="77777777" w:rsidTr="004B527C">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B2BD73D" w14:textId="77777777" w:rsidR="004B527C" w:rsidRPr="00A27C0E" w:rsidRDefault="004B527C" w:rsidP="00CC5DF8">
            <w:pPr>
              <w:pStyle w:val="af6"/>
              <w:rPr>
                <w:rFonts w:ascii="Tahoma" w:hAnsi="Tahoma" w:cs="Tahoma"/>
                <w:sz w:val="20"/>
              </w:rPr>
            </w:pPr>
          </w:p>
          <w:p w14:paraId="4BECF7CE" w14:textId="77777777" w:rsidR="004B527C" w:rsidRPr="00A27C0E" w:rsidRDefault="004B527C"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5CEB7FF6" w14:textId="77777777" w:rsidR="004B527C" w:rsidRPr="00A27C0E" w:rsidRDefault="004B527C"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198F04F" w14:textId="77777777" w:rsidR="004B527C" w:rsidRPr="00A27C0E" w:rsidRDefault="004B527C" w:rsidP="00CC5DF8">
            <w:pPr>
              <w:pStyle w:val="af6"/>
              <w:rPr>
                <w:rFonts w:ascii="Tahoma" w:hAnsi="Tahoma" w:cs="Tahoma"/>
                <w:sz w:val="20"/>
              </w:rPr>
            </w:pPr>
          </w:p>
          <w:p w14:paraId="7347EEC6" w14:textId="77777777" w:rsidR="004B527C" w:rsidRPr="00A27C0E" w:rsidRDefault="004B527C" w:rsidP="00CC5DF8">
            <w:pPr>
              <w:pStyle w:val="af6"/>
              <w:rPr>
                <w:rFonts w:ascii="Tahoma" w:hAnsi="Tahoma" w:cs="Tahoma"/>
                <w:sz w:val="20"/>
              </w:rPr>
            </w:pPr>
          </w:p>
        </w:tc>
      </w:tr>
    </w:tbl>
    <w:p w14:paraId="7B425273" w14:textId="77777777" w:rsidR="00440E77" w:rsidRPr="004B527C" w:rsidRDefault="00440E77" w:rsidP="00041CCA">
      <w:pPr>
        <w:ind w:firstLine="709"/>
        <w:rPr>
          <w:rFonts w:ascii="Tahoma" w:eastAsia="Calibri" w:hAnsi="Tahoma" w:cs="Tahoma"/>
          <w:bCs/>
          <w:sz w:val="20"/>
        </w:rPr>
      </w:pPr>
    </w:p>
    <w:p w14:paraId="3A61F4D2" w14:textId="77777777" w:rsidR="00C77439" w:rsidRPr="004B527C" w:rsidRDefault="00440E77" w:rsidP="004071FA">
      <w:pPr>
        <w:pStyle w:val="af0"/>
        <w:numPr>
          <w:ilvl w:val="0"/>
          <w:numId w:val="13"/>
        </w:numPr>
        <w:tabs>
          <w:tab w:val="left" w:pos="993"/>
        </w:tabs>
        <w:ind w:left="-142" w:firstLine="851"/>
        <w:rPr>
          <w:rFonts w:ascii="Tahoma" w:eastAsia="Calibri" w:hAnsi="Tahoma" w:cs="Tahoma"/>
          <w:bCs/>
          <w:sz w:val="20"/>
        </w:rPr>
      </w:pPr>
      <w:r w:rsidRPr="004B527C">
        <w:rPr>
          <w:rFonts w:ascii="Tahoma" w:eastAsia="Calibri" w:hAnsi="Tahoma" w:cs="Tahoma"/>
          <w:bCs/>
          <w:sz w:val="20"/>
        </w:rPr>
        <w:t xml:space="preserve">Поставщик обязуется поставить Покупателю Товар </w:t>
      </w:r>
      <w:r w:rsidR="00C77439" w:rsidRPr="004B527C">
        <w:rPr>
          <w:rFonts w:ascii="Tahoma" w:eastAsia="Calibri" w:hAnsi="Tahoma" w:cs="Tahoma"/>
          <w:bCs/>
          <w:sz w:val="20"/>
        </w:rPr>
        <w:t>на условиях</w:t>
      </w:r>
      <w:r w:rsidRPr="004B527C">
        <w:rPr>
          <w:rFonts w:ascii="Tahoma" w:eastAsia="Calibri" w:hAnsi="Tahoma" w:cs="Tahoma"/>
          <w:bCs/>
          <w:sz w:val="20"/>
        </w:rPr>
        <w:t>, согласованных Сторонами в настоящей Спецификации.</w:t>
      </w:r>
    </w:p>
    <w:p w14:paraId="5AF9FD9F" w14:textId="77777777" w:rsidR="00C77439" w:rsidRPr="004B527C" w:rsidRDefault="00C77439" w:rsidP="004071FA">
      <w:pPr>
        <w:numPr>
          <w:ilvl w:val="0"/>
          <w:numId w:val="13"/>
        </w:numPr>
        <w:tabs>
          <w:tab w:val="left" w:pos="993"/>
        </w:tabs>
        <w:ind w:left="0" w:firstLine="709"/>
        <w:rPr>
          <w:rFonts w:ascii="Tahoma" w:eastAsia="Calibri" w:hAnsi="Tahoma" w:cs="Tahoma"/>
          <w:bCs/>
          <w:sz w:val="20"/>
        </w:rPr>
      </w:pPr>
      <w:r w:rsidRPr="004B527C">
        <w:rPr>
          <w:rFonts w:ascii="Tahoma" w:eastAsia="Calibri" w:hAnsi="Tahoma" w:cs="Tahoma"/>
          <w:bCs/>
          <w:sz w:val="20"/>
        </w:rPr>
        <w:t xml:space="preserve">Поставщик передает, а </w:t>
      </w:r>
      <w:r w:rsidR="00440E77" w:rsidRPr="004B527C">
        <w:rPr>
          <w:rFonts w:ascii="Tahoma" w:eastAsia="Calibri" w:hAnsi="Tahoma" w:cs="Tahoma"/>
          <w:bCs/>
          <w:sz w:val="20"/>
        </w:rPr>
        <w:t xml:space="preserve">Покупатель </w:t>
      </w:r>
      <w:r w:rsidRPr="004B527C">
        <w:rPr>
          <w:rFonts w:ascii="Tahoma" w:eastAsia="Calibri" w:hAnsi="Tahoma" w:cs="Tahoma"/>
          <w:bCs/>
          <w:sz w:val="20"/>
        </w:rPr>
        <w:t xml:space="preserve">принимает в собственность следующий </w:t>
      </w:r>
      <w:r w:rsidR="00440E77" w:rsidRPr="004B527C">
        <w:rPr>
          <w:rFonts w:ascii="Tahoma" w:eastAsia="Calibri" w:hAnsi="Tahoma" w:cs="Tahoma"/>
          <w:bCs/>
          <w:sz w:val="20"/>
        </w:rPr>
        <w:t>Товар</w:t>
      </w:r>
      <w:r w:rsidRPr="004B527C">
        <w:rPr>
          <w:rFonts w:ascii="Tahoma" w:eastAsia="Calibri" w:hAnsi="Tahoma" w:cs="Tahoma"/>
          <w:bCs/>
          <w:sz w:val="20"/>
        </w:rPr>
        <w:t>:</w:t>
      </w:r>
    </w:p>
    <w:p w14:paraId="438394BA" w14:textId="77777777" w:rsidR="00681CFA" w:rsidRPr="00B14C69" w:rsidRDefault="00681CFA" w:rsidP="00D644D0">
      <w:pPr>
        <w:jc w:val="left"/>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564"/>
        <w:gridCol w:w="874"/>
        <w:gridCol w:w="992"/>
        <w:gridCol w:w="1701"/>
        <w:gridCol w:w="1843"/>
      </w:tblGrid>
      <w:tr w:rsidR="00061023" w:rsidRPr="009259D6" w14:paraId="09B304BA" w14:textId="77777777" w:rsidTr="009259D6">
        <w:trPr>
          <w:trHeight w:val="960"/>
        </w:trPr>
        <w:tc>
          <w:tcPr>
            <w:tcW w:w="0" w:type="auto"/>
          </w:tcPr>
          <w:p w14:paraId="29ED86DA"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w:t>
            </w:r>
          </w:p>
          <w:p w14:paraId="185B2686"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п/п</w:t>
            </w:r>
          </w:p>
        </w:tc>
        <w:tc>
          <w:tcPr>
            <w:tcW w:w="3564" w:type="dxa"/>
          </w:tcPr>
          <w:p w14:paraId="7BE1A789"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Наименование Товара</w:t>
            </w:r>
          </w:p>
          <w:p w14:paraId="1AE53034" w14:textId="77777777" w:rsidR="00AB5508" w:rsidRPr="009259D6" w:rsidRDefault="00AB5508" w:rsidP="0058037D">
            <w:pPr>
              <w:rPr>
                <w:rFonts w:ascii="Tahoma" w:eastAsia="Calibri" w:hAnsi="Tahoma" w:cs="Tahoma"/>
                <w:b/>
                <w:sz w:val="16"/>
                <w:szCs w:val="16"/>
              </w:rPr>
            </w:pPr>
          </w:p>
        </w:tc>
        <w:tc>
          <w:tcPr>
            <w:tcW w:w="874" w:type="dxa"/>
          </w:tcPr>
          <w:p w14:paraId="6576F110" w14:textId="77777777" w:rsidR="00AB5508" w:rsidRPr="009259D6" w:rsidRDefault="00AB5508" w:rsidP="0058037D">
            <w:pPr>
              <w:jc w:val="center"/>
              <w:rPr>
                <w:rFonts w:ascii="Tahoma" w:eastAsia="Calibri" w:hAnsi="Tahoma" w:cs="Tahoma"/>
                <w:b/>
                <w:sz w:val="16"/>
                <w:szCs w:val="16"/>
              </w:rPr>
            </w:pPr>
            <w:r w:rsidRPr="009259D6">
              <w:rPr>
                <w:rFonts w:ascii="Tahoma" w:hAnsi="Tahoma" w:cs="Tahoma"/>
                <w:b/>
                <w:sz w:val="16"/>
                <w:szCs w:val="16"/>
              </w:rPr>
              <w:t>Кол-во</w:t>
            </w:r>
          </w:p>
        </w:tc>
        <w:tc>
          <w:tcPr>
            <w:tcW w:w="992" w:type="dxa"/>
          </w:tcPr>
          <w:p w14:paraId="1F0AD92B" w14:textId="77777777" w:rsidR="00AB5508" w:rsidRPr="009259D6" w:rsidRDefault="00AB5508" w:rsidP="00AB5508">
            <w:pPr>
              <w:jc w:val="center"/>
              <w:rPr>
                <w:rFonts w:ascii="Tahoma" w:hAnsi="Tahoma" w:cs="Tahoma"/>
                <w:b/>
                <w:sz w:val="16"/>
                <w:szCs w:val="16"/>
              </w:rPr>
            </w:pPr>
            <w:r w:rsidRPr="009259D6">
              <w:rPr>
                <w:rFonts w:ascii="Tahoma" w:hAnsi="Tahoma" w:cs="Tahoma"/>
                <w:b/>
                <w:sz w:val="16"/>
                <w:szCs w:val="16"/>
              </w:rPr>
              <w:t>Ед. изм.</w:t>
            </w:r>
          </w:p>
        </w:tc>
        <w:tc>
          <w:tcPr>
            <w:tcW w:w="1701" w:type="dxa"/>
          </w:tcPr>
          <w:p w14:paraId="7E39FEBD" w14:textId="77777777" w:rsidR="00AB5508" w:rsidRPr="009259D6" w:rsidRDefault="00AB5508" w:rsidP="00002289">
            <w:pPr>
              <w:jc w:val="center"/>
              <w:rPr>
                <w:rFonts w:ascii="Tahoma" w:eastAsia="Calibri" w:hAnsi="Tahoma" w:cs="Tahoma"/>
                <w:b/>
                <w:sz w:val="16"/>
                <w:szCs w:val="16"/>
              </w:rPr>
            </w:pPr>
            <w:r w:rsidRPr="009259D6">
              <w:rPr>
                <w:rFonts w:ascii="Tahoma" w:hAnsi="Tahoma" w:cs="Tahoma"/>
                <w:b/>
                <w:sz w:val="16"/>
                <w:szCs w:val="16"/>
              </w:rPr>
              <w:t xml:space="preserve">Стоимость за единицу товара (без НДС), </w:t>
            </w:r>
            <w:r w:rsidR="004B527C" w:rsidRPr="009259D6">
              <w:rPr>
                <w:rFonts w:ascii="Tahoma" w:hAnsi="Tahoma" w:cs="Tahoma"/>
                <w:color w:val="FF0000"/>
                <w:sz w:val="16"/>
                <w:szCs w:val="16"/>
                <w:u w:color="FFFFFF" w:themeColor="background1"/>
              </w:rPr>
              <w:t xml:space="preserve">[ </w:t>
            </w:r>
            <w:r w:rsidR="004B527C" w:rsidRPr="009259D6">
              <w:rPr>
                <w:rFonts w:ascii="Tahoma" w:hAnsi="Tahoma" w:cs="Tahoma"/>
                <w:b/>
                <w:sz w:val="16"/>
                <w:szCs w:val="16"/>
              </w:rPr>
              <w:t>₽</w:t>
            </w:r>
            <w:r w:rsidR="004B527C" w:rsidRPr="009259D6">
              <w:rPr>
                <w:rFonts w:ascii="Tahoma" w:hAnsi="Tahoma" w:cs="Tahoma"/>
                <w:color w:val="FF0000"/>
                <w:sz w:val="16"/>
                <w:szCs w:val="16"/>
                <w:u w:color="FFFFFF" w:themeColor="background1"/>
              </w:rPr>
              <w:t>]</w:t>
            </w:r>
            <w:r w:rsidR="004B527C" w:rsidRPr="009259D6">
              <w:rPr>
                <w:rFonts w:ascii="Tahoma" w:hAnsi="Tahoma" w:cs="Tahoma"/>
                <w:sz w:val="16"/>
                <w:szCs w:val="16"/>
              </w:rPr>
              <w:t xml:space="preserve"> </w:t>
            </w:r>
            <w:r w:rsidR="004B527C" w:rsidRPr="009259D6">
              <w:rPr>
                <w:rStyle w:val="aff8"/>
                <w:rFonts w:ascii="Tahoma" w:hAnsi="Tahoma" w:cs="Tahoma"/>
                <w:color w:val="FF0000"/>
                <w:sz w:val="16"/>
                <w:szCs w:val="16"/>
              </w:rPr>
              <w:footnoteReference w:id="75"/>
            </w:r>
          </w:p>
        </w:tc>
        <w:tc>
          <w:tcPr>
            <w:tcW w:w="1843" w:type="dxa"/>
          </w:tcPr>
          <w:p w14:paraId="11EE9ABD" w14:textId="77777777" w:rsidR="00AB5508" w:rsidRPr="009259D6" w:rsidRDefault="00AB5508" w:rsidP="00002289">
            <w:pPr>
              <w:jc w:val="center"/>
              <w:rPr>
                <w:rFonts w:ascii="Tahoma" w:hAnsi="Tahoma" w:cs="Tahoma"/>
                <w:b/>
                <w:sz w:val="16"/>
                <w:szCs w:val="16"/>
              </w:rPr>
            </w:pPr>
            <w:r w:rsidRPr="009259D6">
              <w:rPr>
                <w:rFonts w:ascii="Tahoma" w:hAnsi="Tahoma" w:cs="Tahoma"/>
                <w:b/>
                <w:sz w:val="16"/>
                <w:szCs w:val="16"/>
              </w:rPr>
              <w:t xml:space="preserve">Общая стоимость товара (без НДС), </w:t>
            </w:r>
            <w:r w:rsidR="008C7A40">
              <w:rPr>
                <w:rFonts w:ascii="Tahoma" w:hAnsi="Tahoma" w:cs="Tahoma"/>
                <w:b/>
                <w:sz w:val="16"/>
                <w:szCs w:val="16"/>
              </w:rPr>
              <w:t xml:space="preserve"> </w:t>
            </w:r>
            <w:r w:rsidR="004B527C" w:rsidRPr="00003A44">
              <w:rPr>
                <w:rFonts w:ascii="Tahoma" w:hAnsi="Tahoma" w:cs="Tahoma"/>
                <w:color w:val="FF0000"/>
                <w:sz w:val="16"/>
                <w:szCs w:val="16"/>
                <w:u w:color="FFFFFF" w:themeColor="background1"/>
              </w:rPr>
              <w:t xml:space="preserve">[ </w:t>
            </w:r>
            <w:r w:rsidR="004B527C" w:rsidRPr="00003A44">
              <w:rPr>
                <w:rFonts w:ascii="Tahoma" w:hAnsi="Tahoma" w:cs="Tahoma"/>
                <w:b/>
                <w:sz w:val="16"/>
                <w:szCs w:val="16"/>
              </w:rPr>
              <w:t>₽</w:t>
            </w:r>
            <w:r w:rsidR="004B527C" w:rsidRPr="00003A44">
              <w:rPr>
                <w:rFonts w:ascii="Tahoma" w:hAnsi="Tahoma" w:cs="Tahoma"/>
                <w:color w:val="FF0000"/>
                <w:sz w:val="16"/>
                <w:szCs w:val="16"/>
                <w:u w:color="FFFFFF" w:themeColor="background1"/>
              </w:rPr>
              <w:t>]</w:t>
            </w:r>
            <w:r w:rsidR="004B527C" w:rsidRPr="00003A44">
              <w:rPr>
                <w:rFonts w:ascii="Tahoma" w:hAnsi="Tahoma" w:cs="Tahoma"/>
                <w:sz w:val="16"/>
                <w:szCs w:val="16"/>
              </w:rPr>
              <w:t xml:space="preserve"> </w:t>
            </w:r>
            <w:r w:rsidR="004B527C" w:rsidRPr="00003A44">
              <w:rPr>
                <w:rStyle w:val="aff8"/>
                <w:rFonts w:ascii="Tahoma" w:hAnsi="Tahoma" w:cs="Tahoma"/>
                <w:color w:val="FF0000"/>
                <w:sz w:val="16"/>
                <w:szCs w:val="16"/>
              </w:rPr>
              <w:footnoteReference w:id="76"/>
            </w:r>
          </w:p>
        </w:tc>
      </w:tr>
      <w:tr w:rsidR="00061023" w:rsidRPr="009259D6" w14:paraId="6AFE76B5" w14:textId="77777777" w:rsidTr="009259D6">
        <w:tc>
          <w:tcPr>
            <w:tcW w:w="0" w:type="auto"/>
          </w:tcPr>
          <w:p w14:paraId="33C912A9" w14:textId="77777777" w:rsidR="00AB5508" w:rsidRPr="009259D6" w:rsidRDefault="00AB5508" w:rsidP="0058037D">
            <w:pPr>
              <w:rPr>
                <w:rFonts w:ascii="Tahoma" w:eastAsia="Calibri" w:hAnsi="Tahoma" w:cs="Tahoma"/>
                <w:sz w:val="16"/>
                <w:szCs w:val="16"/>
              </w:rPr>
            </w:pPr>
          </w:p>
        </w:tc>
        <w:tc>
          <w:tcPr>
            <w:tcW w:w="3564" w:type="dxa"/>
          </w:tcPr>
          <w:p w14:paraId="43DDB4FC" w14:textId="77777777" w:rsidR="00FD2155" w:rsidRPr="009259D6" w:rsidRDefault="00FD2155" w:rsidP="00FD2155">
            <w:pPr>
              <w:rPr>
                <w:rFonts w:ascii="Tahoma" w:hAnsi="Tahoma" w:cs="Tahoma"/>
                <w:sz w:val="16"/>
                <w:szCs w:val="16"/>
              </w:rPr>
            </w:pPr>
            <w:r w:rsidRPr="009259D6">
              <w:rPr>
                <w:rFonts w:ascii="Tahoma" w:hAnsi="Tahoma" w:cs="Tahoma"/>
                <w:sz w:val="16"/>
                <w:szCs w:val="16"/>
              </w:rPr>
              <w:t xml:space="preserve">_____ </w:t>
            </w:r>
            <w:r w:rsidR="008D5FF1" w:rsidRPr="009259D6">
              <w:rPr>
                <w:rFonts w:ascii="Tahoma" w:hAnsi="Tahoma" w:cs="Tahoma"/>
                <w:i/>
                <w:sz w:val="16"/>
                <w:szCs w:val="16"/>
              </w:rPr>
              <w:t>наименование товара</w:t>
            </w:r>
          </w:p>
          <w:p w14:paraId="2B750E5A" w14:textId="77777777" w:rsidR="008D5FF1" w:rsidRPr="009259D6" w:rsidRDefault="00E8137C" w:rsidP="00E8137C">
            <w:pPr>
              <w:rPr>
                <w:rFonts w:ascii="Tahoma" w:hAnsi="Tahoma" w:cs="Tahoma"/>
                <w:sz w:val="16"/>
                <w:szCs w:val="16"/>
              </w:rPr>
            </w:pPr>
            <w:r w:rsidRPr="00292A6F">
              <w:rPr>
                <w:rFonts w:ascii="Tahoma" w:hAnsi="Tahoma" w:cs="Tahoma"/>
                <w:color w:val="FF0000"/>
                <w:sz w:val="16"/>
                <w:szCs w:val="16"/>
              </w:rPr>
              <w:t>[</w:t>
            </w:r>
            <w:r w:rsidR="008D5FF1" w:rsidRPr="009259D6">
              <w:rPr>
                <w:rFonts w:ascii="Tahoma" w:hAnsi="Tahoma" w:cs="Tahoma"/>
                <w:sz w:val="16"/>
                <w:szCs w:val="16"/>
              </w:rPr>
              <w:t>в составе:</w:t>
            </w:r>
            <w:r w:rsidR="00292A6F">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p>
          <w:p w14:paraId="44B44E43"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технической поддержки оборудования 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 /</w:t>
            </w:r>
            <w:r w:rsidRPr="009259D6">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77"/>
            </w:r>
            <w:r w:rsidRPr="0020448E">
              <w:rPr>
                <w:rFonts w:ascii="Tahoma" w:hAnsi="Tahoma" w:cs="Tahoma"/>
                <w:sz w:val="20"/>
              </w:rPr>
              <w:t>.</w:t>
            </w:r>
            <w:r w:rsidRPr="009259D6">
              <w:rPr>
                <w:rFonts w:ascii="Tahoma" w:hAnsi="Tahoma" w:cs="Tahoma"/>
                <w:sz w:val="16"/>
                <w:szCs w:val="16"/>
              </w:rPr>
              <w:t xml:space="preserve"> Объем, состав и сроки выполнения отдельных действий в рамках технической поддержки указан в приложении к </w:t>
            </w:r>
            <w:r w:rsidR="00292A6F">
              <w:rPr>
                <w:rFonts w:ascii="Tahoma" w:hAnsi="Tahoma" w:cs="Tahoma"/>
                <w:sz w:val="16"/>
                <w:szCs w:val="16"/>
              </w:rPr>
              <w:t>Спецификации</w:t>
            </w:r>
            <w:r w:rsidRPr="009259D6">
              <w:rPr>
                <w:rFonts w:ascii="Tahoma" w:hAnsi="Tahoma" w:cs="Tahoma"/>
                <w:sz w:val="16"/>
                <w:szCs w:val="16"/>
              </w:rPr>
              <w:t>;</w:t>
            </w:r>
            <w:r w:rsidR="00292A6F">
              <w:rPr>
                <w:rFonts w:ascii="Tahoma" w:hAnsi="Tahoma" w:cs="Tahoma"/>
                <w:sz w:val="16"/>
                <w:szCs w:val="16"/>
              </w:rPr>
              <w:t xml:space="preserve"> </w:t>
            </w:r>
            <w:r w:rsidRPr="0020448E">
              <w:rPr>
                <w:rFonts w:ascii="Tahoma" w:hAnsi="Tahoma" w:cs="Tahoma"/>
                <w:color w:val="FF0000"/>
                <w:sz w:val="16"/>
                <w:szCs w:val="16"/>
              </w:rPr>
              <w:t>]</w:t>
            </w:r>
          </w:p>
          <w:p w14:paraId="542B49B0"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w:t>
            </w:r>
            <w:r w:rsidR="00B14C69" w:rsidRPr="009259D6">
              <w:rPr>
                <w:rFonts w:ascii="Tahoma" w:hAnsi="Tahoma" w:cs="Tahoma"/>
                <w:sz w:val="16"/>
                <w:szCs w:val="16"/>
              </w:rPr>
              <w:t>лицензионной поддержки</w:t>
            </w:r>
            <w:r w:rsidRPr="009259D6">
              <w:rPr>
                <w:rFonts w:ascii="Tahoma" w:hAnsi="Tahoma" w:cs="Tahoma"/>
                <w:sz w:val="16"/>
                <w:szCs w:val="16"/>
              </w:rPr>
              <w:t xml:space="preserve"> программного обеспечения / лицензий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w:t>
            </w:r>
            <w:r w:rsidRPr="009259D6">
              <w:rPr>
                <w:rFonts w:ascii="Tahoma" w:hAnsi="Tahoma" w:cs="Tahoma"/>
                <w:sz w:val="16"/>
                <w:szCs w:val="16"/>
              </w:rPr>
              <w:t xml:space="preserve"> /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78"/>
            </w:r>
            <w:r w:rsidRPr="009259D6">
              <w:rPr>
                <w:rFonts w:ascii="Tahoma" w:hAnsi="Tahoma" w:cs="Tahoma"/>
                <w:sz w:val="16"/>
                <w:szCs w:val="16"/>
              </w:rPr>
              <w:t xml:space="preserve">. </w:t>
            </w:r>
          </w:p>
          <w:p w14:paraId="1BB6CD9D" w14:textId="77777777" w:rsidR="00AB5508" w:rsidRPr="009259D6" w:rsidRDefault="008D0A92" w:rsidP="008D0A92">
            <w:pPr>
              <w:rPr>
                <w:rFonts w:ascii="Tahoma" w:hAnsi="Tahoma" w:cs="Tahoma"/>
                <w:sz w:val="16"/>
                <w:szCs w:val="16"/>
              </w:rPr>
            </w:pPr>
            <w:r w:rsidRPr="009259D6">
              <w:rPr>
                <w:rFonts w:ascii="Tahoma" w:hAnsi="Tahoma" w:cs="Tahoma"/>
                <w:sz w:val="16"/>
                <w:szCs w:val="16"/>
              </w:rPr>
              <w:t xml:space="preserve">Объем и состав лицензионной поддержки указан в приложении </w:t>
            </w:r>
            <w:r w:rsidR="0020448E">
              <w:rPr>
                <w:rFonts w:ascii="Tahoma" w:hAnsi="Tahoma" w:cs="Tahoma"/>
                <w:sz w:val="16"/>
                <w:szCs w:val="16"/>
              </w:rPr>
              <w:t xml:space="preserve">к Спецификации. </w:t>
            </w:r>
            <w:r w:rsidRPr="0020448E">
              <w:rPr>
                <w:rFonts w:ascii="Tahoma" w:hAnsi="Tahoma" w:cs="Tahoma"/>
                <w:color w:val="FF0000"/>
                <w:sz w:val="16"/>
                <w:szCs w:val="16"/>
              </w:rPr>
              <w:t>]</w:t>
            </w:r>
            <w:r w:rsidRPr="0020448E">
              <w:rPr>
                <w:rStyle w:val="aff8"/>
                <w:rFonts w:ascii="Tahoma" w:hAnsi="Tahoma" w:cs="Tahoma"/>
                <w:color w:val="FF0000"/>
                <w:sz w:val="16"/>
                <w:szCs w:val="16"/>
              </w:rPr>
              <w:t xml:space="preserve"> </w:t>
            </w:r>
            <w:r w:rsidRPr="0020448E">
              <w:rPr>
                <w:rStyle w:val="aff8"/>
                <w:rFonts w:ascii="Tahoma" w:hAnsi="Tahoma" w:cs="Tahoma"/>
                <w:color w:val="FF0000"/>
                <w:sz w:val="16"/>
                <w:szCs w:val="16"/>
              </w:rPr>
              <w:footnoteReference w:id="79"/>
            </w:r>
            <w:r w:rsidR="0020448E">
              <w:rPr>
                <w:rFonts w:ascii="Tahoma" w:hAnsi="Tahoma" w:cs="Tahoma"/>
                <w:color w:val="FF0000"/>
                <w:sz w:val="16"/>
                <w:szCs w:val="16"/>
              </w:rPr>
              <w:t xml:space="preserve"> </w:t>
            </w:r>
            <w:r w:rsidRPr="0020448E">
              <w:rPr>
                <w:rFonts w:ascii="Tahoma" w:hAnsi="Tahoma" w:cs="Tahoma"/>
                <w:color w:val="FF0000"/>
                <w:sz w:val="16"/>
                <w:szCs w:val="16"/>
              </w:rPr>
              <w:t>]</w:t>
            </w:r>
          </w:p>
        </w:tc>
        <w:tc>
          <w:tcPr>
            <w:tcW w:w="874" w:type="dxa"/>
            <w:vAlign w:val="center"/>
          </w:tcPr>
          <w:p w14:paraId="4EFAD05C" w14:textId="77777777" w:rsidR="00AB5508" w:rsidRPr="009259D6" w:rsidRDefault="00AB5508" w:rsidP="0058037D">
            <w:pPr>
              <w:jc w:val="center"/>
              <w:rPr>
                <w:rFonts w:ascii="Tahoma" w:hAnsi="Tahoma" w:cs="Tahoma"/>
                <w:sz w:val="16"/>
                <w:szCs w:val="16"/>
              </w:rPr>
            </w:pPr>
          </w:p>
        </w:tc>
        <w:tc>
          <w:tcPr>
            <w:tcW w:w="992" w:type="dxa"/>
          </w:tcPr>
          <w:p w14:paraId="0718287A" w14:textId="77777777" w:rsidR="00AB5508" w:rsidRPr="009259D6" w:rsidRDefault="00AB5508">
            <w:pPr>
              <w:jc w:val="center"/>
              <w:rPr>
                <w:rFonts w:ascii="Tahoma" w:hAnsi="Tahoma" w:cs="Tahoma"/>
                <w:color w:val="000000"/>
                <w:sz w:val="16"/>
                <w:szCs w:val="16"/>
              </w:rPr>
            </w:pPr>
          </w:p>
        </w:tc>
        <w:tc>
          <w:tcPr>
            <w:tcW w:w="1701" w:type="dxa"/>
            <w:vAlign w:val="center"/>
          </w:tcPr>
          <w:p w14:paraId="44D575A2" w14:textId="77777777" w:rsidR="00AB5508" w:rsidRPr="009259D6" w:rsidRDefault="00AB5508">
            <w:pPr>
              <w:jc w:val="center"/>
              <w:rPr>
                <w:rFonts w:ascii="Tahoma" w:hAnsi="Tahoma" w:cs="Tahoma"/>
                <w:color w:val="000000"/>
                <w:sz w:val="16"/>
                <w:szCs w:val="16"/>
              </w:rPr>
            </w:pPr>
          </w:p>
        </w:tc>
        <w:tc>
          <w:tcPr>
            <w:tcW w:w="1843" w:type="dxa"/>
            <w:vAlign w:val="center"/>
          </w:tcPr>
          <w:p w14:paraId="4C0EB339" w14:textId="77777777" w:rsidR="00AB5508" w:rsidRPr="009259D6" w:rsidRDefault="00AB5508" w:rsidP="00681CFA">
            <w:pPr>
              <w:jc w:val="center"/>
              <w:rPr>
                <w:rFonts w:ascii="Tahoma" w:hAnsi="Tahoma" w:cs="Tahoma"/>
                <w:color w:val="000000"/>
                <w:sz w:val="16"/>
                <w:szCs w:val="16"/>
              </w:rPr>
            </w:pPr>
          </w:p>
        </w:tc>
      </w:tr>
      <w:tr w:rsidR="00061023" w:rsidRPr="009259D6" w14:paraId="4E851C57" w14:textId="77777777" w:rsidTr="009259D6">
        <w:tc>
          <w:tcPr>
            <w:tcW w:w="0" w:type="auto"/>
          </w:tcPr>
          <w:p w14:paraId="3F1CF843" w14:textId="77777777" w:rsidR="00AB5508" w:rsidRPr="009259D6" w:rsidRDefault="00AB5508" w:rsidP="0058037D">
            <w:pPr>
              <w:rPr>
                <w:rFonts w:ascii="Tahoma" w:eastAsia="Calibri" w:hAnsi="Tahoma" w:cs="Tahoma"/>
                <w:sz w:val="16"/>
                <w:szCs w:val="16"/>
              </w:rPr>
            </w:pPr>
          </w:p>
        </w:tc>
        <w:tc>
          <w:tcPr>
            <w:tcW w:w="3564" w:type="dxa"/>
          </w:tcPr>
          <w:p w14:paraId="556CFB94" w14:textId="77777777" w:rsidR="00AB5508" w:rsidRPr="009259D6" w:rsidRDefault="00AB5508" w:rsidP="0058037D">
            <w:pPr>
              <w:rPr>
                <w:rFonts w:ascii="Tahoma" w:hAnsi="Tahoma" w:cs="Tahoma"/>
                <w:sz w:val="16"/>
                <w:szCs w:val="16"/>
              </w:rPr>
            </w:pPr>
          </w:p>
        </w:tc>
        <w:tc>
          <w:tcPr>
            <w:tcW w:w="874" w:type="dxa"/>
            <w:vAlign w:val="center"/>
          </w:tcPr>
          <w:p w14:paraId="50FC436B" w14:textId="77777777" w:rsidR="00AB5508" w:rsidRPr="009259D6" w:rsidRDefault="00AB5508" w:rsidP="0058037D">
            <w:pPr>
              <w:jc w:val="center"/>
              <w:rPr>
                <w:rFonts w:ascii="Tahoma" w:hAnsi="Tahoma" w:cs="Tahoma"/>
                <w:sz w:val="16"/>
                <w:szCs w:val="16"/>
              </w:rPr>
            </w:pPr>
          </w:p>
        </w:tc>
        <w:tc>
          <w:tcPr>
            <w:tcW w:w="992" w:type="dxa"/>
          </w:tcPr>
          <w:p w14:paraId="78B333DD" w14:textId="77777777" w:rsidR="00AB5508" w:rsidRPr="009259D6" w:rsidRDefault="00AB5508">
            <w:pPr>
              <w:jc w:val="center"/>
              <w:rPr>
                <w:rFonts w:ascii="Tahoma" w:hAnsi="Tahoma" w:cs="Tahoma"/>
                <w:color w:val="000000"/>
                <w:sz w:val="16"/>
                <w:szCs w:val="16"/>
              </w:rPr>
            </w:pPr>
          </w:p>
        </w:tc>
        <w:tc>
          <w:tcPr>
            <w:tcW w:w="1701" w:type="dxa"/>
            <w:vAlign w:val="center"/>
          </w:tcPr>
          <w:p w14:paraId="0DD996E1" w14:textId="77777777" w:rsidR="00AB5508" w:rsidRPr="009259D6" w:rsidRDefault="00AB5508">
            <w:pPr>
              <w:jc w:val="center"/>
              <w:rPr>
                <w:rFonts w:ascii="Tahoma" w:hAnsi="Tahoma" w:cs="Tahoma"/>
                <w:color w:val="000000"/>
                <w:sz w:val="16"/>
                <w:szCs w:val="16"/>
              </w:rPr>
            </w:pPr>
          </w:p>
        </w:tc>
        <w:tc>
          <w:tcPr>
            <w:tcW w:w="1843" w:type="dxa"/>
            <w:vAlign w:val="center"/>
          </w:tcPr>
          <w:p w14:paraId="6F7DF74C" w14:textId="77777777" w:rsidR="00AB5508" w:rsidRPr="009259D6" w:rsidRDefault="00AB5508" w:rsidP="00681CFA">
            <w:pPr>
              <w:jc w:val="center"/>
              <w:rPr>
                <w:rFonts w:ascii="Tahoma" w:hAnsi="Tahoma" w:cs="Tahoma"/>
                <w:color w:val="000000"/>
                <w:sz w:val="16"/>
                <w:szCs w:val="16"/>
              </w:rPr>
            </w:pPr>
          </w:p>
        </w:tc>
      </w:tr>
      <w:tr w:rsidR="00727677" w:rsidRPr="00B94869" w14:paraId="73FFD2C0" w14:textId="77777777" w:rsidTr="009259D6">
        <w:tc>
          <w:tcPr>
            <w:tcW w:w="7650" w:type="dxa"/>
            <w:gridSpan w:val="5"/>
          </w:tcPr>
          <w:p w14:paraId="639D07A6" w14:textId="77777777" w:rsidR="00AB5508" w:rsidRPr="00B94869" w:rsidRDefault="00AB5508" w:rsidP="00681CFA">
            <w:pPr>
              <w:jc w:val="right"/>
              <w:rPr>
                <w:rFonts w:ascii="Tahoma" w:hAnsi="Tahoma" w:cs="Tahoma"/>
                <w:b/>
                <w:sz w:val="16"/>
                <w:szCs w:val="16"/>
              </w:rPr>
            </w:pPr>
            <w:r w:rsidRPr="00B94869">
              <w:rPr>
                <w:rFonts w:ascii="Tahoma" w:hAnsi="Tahoma" w:cs="Tahoma"/>
                <w:b/>
                <w:sz w:val="16"/>
                <w:szCs w:val="16"/>
              </w:rPr>
              <w:t>Итого:</w:t>
            </w:r>
          </w:p>
        </w:tc>
        <w:tc>
          <w:tcPr>
            <w:tcW w:w="1843" w:type="dxa"/>
            <w:vAlign w:val="center"/>
          </w:tcPr>
          <w:p w14:paraId="1A3B678A" w14:textId="77777777" w:rsidR="00AB5508" w:rsidRPr="00B94869" w:rsidRDefault="00AB5508" w:rsidP="00681CFA">
            <w:pPr>
              <w:jc w:val="center"/>
              <w:rPr>
                <w:rFonts w:ascii="Tahoma" w:hAnsi="Tahoma" w:cs="Tahoma"/>
                <w:b/>
                <w:color w:val="000000"/>
                <w:sz w:val="16"/>
                <w:szCs w:val="16"/>
              </w:rPr>
            </w:pPr>
          </w:p>
        </w:tc>
      </w:tr>
      <w:tr w:rsidR="00727677" w:rsidRPr="008A444B" w14:paraId="750BCB45" w14:textId="77777777" w:rsidTr="00292A6F">
        <w:trPr>
          <w:trHeight w:val="289"/>
        </w:trPr>
        <w:tc>
          <w:tcPr>
            <w:tcW w:w="7650" w:type="dxa"/>
            <w:gridSpan w:val="5"/>
          </w:tcPr>
          <w:p w14:paraId="384503BD" w14:textId="77777777" w:rsidR="00AB5508" w:rsidRPr="008A444B" w:rsidRDefault="008C7A40" w:rsidP="00292A6F">
            <w:pPr>
              <w:jc w:val="right"/>
              <w:rPr>
                <w:rFonts w:ascii="Tahoma" w:hAnsi="Tahoma" w:cs="Tahoma"/>
                <w:sz w:val="20"/>
              </w:rPr>
            </w:pPr>
            <w:r w:rsidRPr="00B23887">
              <w:rPr>
                <w:rFonts w:ascii="Tahoma" w:hAnsi="Tahoma" w:cs="Tahoma"/>
                <w:sz w:val="20"/>
                <w:highlight w:val="darkCyan"/>
              </w:rPr>
              <w:t xml:space="preserve">Сумма НДС </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8A444B">
              <w:rPr>
                <w:rFonts w:ascii="Tahoma" w:hAnsi="Tahoma" w:cs="Tahoma"/>
                <w:sz w:val="20"/>
              </w:rPr>
              <w:t xml:space="preserve"> </w:t>
            </w:r>
            <w:r w:rsidRPr="00B94869">
              <w:rPr>
                <w:rFonts w:ascii="Tahoma" w:hAnsi="Tahoma" w:cs="Tahoma"/>
                <w:color w:val="FF0000"/>
                <w:sz w:val="20"/>
                <w:vertAlign w:val="superscript"/>
              </w:rPr>
              <w:footnoteReference w:id="80"/>
            </w:r>
          </w:p>
        </w:tc>
        <w:tc>
          <w:tcPr>
            <w:tcW w:w="1843" w:type="dxa"/>
            <w:vAlign w:val="center"/>
          </w:tcPr>
          <w:p w14:paraId="4AAD4A64" w14:textId="77777777" w:rsidR="00AB5508" w:rsidRPr="00B94869" w:rsidRDefault="00AB5508" w:rsidP="00681CFA">
            <w:pPr>
              <w:jc w:val="center"/>
              <w:rPr>
                <w:rFonts w:ascii="Tahoma" w:hAnsi="Tahoma" w:cs="Tahoma"/>
                <w:b/>
                <w:color w:val="000000"/>
                <w:sz w:val="16"/>
                <w:szCs w:val="16"/>
              </w:rPr>
            </w:pPr>
          </w:p>
        </w:tc>
      </w:tr>
      <w:tr w:rsidR="00727677" w:rsidRPr="008A444B" w14:paraId="5FC13004" w14:textId="77777777" w:rsidTr="009259D6">
        <w:tc>
          <w:tcPr>
            <w:tcW w:w="7650" w:type="dxa"/>
            <w:gridSpan w:val="5"/>
          </w:tcPr>
          <w:p w14:paraId="60821A50" w14:textId="77777777" w:rsidR="00AB5508" w:rsidRPr="00B94869" w:rsidRDefault="008C7A40" w:rsidP="00681CFA">
            <w:pPr>
              <w:jc w:val="right"/>
              <w:rPr>
                <w:rFonts w:ascii="Tahoma" w:hAnsi="Tahoma" w:cs="Tahoma"/>
                <w:b/>
                <w:sz w:val="20"/>
              </w:rPr>
            </w:pPr>
            <w:r w:rsidRPr="008A444B">
              <w:rPr>
                <w:rFonts w:ascii="Tahoma" w:hAnsi="Tahoma" w:cs="Tahoma"/>
                <w:sz w:val="20"/>
              </w:rPr>
              <w:t>Итого</w:t>
            </w:r>
            <w:r w:rsidRPr="00B94869">
              <w:rPr>
                <w:rFonts w:ascii="Tahoma" w:hAnsi="Tahoma" w:cs="Tahoma"/>
                <w:sz w:val="20"/>
              </w:rPr>
              <w:t xml:space="preserve"> </w:t>
            </w:r>
            <w:r w:rsidRPr="00B94869">
              <w:rPr>
                <w:rFonts w:ascii="Tahoma" w:hAnsi="Tahoma" w:cs="Tahoma"/>
                <w:color w:val="FF0000"/>
                <w:sz w:val="20"/>
                <w:u w:color="FF0000"/>
              </w:rPr>
              <w:t>[</w:t>
            </w:r>
            <w:r w:rsidRPr="00B94869">
              <w:rPr>
                <w:rFonts w:ascii="Tahoma" w:hAnsi="Tahoma" w:cs="Tahoma"/>
                <w:sz w:val="20"/>
                <w:u w:color="FF0000"/>
              </w:rPr>
              <w:t>,</w:t>
            </w:r>
            <w:r w:rsidRPr="00B94869">
              <w:rPr>
                <w:rFonts w:ascii="Tahoma" w:hAnsi="Tahoma" w:cs="Tahoma"/>
                <w:color w:val="FF0000"/>
                <w:sz w:val="20"/>
                <w:u w:color="FF0000"/>
              </w:rPr>
              <w:t xml:space="preserve"> </w:t>
            </w:r>
            <w:r w:rsidRPr="00B23887">
              <w:rPr>
                <w:rFonts w:ascii="Tahoma" w:hAnsi="Tahoma" w:cs="Tahoma"/>
                <w:sz w:val="20"/>
                <w:highlight w:val="darkCyan"/>
              </w:rPr>
              <w:t>включая НДС</w:t>
            </w:r>
            <w:r w:rsidRPr="00B94869">
              <w:rPr>
                <w:rFonts w:ascii="Tahoma" w:hAnsi="Tahoma" w:cs="Tahoma"/>
                <w:color w:val="FF0000"/>
                <w:sz w:val="20"/>
              </w:rPr>
              <w:t xml:space="preserve">] </w:t>
            </w:r>
            <w:r w:rsidRPr="00B94869">
              <w:rPr>
                <w:rStyle w:val="aff8"/>
                <w:rFonts w:ascii="Tahoma" w:hAnsi="Tahoma" w:cs="Tahoma"/>
                <w:color w:val="FF0000"/>
                <w:sz w:val="20"/>
              </w:rPr>
              <w:footnoteReference w:id="81"/>
            </w:r>
          </w:p>
        </w:tc>
        <w:tc>
          <w:tcPr>
            <w:tcW w:w="1843" w:type="dxa"/>
            <w:vAlign w:val="center"/>
          </w:tcPr>
          <w:p w14:paraId="7A385FD4" w14:textId="77777777" w:rsidR="00AB5508" w:rsidRPr="00B94869" w:rsidRDefault="00AB5508" w:rsidP="00681CFA">
            <w:pPr>
              <w:jc w:val="center"/>
              <w:rPr>
                <w:rFonts w:ascii="Tahoma" w:hAnsi="Tahoma" w:cs="Tahoma"/>
                <w:b/>
                <w:sz w:val="16"/>
                <w:szCs w:val="16"/>
              </w:rPr>
            </w:pPr>
          </w:p>
        </w:tc>
      </w:tr>
    </w:tbl>
    <w:p w14:paraId="115BE7CB" w14:textId="65BDB9A7" w:rsidR="00681CFA" w:rsidRPr="00D43A36" w:rsidRDefault="009259D6" w:rsidP="00D644D0">
      <w:pPr>
        <w:jc w:val="left"/>
        <w:rPr>
          <w:rFonts w:ascii="Tahoma" w:hAnsi="Tahoma" w:cs="Tahoma"/>
          <w:sz w:val="20"/>
        </w:rPr>
      </w:pPr>
      <w:r w:rsidRPr="008A444B">
        <w:rPr>
          <w:rFonts w:ascii="Tahoma" w:hAnsi="Tahoma" w:cs="Tahoma"/>
          <w:color w:val="FF0000"/>
          <w:sz w:val="20"/>
          <w:u w:color="FF0000"/>
        </w:rPr>
        <w:t>[</w:t>
      </w:r>
      <w:r w:rsidRPr="008A444B">
        <w:rPr>
          <w:rFonts w:ascii="Tahoma" w:hAnsi="Tahoma" w:cs="Tahoma"/>
          <w:sz w:val="20"/>
        </w:rPr>
        <w:t xml:space="preserve">НДС не облагается на основании пп.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п.</w:t>
      </w:r>
      <w:r w:rsidR="00A518CA">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ст.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Налогового кодекса РФ.</w:t>
      </w:r>
      <w:r w:rsidRPr="008A444B">
        <w:rPr>
          <w:rFonts w:ascii="Tahoma" w:hAnsi="Tahoma" w:cs="Tahoma"/>
          <w:color w:val="FF0000"/>
          <w:sz w:val="20"/>
        </w:rPr>
        <w:t>]</w:t>
      </w:r>
      <w:r w:rsidRPr="008A444B">
        <w:rPr>
          <w:rFonts w:ascii="Tahoma" w:hAnsi="Tahoma" w:cs="Tahoma"/>
          <w:sz w:val="20"/>
        </w:rPr>
        <w:t xml:space="preserve"> </w:t>
      </w:r>
      <w:r w:rsidRPr="00D43A36">
        <w:rPr>
          <w:rStyle w:val="aff8"/>
          <w:rFonts w:ascii="Tahoma" w:hAnsi="Tahoma" w:cs="Tahoma"/>
          <w:color w:val="FF0000"/>
          <w:sz w:val="20"/>
        </w:rPr>
        <w:footnoteReference w:id="82"/>
      </w:r>
    </w:p>
    <w:p w14:paraId="0DD7FE29" w14:textId="77777777" w:rsidR="009259D6" w:rsidRPr="00B14C69" w:rsidRDefault="009259D6" w:rsidP="00D644D0">
      <w:pPr>
        <w:jc w:val="left"/>
        <w:rPr>
          <w:szCs w:val="24"/>
        </w:rPr>
      </w:pPr>
    </w:p>
    <w:p w14:paraId="323E3334"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003A44">
        <w:rPr>
          <w:rFonts w:ascii="Tahoma" w:eastAsia="Calibri" w:hAnsi="Tahoma" w:cs="Tahoma"/>
          <w:bCs/>
          <w:color w:val="FF0000"/>
          <w:sz w:val="20"/>
        </w:rPr>
        <w:lastRenderedPageBreak/>
        <w:t>[</w:t>
      </w:r>
      <w:r>
        <w:rPr>
          <w:rFonts w:ascii="Tahoma" w:eastAsia="Calibri" w:hAnsi="Tahoma" w:cs="Tahoma"/>
          <w:bCs/>
          <w:color w:val="FF0000"/>
          <w:sz w:val="20"/>
        </w:rPr>
        <w:t xml:space="preserve"> </w:t>
      </w:r>
      <w:r w:rsidRPr="0020448E">
        <w:rPr>
          <w:rFonts w:ascii="Tahoma" w:eastAsia="Calibri" w:hAnsi="Tahoma" w:cs="Tahoma"/>
          <w:bCs/>
          <w:sz w:val="20"/>
        </w:rPr>
        <w:t xml:space="preserve">Характеристики Товара: </w:t>
      </w:r>
      <w:r w:rsidRPr="0020448E">
        <w:rPr>
          <w:rFonts w:ascii="Tahoma" w:eastAsia="Calibri" w:hAnsi="Tahoma" w:cs="Tahoma"/>
          <w:bCs/>
          <w:color w:val="FF0000"/>
          <w:sz w:val="20"/>
        </w:rPr>
        <w:t>[</w:t>
      </w:r>
      <w:r w:rsidRPr="0020448E">
        <w:rPr>
          <w:rFonts w:ascii="Tahoma" w:eastAsia="Calibri" w:hAnsi="Tahoma" w:cs="Tahoma"/>
          <w:bCs/>
          <w:sz w:val="20"/>
        </w:rPr>
        <w:t>•</w:t>
      </w:r>
      <w:r w:rsidRPr="0020448E">
        <w:rPr>
          <w:rFonts w:ascii="Tahoma" w:eastAsia="Calibri" w:hAnsi="Tahoma" w:cs="Tahoma"/>
          <w:bCs/>
          <w:color w:val="FF0000"/>
          <w:sz w:val="20"/>
        </w:rPr>
        <w:t>]</w:t>
      </w:r>
      <w:r>
        <w:rPr>
          <w:rFonts w:ascii="Tahoma" w:eastAsia="Calibri" w:hAnsi="Tahoma" w:cs="Tahoma"/>
          <w:bCs/>
          <w:color w:val="FF0000"/>
          <w:sz w:val="20"/>
        </w:rPr>
        <w:t xml:space="preserve"> </w:t>
      </w:r>
      <w:r w:rsidRPr="00003A44">
        <w:rPr>
          <w:rFonts w:ascii="Tahoma" w:eastAsia="Calibri" w:hAnsi="Tahoma" w:cs="Tahoma"/>
          <w:bCs/>
          <w:color w:val="FF0000"/>
          <w:sz w:val="20"/>
        </w:rPr>
        <w:t>]</w:t>
      </w:r>
    </w:p>
    <w:p w14:paraId="173F103C" w14:textId="77777777" w:rsidR="00440E77"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 xml:space="preserve">Требования к упаковке и транспортировке </w:t>
      </w:r>
      <w:r w:rsidR="00041CCA" w:rsidRPr="0020448E">
        <w:rPr>
          <w:rFonts w:ascii="Tahoma" w:eastAsia="Calibri" w:hAnsi="Tahoma" w:cs="Tahoma"/>
          <w:bCs/>
          <w:sz w:val="20"/>
        </w:rPr>
        <w:t>Товара</w:t>
      </w:r>
      <w:r w:rsidR="00222DBB" w:rsidRPr="0020448E">
        <w:rPr>
          <w:rFonts w:ascii="Tahoma" w:eastAsia="Calibri" w:hAnsi="Tahoma" w:cs="Tahoma"/>
          <w:bCs/>
          <w:sz w:val="20"/>
        </w:rPr>
        <w:t xml:space="preserve"> </w:t>
      </w:r>
      <w:r w:rsidR="0020448E" w:rsidRPr="0020448E">
        <w:rPr>
          <w:rFonts w:ascii="Tahoma" w:eastAsia="Calibri" w:hAnsi="Tahoma" w:cs="Tahoma"/>
          <w:bCs/>
          <w:color w:val="FF0000"/>
          <w:sz w:val="20"/>
        </w:rPr>
        <w:t>[</w:t>
      </w:r>
      <w:r w:rsidR="0020448E" w:rsidRPr="0020448E">
        <w:rPr>
          <w:rFonts w:ascii="Tahoma" w:eastAsia="Calibri" w:hAnsi="Tahoma" w:cs="Tahoma"/>
          <w:bCs/>
          <w:sz w:val="20"/>
        </w:rPr>
        <w:t>•</w:t>
      </w:r>
      <w:r w:rsidR="0020448E" w:rsidRPr="0020448E">
        <w:rPr>
          <w:rFonts w:ascii="Tahoma" w:eastAsia="Calibri" w:hAnsi="Tahoma" w:cs="Tahoma"/>
          <w:bCs/>
          <w:color w:val="FF0000"/>
          <w:sz w:val="20"/>
        </w:rPr>
        <w:t>]</w:t>
      </w:r>
      <w:r w:rsidRPr="0020448E">
        <w:rPr>
          <w:rFonts w:ascii="Tahoma" w:eastAsia="Calibri" w:hAnsi="Tahoma" w:cs="Tahoma"/>
          <w:bCs/>
          <w:sz w:val="20"/>
        </w:rPr>
        <w:t>.</w:t>
      </w:r>
    </w:p>
    <w:p w14:paraId="695E8611" w14:textId="77777777"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color w:val="FF0000"/>
          <w:sz w:val="20"/>
        </w:rPr>
        <w:t>[</w:t>
      </w:r>
      <w:r w:rsidRPr="0020448E">
        <w:rPr>
          <w:rFonts w:ascii="Tahoma" w:eastAsia="Calibri" w:hAnsi="Tahoma" w:cs="Tahoma"/>
          <w:bCs/>
          <w:sz w:val="20"/>
        </w:rPr>
        <w:t>- ГОСТ 26653-2015 «Межгосударственный стандарт. Подготовка генеральных грузов к транспортированию. Общие требования»;</w:t>
      </w:r>
    </w:p>
    <w:p w14:paraId="6A4A23D3" w14:textId="4B997753"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sz w:val="20"/>
        </w:rPr>
        <w:t>-</w:t>
      </w:r>
      <w:r w:rsidR="00A518CA">
        <w:rPr>
          <w:rFonts w:ascii="Tahoma" w:eastAsia="Calibri" w:hAnsi="Tahoma" w:cs="Tahoma"/>
          <w:bCs/>
          <w:sz w:val="20"/>
        </w:rPr>
        <w:t xml:space="preserve"> </w:t>
      </w:r>
      <w:r w:rsidRPr="0020448E">
        <w:rPr>
          <w:rFonts w:ascii="Tahoma" w:eastAsia="Calibri" w:hAnsi="Tahoma" w:cs="Tahoma"/>
          <w:bCs/>
          <w:sz w:val="20"/>
        </w:rPr>
        <w:t>ГОСТ 15846-2002 «Продукция, отправляемая в районы Крайнего Севера и приравненные к ним местности. Упаковка, маркировка, транспортирование и хранение»;</w:t>
      </w:r>
    </w:p>
    <w:p w14:paraId="394D33D7" w14:textId="77777777" w:rsidR="00B9632D" w:rsidRPr="0020448E" w:rsidRDefault="0020448E" w:rsidP="0020448E">
      <w:pPr>
        <w:tabs>
          <w:tab w:val="left" w:pos="993"/>
        </w:tabs>
        <w:ind w:left="709"/>
        <w:rPr>
          <w:rFonts w:ascii="Tahoma" w:eastAsia="Calibri" w:hAnsi="Tahoma" w:cs="Tahoma"/>
          <w:bCs/>
          <w:sz w:val="20"/>
        </w:rPr>
      </w:pPr>
      <w:r>
        <w:rPr>
          <w:rFonts w:ascii="Tahoma" w:eastAsia="Calibri" w:hAnsi="Tahoma" w:cs="Tahoma"/>
          <w:bCs/>
          <w:sz w:val="20"/>
        </w:rPr>
        <w:t xml:space="preserve">- </w:t>
      </w:r>
      <w:r w:rsidR="00B9632D" w:rsidRPr="0020448E">
        <w:rPr>
          <w:rFonts w:ascii="Tahoma" w:eastAsia="Calibri" w:hAnsi="Tahoma" w:cs="Tahoma"/>
          <w:bCs/>
          <w:sz w:val="20"/>
        </w:rPr>
        <w:t>ГОСТ 14192-96 «Межгосударственный стандарт. Маркировка грузов».</w:t>
      </w:r>
      <w:r w:rsidRPr="0020448E">
        <w:rPr>
          <w:rFonts w:ascii="Tahoma" w:eastAsia="Calibri" w:hAnsi="Tahoma" w:cs="Tahoma"/>
          <w:bCs/>
          <w:sz w:val="20"/>
        </w:rPr>
        <w:t xml:space="preserve"> </w:t>
      </w:r>
      <w:r w:rsidR="00B9632D" w:rsidRPr="0020448E">
        <w:rPr>
          <w:rFonts w:ascii="Tahoma" w:eastAsia="Calibri" w:hAnsi="Tahoma" w:cs="Tahoma"/>
          <w:bCs/>
          <w:color w:val="FF0000"/>
          <w:sz w:val="20"/>
        </w:rPr>
        <w:t>]</w:t>
      </w:r>
    </w:p>
    <w:p w14:paraId="61CA7EF1" w14:textId="77777777" w:rsidR="00A869E0"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Требование о предоставлении сертификатов</w:t>
      </w:r>
      <w:r w:rsidR="00C93DA0" w:rsidRPr="0020448E">
        <w:rPr>
          <w:rFonts w:ascii="Tahoma" w:eastAsia="Calibri" w:hAnsi="Tahoma" w:cs="Tahoma"/>
          <w:bCs/>
          <w:sz w:val="20"/>
        </w:rPr>
        <w:t xml:space="preserve"> соответствия</w:t>
      </w:r>
      <w:r w:rsidRPr="0020448E">
        <w:rPr>
          <w:rFonts w:ascii="Tahoma" w:eastAsia="Calibri" w:hAnsi="Tahoma" w:cs="Tahoma"/>
          <w:bCs/>
          <w:sz w:val="20"/>
        </w:rPr>
        <w:t>, лицензий</w:t>
      </w:r>
      <w:r w:rsidR="00041CCA" w:rsidRPr="0020448E">
        <w:rPr>
          <w:rFonts w:ascii="Tahoma" w:eastAsia="Calibri" w:hAnsi="Tahoma" w:cs="Tahoma"/>
          <w:bCs/>
          <w:sz w:val="20"/>
        </w:rPr>
        <w:t>, иных относящихся к Товару документов</w:t>
      </w:r>
      <w:r w:rsidR="0020448E">
        <w:rPr>
          <w:rFonts w:ascii="Tahoma" w:eastAsia="Calibri" w:hAnsi="Tahoma" w:cs="Tahoma"/>
          <w:bCs/>
          <w:sz w:val="20"/>
        </w:rPr>
        <w:t>:</w:t>
      </w:r>
      <w:r w:rsidR="00440E77" w:rsidRPr="0020448E">
        <w:rPr>
          <w:rFonts w:ascii="Tahoma" w:eastAsia="Calibri" w:hAnsi="Tahoma" w:cs="Tahoma"/>
          <w:bCs/>
          <w:sz w:val="20"/>
        </w:rPr>
        <w:t xml:space="preserve"> </w:t>
      </w:r>
      <w:r w:rsidR="0020448E" w:rsidRPr="00003A44">
        <w:rPr>
          <w:rFonts w:ascii="Tahoma" w:eastAsia="Calibri" w:hAnsi="Tahoma" w:cs="Tahoma"/>
          <w:bCs/>
          <w:color w:val="FF0000"/>
          <w:sz w:val="20"/>
        </w:rPr>
        <w:t>[</w:t>
      </w:r>
      <w:r w:rsidR="0020448E" w:rsidRPr="0020448E">
        <w:rPr>
          <w:rFonts w:ascii="Tahoma" w:eastAsia="Calibri" w:hAnsi="Tahoma" w:cs="Tahoma"/>
          <w:bCs/>
          <w:sz w:val="20"/>
        </w:rPr>
        <w:t>•</w:t>
      </w:r>
      <w:r w:rsidR="0020448E" w:rsidRPr="00003A44">
        <w:rPr>
          <w:rFonts w:ascii="Tahoma" w:eastAsia="Calibri" w:hAnsi="Tahoma" w:cs="Tahoma"/>
          <w:bCs/>
          <w:color w:val="FF0000"/>
          <w:sz w:val="20"/>
        </w:rPr>
        <w:t>]</w:t>
      </w:r>
      <w:r w:rsidRPr="0020448E">
        <w:rPr>
          <w:rFonts w:ascii="Tahoma" w:eastAsia="Calibri" w:hAnsi="Tahoma" w:cs="Tahoma"/>
          <w:bCs/>
          <w:sz w:val="20"/>
        </w:rPr>
        <w:t xml:space="preserve">. </w:t>
      </w:r>
    </w:p>
    <w:p w14:paraId="3074DA77" w14:textId="77777777" w:rsidR="00FC2CD7" w:rsidRPr="00B14C69" w:rsidRDefault="0020448E" w:rsidP="0020448E">
      <w:pPr>
        <w:numPr>
          <w:ilvl w:val="0"/>
          <w:numId w:val="13"/>
        </w:numPr>
        <w:tabs>
          <w:tab w:val="left" w:pos="993"/>
        </w:tabs>
        <w:ind w:left="0" w:firstLine="709"/>
        <w:rPr>
          <w:szCs w:val="24"/>
        </w:rPr>
      </w:pPr>
      <w:r w:rsidRPr="00003A44">
        <w:rPr>
          <w:rFonts w:ascii="Tahoma" w:eastAsia="Calibri" w:hAnsi="Tahoma" w:cs="Tahoma"/>
          <w:bCs/>
          <w:color w:val="FF0000"/>
          <w:sz w:val="20"/>
        </w:rPr>
        <w:t>[</w:t>
      </w:r>
      <w:r>
        <w:rPr>
          <w:rFonts w:ascii="Tahoma" w:eastAsia="Calibri" w:hAnsi="Tahoma" w:cs="Tahoma"/>
          <w:bCs/>
          <w:color w:val="FF0000"/>
          <w:sz w:val="20"/>
        </w:rPr>
        <w:t xml:space="preserve"> </w:t>
      </w:r>
      <w:r w:rsidR="00A869E0" w:rsidRPr="0020448E">
        <w:rPr>
          <w:rFonts w:ascii="Tahoma" w:eastAsia="Calibri" w:hAnsi="Tahoma" w:cs="Tahoma"/>
          <w:bCs/>
          <w:sz w:val="20"/>
        </w:rPr>
        <w:t xml:space="preserve">Гарантийный срок </w:t>
      </w:r>
      <w:r>
        <w:rPr>
          <w:szCs w:val="24"/>
        </w:rPr>
        <w:t xml:space="preserve">: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00222DBB" w:rsidRPr="00B14C69">
        <w:rPr>
          <w:szCs w:val="24"/>
        </w:rPr>
        <w:t>.</w:t>
      </w:r>
      <w:r w:rsidR="00D74174">
        <w:rPr>
          <w:szCs w:val="24"/>
        </w:rPr>
        <w:t xml:space="preserve"> </w:t>
      </w:r>
      <w:r w:rsidRPr="00003A44">
        <w:rPr>
          <w:rFonts w:ascii="Tahoma" w:eastAsia="Calibri" w:hAnsi="Tahoma" w:cs="Tahoma"/>
          <w:bCs/>
          <w:color w:val="FF0000"/>
          <w:sz w:val="20"/>
        </w:rPr>
        <w:t>]</w:t>
      </w:r>
    </w:p>
    <w:p w14:paraId="0DEDC4D3"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3D321B">
        <w:rPr>
          <w:rFonts w:ascii="Tahoma" w:eastAsia="Calibri" w:hAnsi="Tahoma" w:cs="Tahoma"/>
          <w:bCs/>
          <w:color w:val="FF0000"/>
          <w:sz w:val="20"/>
        </w:rPr>
        <w:t>[</w:t>
      </w:r>
      <w:r w:rsidRPr="0020448E" w:rsidDel="00122006">
        <w:rPr>
          <w:rFonts w:ascii="Tahoma" w:eastAsia="Calibri" w:hAnsi="Tahoma" w:cs="Tahoma"/>
          <w:bCs/>
          <w:sz w:val="20"/>
        </w:rPr>
        <w:t xml:space="preserve"> </w:t>
      </w:r>
      <w:r w:rsidRPr="0020448E">
        <w:rPr>
          <w:rFonts w:ascii="Tahoma" w:eastAsia="Calibri" w:hAnsi="Tahoma" w:cs="Tahoma"/>
          <w:bCs/>
          <w:sz w:val="20"/>
        </w:rPr>
        <w:t xml:space="preserve">Срок </w:t>
      </w:r>
      <w:r w:rsidRPr="003D321B">
        <w:rPr>
          <w:rFonts w:ascii="Tahoma" w:eastAsia="Calibri" w:hAnsi="Tahoma" w:cs="Tahoma"/>
          <w:bCs/>
          <w:color w:val="FF0000"/>
          <w:sz w:val="20"/>
        </w:rPr>
        <w:t xml:space="preserve">] </w:t>
      </w:r>
      <w:r w:rsidRPr="003D321B">
        <w:rPr>
          <w:rFonts w:ascii="Tahoma" w:eastAsia="Calibri" w:hAnsi="Tahoma" w:cs="Tahoma"/>
          <w:bCs/>
          <w:color w:val="FF0000"/>
          <w:sz w:val="20"/>
          <w:vertAlign w:val="superscript"/>
        </w:rPr>
        <w:footnoteReference w:id="83"/>
      </w:r>
      <w:r w:rsidRPr="0020448E">
        <w:rPr>
          <w:rFonts w:ascii="Tahoma" w:eastAsia="Calibri" w:hAnsi="Tahoma" w:cs="Tahoma"/>
          <w:bCs/>
          <w:sz w:val="20"/>
        </w:rPr>
        <w:t xml:space="preserve"> </w:t>
      </w:r>
      <w:r>
        <w:rPr>
          <w:rFonts w:ascii="Tahoma" w:eastAsia="Calibri" w:hAnsi="Tahoma" w:cs="Tahoma"/>
          <w:bCs/>
          <w:sz w:val="20"/>
        </w:rPr>
        <w:t>поставки Товара</w:t>
      </w:r>
      <w:r w:rsidRPr="0020448E">
        <w:rPr>
          <w:rFonts w:ascii="Tahoma" w:eastAsia="Calibri" w:hAnsi="Tahoma" w:cs="Tahoma"/>
          <w:bCs/>
          <w:sz w:val="20"/>
        </w:rPr>
        <w:t>:</w:t>
      </w:r>
    </w:p>
    <w:tbl>
      <w:tblPr>
        <w:tblStyle w:val="af2"/>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20448E" w:rsidRPr="0046405C" w14:paraId="61820317" w14:textId="77777777" w:rsidTr="00CC5DF8">
        <w:tc>
          <w:tcPr>
            <w:tcW w:w="3261" w:type="dxa"/>
            <w:tcBorders>
              <w:right w:val="dotted" w:sz="4" w:space="0" w:color="A6A6A6" w:themeColor="background1" w:themeShade="A6"/>
            </w:tcBorders>
          </w:tcPr>
          <w:p w14:paraId="75A491F7" w14:textId="77777777" w:rsidR="0020448E" w:rsidRPr="0046405C" w:rsidRDefault="0020448E" w:rsidP="00CC5DF8">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5809D3A" w14:textId="77777777" w:rsidR="0020448E" w:rsidRPr="0046405C" w:rsidRDefault="0020448E" w:rsidP="00CC5DF8">
            <w:pPr>
              <w:pStyle w:val="SL0Text8Simplawyer"/>
              <w:rPr>
                <w:sz w:val="20"/>
                <w:szCs w:val="20"/>
              </w:rPr>
            </w:pPr>
            <w:r w:rsidRPr="007F26A6">
              <w:rPr>
                <w:color w:val="FF0000"/>
                <w:sz w:val="20"/>
                <w:szCs w:val="20"/>
              </w:rPr>
              <w:t>[</w:t>
            </w:r>
            <w:r w:rsidRPr="0046405C">
              <w:rPr>
                <w:sz w:val="20"/>
                <w:szCs w:val="20"/>
              </w:rPr>
              <w:t xml:space="preserve"> </w:t>
            </w:r>
            <w:r w:rsidRPr="007F26A6">
              <w:rPr>
                <w:color w:val="FF0000"/>
                <w:sz w:val="20"/>
                <w:szCs w:val="20"/>
              </w:rPr>
              <w:t>[</w:t>
            </w:r>
            <w:r w:rsidRPr="0046405C">
              <w:rPr>
                <w:bCs/>
                <w:sz w:val="20"/>
                <w:szCs w:val="20"/>
              </w:rPr>
              <w:t>•</w:t>
            </w:r>
            <w:r w:rsidRPr="007F26A6">
              <w:rPr>
                <w:color w:val="FF0000"/>
                <w:sz w:val="20"/>
                <w:szCs w:val="20"/>
              </w:rPr>
              <w:t>]</w:t>
            </w:r>
            <w:r w:rsidR="00285FF9">
              <w:rPr>
                <w:color w:val="FF0000"/>
                <w:sz w:val="20"/>
                <w:szCs w:val="20"/>
              </w:rPr>
              <w:t xml:space="preserve"> </w:t>
            </w:r>
            <w:r w:rsidRPr="009E3AAC">
              <w:rPr>
                <w:rStyle w:val="aff8"/>
                <w:color w:val="FF0000"/>
                <w:sz w:val="20"/>
                <w:szCs w:val="20"/>
              </w:rPr>
              <w:footnoteReference w:id="84"/>
            </w:r>
            <w:r>
              <w:rPr>
                <w:color w:val="FF0000"/>
                <w:sz w:val="20"/>
                <w:szCs w:val="20"/>
              </w:rPr>
              <w:t xml:space="preserve"> </w:t>
            </w:r>
            <w:r w:rsidRPr="007F26A6">
              <w:rPr>
                <w:color w:val="FF0000"/>
                <w:sz w:val="20"/>
                <w:szCs w:val="20"/>
              </w:rPr>
              <w:t>]</w:t>
            </w:r>
          </w:p>
          <w:p w14:paraId="721C9482" w14:textId="77777777" w:rsidR="0020448E" w:rsidRPr="0046405C" w:rsidRDefault="0020448E" w:rsidP="00CC5DF8">
            <w:pPr>
              <w:pStyle w:val="SL0Text8Simplawyer"/>
              <w:rPr>
                <w:sz w:val="20"/>
                <w:szCs w:val="20"/>
              </w:rPr>
            </w:pPr>
            <w:r w:rsidRPr="00374231">
              <w:rPr>
                <w:color w:val="FF0000"/>
                <w:sz w:val="20"/>
                <w:szCs w:val="20"/>
              </w:rPr>
              <w:t>/</w:t>
            </w:r>
            <w:r w:rsidRPr="0046405C">
              <w:rPr>
                <w:sz w:val="20"/>
                <w:szCs w:val="20"/>
              </w:rPr>
              <w:t xml:space="preserve"> </w:t>
            </w:r>
          </w:p>
          <w:p w14:paraId="4D7A2248" w14:textId="77777777" w:rsidR="0020448E" w:rsidRPr="0046405C" w:rsidRDefault="0020448E" w:rsidP="00AA4323">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00C70F71" w:rsidRPr="007F26A6">
              <w:rPr>
                <w:color w:val="FF0000"/>
                <w:sz w:val="20"/>
                <w:szCs w:val="20"/>
              </w:rPr>
              <w:t>[</w:t>
            </w:r>
            <w:r w:rsidR="00C70F71">
              <w:rPr>
                <w:sz w:val="20"/>
                <w:szCs w:val="20"/>
              </w:rPr>
              <w:t>недель</w:t>
            </w:r>
            <w:r w:rsidR="00C70F71" w:rsidRPr="007F26A6">
              <w:rPr>
                <w:color w:val="FF0000"/>
                <w:sz w:val="20"/>
                <w:szCs w:val="20"/>
              </w:rPr>
              <w:t>]</w:t>
            </w:r>
            <w:r w:rsidR="00C70F71" w:rsidRPr="0046405C">
              <w:rPr>
                <w:sz w:val="20"/>
                <w:szCs w:val="20"/>
              </w:rPr>
              <w:t xml:space="preserve"> </w:t>
            </w:r>
            <w:r w:rsidR="00C70F71">
              <w:rPr>
                <w:sz w:val="20"/>
                <w:szCs w:val="20"/>
              </w:rPr>
              <w:t xml:space="preserve">/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Pr="007F26A6">
              <w:rPr>
                <w:color w:val="FF0000"/>
                <w:sz w:val="20"/>
                <w:szCs w:val="20"/>
              </w:rPr>
              <w:t>[</w:t>
            </w:r>
            <w:r>
              <w:rPr>
                <w:color w:val="FF0000"/>
                <w:sz w:val="20"/>
                <w:szCs w:val="20"/>
              </w:rPr>
              <w:t xml:space="preserve"> </w:t>
            </w:r>
            <w:r>
              <w:rPr>
                <w:sz w:val="20"/>
                <w:szCs w:val="20"/>
              </w:rPr>
              <w:t xml:space="preserve">Договора </w:t>
            </w:r>
            <w:r w:rsidRPr="007F26A6">
              <w:rPr>
                <w:color w:val="FF0000"/>
                <w:sz w:val="20"/>
                <w:szCs w:val="20"/>
              </w:rPr>
              <w:t>]</w:t>
            </w:r>
          </w:p>
        </w:tc>
      </w:tr>
    </w:tbl>
    <w:p w14:paraId="53BD6883" w14:textId="77777777" w:rsidR="0020448E" w:rsidRPr="009E3AAC" w:rsidRDefault="0020448E" w:rsidP="0020448E">
      <w:pPr>
        <w:pStyle w:val="affffffff"/>
        <w:rPr>
          <w:bCs/>
          <w:color w:val="FF0000"/>
        </w:rPr>
      </w:pPr>
      <w:r w:rsidRPr="007F26A6">
        <w:rPr>
          <w:color w:val="FF0000"/>
        </w:rPr>
        <w:t>[</w:t>
      </w:r>
      <w:r w:rsidRPr="0046405C">
        <w:t xml:space="preserve"> </w:t>
      </w:r>
      <w:r>
        <w:t>Срок поставки Товара согласно Графику поставки</w:t>
      </w:r>
      <w:r w:rsidRPr="0046405C">
        <w:t xml:space="preserve">. </w:t>
      </w:r>
      <w:r w:rsidRPr="007F26A6">
        <w:rPr>
          <w:color w:val="FF0000"/>
        </w:rPr>
        <w:t>]</w:t>
      </w:r>
      <w:r w:rsidRPr="0046405C">
        <w:t xml:space="preserve"> </w:t>
      </w:r>
      <w:r w:rsidRPr="009E3AAC">
        <w:rPr>
          <w:rStyle w:val="aff8"/>
          <w:color w:val="FF0000"/>
        </w:rPr>
        <w:footnoteReference w:id="85"/>
      </w:r>
    </w:p>
    <w:p w14:paraId="245F5DA8" w14:textId="77777777" w:rsidR="00E23AEE" w:rsidRPr="0020448E" w:rsidRDefault="00264700" w:rsidP="0020448E">
      <w:pPr>
        <w:numPr>
          <w:ilvl w:val="0"/>
          <w:numId w:val="13"/>
        </w:numPr>
        <w:tabs>
          <w:tab w:val="left" w:pos="993"/>
        </w:tabs>
        <w:ind w:left="0" w:firstLine="709"/>
        <w:rPr>
          <w:rFonts w:ascii="Tahoma" w:hAnsi="Tahoma" w:cs="Tahoma"/>
          <w:sz w:val="20"/>
        </w:rPr>
      </w:pPr>
      <w:r w:rsidRPr="0020448E">
        <w:rPr>
          <w:rFonts w:ascii="Tahoma" w:hAnsi="Tahoma" w:cs="Tahoma"/>
          <w:color w:val="FF0000"/>
          <w:sz w:val="20"/>
        </w:rPr>
        <w:t xml:space="preserve"> </w:t>
      </w:r>
      <w:r w:rsidR="00E23AEE" w:rsidRPr="0020448E">
        <w:rPr>
          <w:rFonts w:ascii="Tahoma" w:hAnsi="Tahoma" w:cs="Tahoma"/>
          <w:color w:val="FF0000"/>
          <w:sz w:val="20"/>
        </w:rPr>
        <w:t>[</w:t>
      </w:r>
      <w:r w:rsidR="00E23AEE" w:rsidRPr="0020448E">
        <w:rPr>
          <w:rFonts w:ascii="Tahoma" w:hAnsi="Tahoma" w:cs="Tahoma"/>
          <w:sz w:val="20"/>
        </w:rPr>
        <w:t xml:space="preserve"> Товар отгружается из ________________. </w:t>
      </w:r>
      <w:r w:rsidR="00E23AEE" w:rsidRPr="0020448E">
        <w:rPr>
          <w:rStyle w:val="aff8"/>
          <w:rFonts w:ascii="Tahoma" w:hAnsi="Tahoma" w:cs="Tahoma"/>
          <w:color w:val="FF0000"/>
          <w:sz w:val="20"/>
        </w:rPr>
        <w:footnoteReference w:id="86"/>
      </w:r>
    </w:p>
    <w:p w14:paraId="7998B75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z w:val="20"/>
        </w:rPr>
        <w:t>В течение 24 часов с момента отгрузки (дат</w:t>
      </w:r>
      <w:r w:rsidR="00105A2D">
        <w:rPr>
          <w:rFonts w:ascii="Tahoma" w:hAnsi="Tahoma" w:cs="Tahoma"/>
          <w:sz w:val="20"/>
        </w:rPr>
        <w:t>а</w:t>
      </w:r>
      <w:r w:rsidRPr="0020448E">
        <w:rPr>
          <w:rFonts w:ascii="Tahoma" w:hAnsi="Tahoma" w:cs="Tahoma"/>
          <w:sz w:val="20"/>
        </w:rPr>
        <w:t xml:space="preserve"> </w:t>
      </w:r>
      <w:r w:rsidRPr="0020448E">
        <w:rPr>
          <w:rFonts w:ascii="Tahoma" w:hAnsi="Tahoma" w:cs="Tahoma"/>
          <w:snapToGrid w:val="0"/>
          <w:sz w:val="20"/>
        </w:rPr>
        <w:t xml:space="preserve">товарно-транспортной накладной) </w:t>
      </w:r>
      <w:r w:rsidR="00105A2D">
        <w:rPr>
          <w:rFonts w:ascii="Tahoma" w:hAnsi="Tahoma" w:cs="Tahoma"/>
          <w:snapToGrid w:val="0"/>
          <w:sz w:val="20"/>
        </w:rPr>
        <w:t>Т</w:t>
      </w:r>
      <w:r w:rsidRPr="0020448E">
        <w:rPr>
          <w:rFonts w:ascii="Tahoma" w:hAnsi="Tahoma" w:cs="Tahoma"/>
          <w:snapToGrid w:val="0"/>
          <w:sz w:val="20"/>
        </w:rPr>
        <w:t xml:space="preserve">овара </w:t>
      </w:r>
      <w:r w:rsidR="00BD547F" w:rsidRPr="0020448E">
        <w:rPr>
          <w:rFonts w:ascii="Tahoma" w:hAnsi="Tahoma" w:cs="Tahoma"/>
          <w:snapToGrid w:val="0"/>
          <w:sz w:val="20"/>
        </w:rPr>
        <w:t xml:space="preserve">Поставщик обязан </w:t>
      </w:r>
      <w:r w:rsidRPr="0020448E">
        <w:rPr>
          <w:rFonts w:ascii="Tahoma" w:hAnsi="Tahoma" w:cs="Tahoma"/>
          <w:snapToGrid w:val="0"/>
          <w:sz w:val="20"/>
        </w:rPr>
        <w:t xml:space="preserve">известить Покупателя об отгрузке </w:t>
      </w:r>
      <w:r w:rsidR="00105A2D">
        <w:rPr>
          <w:rFonts w:ascii="Tahoma" w:hAnsi="Tahoma" w:cs="Tahoma"/>
          <w:snapToGrid w:val="0"/>
          <w:sz w:val="20"/>
        </w:rPr>
        <w:t>Т</w:t>
      </w:r>
      <w:r w:rsidRPr="0020448E">
        <w:rPr>
          <w:rFonts w:ascii="Tahoma" w:hAnsi="Tahoma" w:cs="Tahoma"/>
          <w:snapToGrid w:val="0"/>
          <w:sz w:val="20"/>
        </w:rPr>
        <w:t xml:space="preserve">овара первому перевозчику путем направления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 xml:space="preserve"> уведомления с указанием:</w:t>
      </w:r>
    </w:p>
    <w:p w14:paraId="72BF79F8" w14:textId="73E386D7" w:rsidR="00E23AEE" w:rsidRPr="0020448E" w:rsidRDefault="00E23AEE" w:rsidP="00E23AEE">
      <w:pPr>
        <w:tabs>
          <w:tab w:val="left" w:pos="567"/>
        </w:tabs>
        <w:autoSpaceDE w:val="0"/>
        <w:autoSpaceDN w:val="0"/>
        <w:adjustRightInd w:val="0"/>
        <w:ind w:firstLine="709"/>
        <w:rPr>
          <w:rFonts w:ascii="Tahoma" w:hAnsi="Tahoma" w:cs="Tahoma"/>
          <w:snapToGrid w:val="0"/>
          <w:sz w:val="20"/>
        </w:rPr>
      </w:pPr>
      <w:r w:rsidRPr="0020448E">
        <w:rPr>
          <w:rFonts w:ascii="Tahoma" w:hAnsi="Tahoma" w:cs="Tahoma"/>
          <w:snapToGrid w:val="0"/>
          <w:sz w:val="20"/>
        </w:rPr>
        <w:t xml:space="preserve">- фотографии </w:t>
      </w:r>
      <w:r w:rsidR="0071062D">
        <w:rPr>
          <w:rFonts w:ascii="Tahoma" w:hAnsi="Tahoma" w:cs="Tahoma"/>
          <w:snapToGrid w:val="0"/>
          <w:sz w:val="20"/>
        </w:rPr>
        <w:t>Т</w:t>
      </w:r>
      <w:r w:rsidRPr="0020448E">
        <w:rPr>
          <w:rFonts w:ascii="Tahoma" w:hAnsi="Tahoma" w:cs="Tahoma"/>
          <w:snapToGrid w:val="0"/>
          <w:sz w:val="20"/>
        </w:rPr>
        <w:t xml:space="preserve">овара в упаковке с четким изображением в формате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jpeg*</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или jpg*</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00D43A36">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или png*</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с минимальным разрешением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w:t>
      </w:r>
    </w:p>
    <w:p w14:paraId="36B723CB"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номера </w:t>
      </w:r>
      <w:r w:rsidR="00B9193B">
        <w:rPr>
          <w:rFonts w:ascii="Tahoma" w:hAnsi="Tahoma" w:cs="Tahoma"/>
          <w:snapToGrid w:val="0"/>
          <w:sz w:val="20"/>
        </w:rPr>
        <w:t>Д</w:t>
      </w:r>
      <w:r w:rsidRPr="0020448E">
        <w:rPr>
          <w:rFonts w:ascii="Tahoma" w:hAnsi="Tahoma" w:cs="Tahoma"/>
          <w:snapToGrid w:val="0"/>
          <w:sz w:val="20"/>
        </w:rPr>
        <w:t>оговора;</w:t>
      </w:r>
    </w:p>
    <w:p w14:paraId="2AE4F099"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даты и номера товарно-транспортной накладной;</w:t>
      </w:r>
    </w:p>
    <w:p w14:paraId="2BEEECDC"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пункта назначения;</w:t>
      </w:r>
    </w:p>
    <w:p w14:paraId="08016E25"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стоимости отгруженного </w:t>
      </w:r>
      <w:r w:rsidR="00105A2D">
        <w:rPr>
          <w:rFonts w:ascii="Tahoma" w:hAnsi="Tahoma" w:cs="Tahoma"/>
          <w:snapToGrid w:val="0"/>
          <w:sz w:val="20"/>
        </w:rPr>
        <w:t>Т</w:t>
      </w:r>
      <w:r w:rsidRPr="0020448E">
        <w:rPr>
          <w:rFonts w:ascii="Tahoma" w:hAnsi="Tahoma" w:cs="Tahoma"/>
          <w:snapToGrid w:val="0"/>
          <w:sz w:val="20"/>
        </w:rPr>
        <w:t>овара;</w:t>
      </w:r>
    </w:p>
    <w:p w14:paraId="39EB3A17"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числа мест;</w:t>
      </w:r>
    </w:p>
    <w:p w14:paraId="1020441F"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габаритов каждого места;</w:t>
      </w:r>
    </w:p>
    <w:p w14:paraId="40E222D7" w14:textId="69C6421E"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кубатуры;</w:t>
      </w:r>
    </w:p>
    <w:p w14:paraId="3E5F7A2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веса брутто и веса нетто каждого места и всей партии.</w:t>
      </w:r>
    </w:p>
    <w:p w14:paraId="6FDF1C03"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Вместе с </w:t>
      </w:r>
      <w:r w:rsidR="00105A2D">
        <w:rPr>
          <w:rFonts w:ascii="Tahoma" w:hAnsi="Tahoma" w:cs="Tahoma"/>
          <w:sz w:val="20"/>
        </w:rPr>
        <w:t>Т</w:t>
      </w:r>
      <w:r w:rsidRPr="0020448E">
        <w:rPr>
          <w:rFonts w:ascii="Tahoma" w:hAnsi="Tahoma" w:cs="Tahoma"/>
          <w:sz w:val="20"/>
        </w:rPr>
        <w:t xml:space="preserve">оваром </w:t>
      </w:r>
      <w:r w:rsidR="00BD547F" w:rsidRPr="0020448E">
        <w:rPr>
          <w:rFonts w:ascii="Tahoma" w:hAnsi="Tahoma" w:cs="Tahoma"/>
          <w:sz w:val="20"/>
        </w:rPr>
        <w:t xml:space="preserve">Поставщик обязан </w:t>
      </w:r>
      <w:r w:rsidRPr="0020448E">
        <w:rPr>
          <w:rFonts w:ascii="Tahoma" w:hAnsi="Tahoma" w:cs="Tahoma"/>
          <w:sz w:val="20"/>
        </w:rPr>
        <w:t>направить Покупателю следующие документы (вместе с их переводом на русский язык) (далее – отгрузочные документы):</w:t>
      </w:r>
    </w:p>
    <w:p w14:paraId="5D428F1B"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счет на отгруженный </w:t>
      </w:r>
      <w:r w:rsidR="00105A2D">
        <w:rPr>
          <w:rFonts w:ascii="Tahoma" w:hAnsi="Tahoma" w:cs="Tahoma"/>
          <w:sz w:val="20"/>
        </w:rPr>
        <w:t>Т</w:t>
      </w:r>
      <w:r w:rsidRPr="0020448E">
        <w:rPr>
          <w:rFonts w:ascii="Tahoma" w:hAnsi="Tahoma" w:cs="Tahoma"/>
          <w:sz w:val="20"/>
        </w:rPr>
        <w:t>овар с позиционными ценами за подписью уполномоченного представителя Поставщика и за печатью Поставщика (1 оригинал и 1 копия);</w:t>
      </w:r>
    </w:p>
    <w:p w14:paraId="5D78EDED" w14:textId="3184794F"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w:t>
      </w:r>
      <w:r w:rsidRPr="00B23887">
        <w:rPr>
          <w:rFonts w:ascii="Tahoma" w:hAnsi="Tahoma" w:cs="Tahoma"/>
          <w:sz w:val="20"/>
          <w:highlight w:val="darkCyan"/>
        </w:rPr>
        <w:t xml:space="preserve">счет-фактуру (1 оригинал) с указанием номера декларации на </w:t>
      </w:r>
      <w:r w:rsidR="00105A2D" w:rsidRPr="00B23887">
        <w:rPr>
          <w:rFonts w:ascii="Tahoma" w:hAnsi="Tahoma" w:cs="Tahoma"/>
          <w:sz w:val="20"/>
          <w:highlight w:val="darkCyan"/>
        </w:rPr>
        <w:t>Т</w:t>
      </w:r>
      <w:r w:rsidRPr="00B23887">
        <w:rPr>
          <w:rFonts w:ascii="Tahoma" w:hAnsi="Tahoma" w:cs="Tahoma"/>
          <w:sz w:val="20"/>
          <w:highlight w:val="darkCyan"/>
        </w:rPr>
        <w:t xml:space="preserve">овар, согласно которой осуществлен выпуск </w:t>
      </w:r>
      <w:r w:rsidR="00105A2D" w:rsidRPr="00B23887">
        <w:rPr>
          <w:rFonts w:ascii="Tahoma" w:hAnsi="Tahoma" w:cs="Tahoma"/>
          <w:sz w:val="20"/>
          <w:highlight w:val="darkCyan"/>
        </w:rPr>
        <w:t>Т</w:t>
      </w:r>
      <w:r w:rsidRPr="00B23887">
        <w:rPr>
          <w:rFonts w:ascii="Tahoma" w:hAnsi="Tahoma" w:cs="Tahoma"/>
          <w:sz w:val="20"/>
          <w:highlight w:val="darkCyan"/>
        </w:rPr>
        <w:t>овара на таможенной территории Евразийского экономиче</w:t>
      </w:r>
      <w:r w:rsidR="0071062D" w:rsidRPr="00B23887">
        <w:rPr>
          <w:rFonts w:ascii="Tahoma" w:hAnsi="Tahoma" w:cs="Tahoma"/>
          <w:sz w:val="20"/>
          <w:highlight w:val="darkCyan"/>
        </w:rPr>
        <w:t>ского союза и порядковый номер Т</w:t>
      </w:r>
      <w:r w:rsidRPr="00B23887">
        <w:rPr>
          <w:rFonts w:ascii="Tahoma" w:hAnsi="Tahoma" w:cs="Tahoma"/>
          <w:sz w:val="20"/>
          <w:highlight w:val="darkCyan"/>
        </w:rPr>
        <w:t xml:space="preserve">овара в декларации на </w:t>
      </w:r>
      <w:r w:rsidR="00105A2D" w:rsidRPr="00B23887">
        <w:rPr>
          <w:rFonts w:ascii="Tahoma" w:hAnsi="Tahoma" w:cs="Tahoma"/>
          <w:sz w:val="20"/>
          <w:highlight w:val="darkCyan"/>
        </w:rPr>
        <w:t>Т</w:t>
      </w:r>
      <w:r w:rsidRPr="00B23887">
        <w:rPr>
          <w:rFonts w:ascii="Tahoma" w:hAnsi="Tahoma" w:cs="Tahoma"/>
          <w:sz w:val="20"/>
          <w:highlight w:val="darkCyan"/>
        </w:rPr>
        <w:t>овар; коды ТНВЭД на уровне 10 знаков</w:t>
      </w:r>
      <w:r w:rsidRPr="00B23887">
        <w:rPr>
          <w:rFonts w:ascii="Tahoma" w:hAnsi="Tahoma" w:cs="Tahoma"/>
          <w:color w:val="FF0000"/>
          <w:sz w:val="20"/>
          <w:highlight w:val="darkCyan"/>
        </w:rPr>
        <w:t xml:space="preserve"> </w:t>
      </w:r>
      <w:r w:rsidRPr="00B23887">
        <w:rPr>
          <w:rFonts w:ascii="Tahoma" w:hAnsi="Tahoma" w:cs="Tahoma"/>
          <w:sz w:val="20"/>
          <w:highlight w:val="darkCyan"/>
        </w:rPr>
        <w:t>указыва</w:t>
      </w:r>
      <w:r w:rsidR="00A518CA">
        <w:rPr>
          <w:rFonts w:ascii="Tahoma" w:hAnsi="Tahoma" w:cs="Tahoma"/>
          <w:sz w:val="20"/>
          <w:highlight w:val="darkCyan"/>
        </w:rPr>
        <w:t>ются</w:t>
      </w:r>
      <w:r w:rsidRPr="00B23887">
        <w:rPr>
          <w:rFonts w:ascii="Tahoma" w:hAnsi="Tahoma" w:cs="Tahoma"/>
          <w:sz w:val="20"/>
          <w:highlight w:val="darkCyan"/>
        </w:rPr>
        <w:t xml:space="preserve"> в счет-фактуре</w:t>
      </w:r>
      <w:r w:rsidR="00BD547F" w:rsidRPr="0020448E">
        <w:rPr>
          <w:rFonts w:ascii="Tahoma" w:hAnsi="Tahoma" w:cs="Tahoma"/>
          <w:sz w:val="20"/>
        </w:rPr>
        <w:t>;</w:t>
      </w:r>
    </w:p>
    <w:p w14:paraId="034C8541" w14:textId="422EA371"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упаковочные листы (1 оригинал и 1 копия), содержащи</w:t>
      </w:r>
      <w:r w:rsidR="00AF3B2F">
        <w:rPr>
          <w:rFonts w:ascii="Tahoma" w:hAnsi="Tahoma" w:cs="Tahoma"/>
          <w:sz w:val="20"/>
        </w:rPr>
        <w:t>е</w:t>
      </w:r>
      <w:r w:rsidRPr="0020448E">
        <w:rPr>
          <w:rFonts w:ascii="Tahoma" w:hAnsi="Tahoma" w:cs="Tahoma"/>
          <w:sz w:val="20"/>
        </w:rPr>
        <w:t xml:space="preserve"> название </w:t>
      </w:r>
      <w:r w:rsidR="00105A2D">
        <w:rPr>
          <w:rFonts w:ascii="Tahoma" w:hAnsi="Tahoma" w:cs="Tahoma"/>
          <w:sz w:val="20"/>
        </w:rPr>
        <w:t>Т</w:t>
      </w:r>
      <w:r w:rsidRPr="0020448E">
        <w:rPr>
          <w:rFonts w:ascii="Tahoma" w:hAnsi="Tahoma" w:cs="Tahoma"/>
          <w:sz w:val="20"/>
        </w:rPr>
        <w:t xml:space="preserve">овара, номер </w:t>
      </w:r>
      <w:r w:rsidR="00B9193B">
        <w:rPr>
          <w:rFonts w:ascii="Tahoma" w:hAnsi="Tahoma" w:cs="Tahoma"/>
          <w:sz w:val="20"/>
        </w:rPr>
        <w:t>Д</w:t>
      </w:r>
      <w:r w:rsidRPr="0020448E">
        <w:rPr>
          <w:rFonts w:ascii="Tahoma" w:hAnsi="Tahoma" w:cs="Tahoma"/>
          <w:sz w:val="20"/>
        </w:rPr>
        <w:t xml:space="preserve">оговора, номер позиции по </w:t>
      </w:r>
      <w:r w:rsidR="00B94869">
        <w:rPr>
          <w:rFonts w:ascii="Tahoma" w:hAnsi="Tahoma" w:cs="Tahoma"/>
          <w:sz w:val="20"/>
        </w:rPr>
        <w:t>С</w:t>
      </w:r>
      <w:r w:rsidRPr="0020448E">
        <w:rPr>
          <w:rFonts w:ascii="Tahoma" w:hAnsi="Tahoma" w:cs="Tahoma"/>
          <w:sz w:val="20"/>
        </w:rPr>
        <w:t xml:space="preserve">пецификации, позиционный вес нетто и брутто и общее количество мест, наименование всех видов упаковки </w:t>
      </w:r>
      <w:r w:rsidR="00105A2D">
        <w:rPr>
          <w:rFonts w:ascii="Tahoma" w:hAnsi="Tahoma" w:cs="Tahoma"/>
          <w:sz w:val="20"/>
        </w:rPr>
        <w:t>Т</w:t>
      </w:r>
      <w:r w:rsidRPr="0020448E">
        <w:rPr>
          <w:rFonts w:ascii="Tahoma" w:hAnsi="Tahoma" w:cs="Tahoma"/>
          <w:sz w:val="20"/>
        </w:rPr>
        <w:t>овара</w:t>
      </w:r>
      <w:r w:rsidR="00BD547F" w:rsidRPr="0020448E">
        <w:rPr>
          <w:rFonts w:ascii="Tahoma" w:hAnsi="Tahoma" w:cs="Tahoma"/>
          <w:sz w:val="20"/>
        </w:rPr>
        <w:t>,</w:t>
      </w:r>
      <w:r w:rsidRPr="0020448E">
        <w:rPr>
          <w:rFonts w:ascii="Tahoma" w:hAnsi="Tahoma" w:cs="Tahoma"/>
          <w:sz w:val="20"/>
        </w:rPr>
        <w:t xml:space="preserve"> основной материал каждого вида упаковки</w:t>
      </w:r>
      <w:r w:rsidR="00BD547F" w:rsidRPr="0020448E">
        <w:rPr>
          <w:rFonts w:ascii="Tahoma" w:hAnsi="Tahoma" w:cs="Tahoma"/>
          <w:sz w:val="20"/>
        </w:rPr>
        <w:t>,</w:t>
      </w:r>
      <w:r w:rsidRPr="0020448E">
        <w:rPr>
          <w:rFonts w:ascii="Tahoma" w:hAnsi="Tahoma" w:cs="Tahoma"/>
          <w:sz w:val="20"/>
        </w:rPr>
        <w:t xml:space="preserve"> вес каждого вида упаковки;</w:t>
      </w:r>
    </w:p>
    <w:p w14:paraId="29A0AE29"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товарно-транспортную накладную (1 оригинал и 1 копия);</w:t>
      </w:r>
    </w:p>
    <w:p w14:paraId="1446206F"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качества, выданный производителем </w:t>
      </w:r>
      <w:r w:rsidR="00105A2D">
        <w:rPr>
          <w:rFonts w:ascii="Tahoma" w:hAnsi="Tahoma" w:cs="Tahoma"/>
          <w:sz w:val="20"/>
        </w:rPr>
        <w:t>Т</w:t>
      </w:r>
      <w:r w:rsidRPr="0020448E">
        <w:rPr>
          <w:rFonts w:ascii="Tahoma" w:hAnsi="Tahoma" w:cs="Tahoma"/>
          <w:sz w:val="20"/>
        </w:rPr>
        <w:t>овара (1 оригинал и 1 копия);</w:t>
      </w:r>
    </w:p>
    <w:p w14:paraId="6156FC04"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о происхождении </w:t>
      </w:r>
      <w:r w:rsidR="00105A2D">
        <w:rPr>
          <w:rFonts w:ascii="Tahoma" w:hAnsi="Tahoma" w:cs="Tahoma"/>
          <w:sz w:val="20"/>
        </w:rPr>
        <w:t>Т</w:t>
      </w:r>
      <w:r w:rsidRPr="0020448E">
        <w:rPr>
          <w:rFonts w:ascii="Tahoma" w:hAnsi="Tahoma" w:cs="Tahoma"/>
          <w:sz w:val="20"/>
        </w:rPr>
        <w:t xml:space="preserve">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w:t>
      </w:r>
      <w:r w:rsidR="00105A2D">
        <w:rPr>
          <w:rFonts w:ascii="Tahoma" w:hAnsi="Tahoma" w:cs="Tahoma"/>
          <w:sz w:val="20"/>
        </w:rPr>
        <w:t>Т</w:t>
      </w:r>
      <w:r w:rsidRPr="0020448E">
        <w:rPr>
          <w:rFonts w:ascii="Tahoma" w:hAnsi="Tahoma" w:cs="Tahoma"/>
          <w:sz w:val="20"/>
        </w:rPr>
        <w:t>овара (1 оригинал и 1 копия);</w:t>
      </w:r>
    </w:p>
    <w:p w14:paraId="610F2069"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w:t>
      </w:r>
      <w:r w:rsidR="00105A2D">
        <w:rPr>
          <w:rFonts w:ascii="Tahoma" w:hAnsi="Tahoma" w:cs="Tahoma"/>
          <w:sz w:val="20"/>
        </w:rPr>
        <w:t>Т</w:t>
      </w:r>
      <w:r w:rsidRPr="0020448E">
        <w:rPr>
          <w:rFonts w:ascii="Tahoma" w:hAnsi="Tahoma" w:cs="Tahoma"/>
          <w:sz w:val="20"/>
        </w:rPr>
        <w:t xml:space="preserve">овара в пункт назначения в соответствии с условиями </w:t>
      </w:r>
      <w:r w:rsidR="00105A2D">
        <w:rPr>
          <w:rFonts w:ascii="Tahoma" w:hAnsi="Tahoma" w:cs="Tahoma"/>
          <w:sz w:val="20"/>
        </w:rPr>
        <w:t>Д</w:t>
      </w:r>
      <w:r w:rsidRPr="0020448E">
        <w:rPr>
          <w:rFonts w:ascii="Tahoma" w:hAnsi="Tahoma" w:cs="Tahoma"/>
          <w:sz w:val="20"/>
        </w:rPr>
        <w:t>оговора</w:t>
      </w:r>
      <w:r w:rsidR="00BD547F" w:rsidRPr="0020448E">
        <w:rPr>
          <w:rFonts w:ascii="Tahoma" w:hAnsi="Tahoma" w:cs="Tahoma"/>
          <w:sz w:val="20"/>
        </w:rPr>
        <w:t>;</w:t>
      </w:r>
    </w:p>
    <w:p w14:paraId="1C5B38C2" w14:textId="77777777" w:rsidR="00E23AEE" w:rsidRPr="0020448E" w:rsidRDefault="00E23AEE" w:rsidP="00E23AEE">
      <w:pPr>
        <w:ind w:firstLine="709"/>
        <w:rPr>
          <w:rFonts w:ascii="Tahoma" w:hAnsi="Tahoma" w:cs="Tahoma"/>
          <w:sz w:val="20"/>
        </w:rPr>
      </w:pPr>
      <w:r w:rsidRPr="0020448E">
        <w:rPr>
          <w:rFonts w:ascii="Tahoma" w:hAnsi="Tahoma" w:cs="Tahoma"/>
          <w:sz w:val="20"/>
        </w:rPr>
        <w:lastRenderedPageBreak/>
        <w:t>- экспортную лицензию (если требуется) (1 копия, заверенная выдавшим органом, и 1 копия). Поставщик обязан получить экспортную лицензию не позднее 30 к</w:t>
      </w:r>
      <w:r w:rsidR="00105A2D">
        <w:rPr>
          <w:rFonts w:ascii="Tahoma" w:hAnsi="Tahoma" w:cs="Tahoma"/>
          <w:sz w:val="20"/>
        </w:rPr>
        <w:t>.</w:t>
      </w:r>
      <w:r w:rsidRPr="0020448E">
        <w:rPr>
          <w:rFonts w:ascii="Tahoma" w:hAnsi="Tahoma" w:cs="Tahoma"/>
          <w:sz w:val="20"/>
        </w:rPr>
        <w:t>д</w:t>
      </w:r>
      <w:r w:rsidR="00105A2D">
        <w:rPr>
          <w:rFonts w:ascii="Tahoma" w:hAnsi="Tahoma" w:cs="Tahoma"/>
          <w:sz w:val="20"/>
        </w:rPr>
        <w:t>.</w:t>
      </w:r>
      <w:r w:rsidRPr="0020448E">
        <w:rPr>
          <w:rFonts w:ascii="Tahoma" w:hAnsi="Tahoma" w:cs="Tahoma"/>
          <w:sz w:val="20"/>
        </w:rPr>
        <w:t xml:space="preserve"> с даты вступления в силу (но в любом случае до поставки </w:t>
      </w:r>
      <w:r w:rsidR="00105A2D">
        <w:rPr>
          <w:rFonts w:ascii="Tahoma" w:hAnsi="Tahoma" w:cs="Tahoma"/>
          <w:sz w:val="20"/>
        </w:rPr>
        <w:t>Т</w:t>
      </w:r>
      <w:r w:rsidRPr="0020448E">
        <w:rPr>
          <w:rFonts w:ascii="Tahoma" w:hAnsi="Tahoma" w:cs="Tahoma"/>
          <w:sz w:val="20"/>
        </w:rPr>
        <w:t xml:space="preserve">овара) и предоставить ее копию Покупателю незамедлительно после получения. Оригинал должен быть предоставлен Поставщиком Покупателю вместе с </w:t>
      </w:r>
      <w:r w:rsidR="00105A2D">
        <w:rPr>
          <w:rFonts w:ascii="Tahoma" w:hAnsi="Tahoma" w:cs="Tahoma"/>
          <w:sz w:val="20"/>
        </w:rPr>
        <w:t>Т</w:t>
      </w:r>
      <w:r w:rsidRPr="0020448E">
        <w:rPr>
          <w:rFonts w:ascii="Tahoma" w:hAnsi="Tahoma" w:cs="Tahoma"/>
          <w:sz w:val="20"/>
        </w:rPr>
        <w:t>оваром;</w:t>
      </w:r>
    </w:p>
    <w:p w14:paraId="729D316E"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правообладателя на ввоз и использование </w:t>
      </w:r>
      <w:r w:rsidR="00105A2D">
        <w:rPr>
          <w:rFonts w:ascii="Tahoma" w:hAnsi="Tahoma" w:cs="Tahoma"/>
          <w:sz w:val="20"/>
        </w:rPr>
        <w:t>Т</w:t>
      </w:r>
      <w:r w:rsidRPr="0020448E">
        <w:rPr>
          <w:rFonts w:ascii="Tahoma" w:hAnsi="Tahoma" w:cs="Tahoma"/>
          <w:sz w:val="20"/>
        </w:rPr>
        <w:t>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137E49B1"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rsidR="00105A2D">
        <w:rPr>
          <w:rFonts w:ascii="Tahoma" w:hAnsi="Tahoma" w:cs="Tahoma"/>
          <w:sz w:val="20"/>
        </w:rPr>
        <w:t>Т</w:t>
      </w:r>
      <w:r w:rsidRPr="0020448E">
        <w:rPr>
          <w:rFonts w:ascii="Tahoma" w:hAnsi="Tahoma" w:cs="Tahoma"/>
          <w:sz w:val="20"/>
        </w:rPr>
        <w:t>овара</w:t>
      </w:r>
      <w:r w:rsidR="0015090E" w:rsidRPr="0020448E">
        <w:rPr>
          <w:rFonts w:ascii="Tahoma" w:hAnsi="Tahoma" w:cs="Tahoma"/>
          <w:sz w:val="20"/>
        </w:rPr>
        <w:t>;</w:t>
      </w:r>
    </w:p>
    <w:p w14:paraId="6EDDC12C" w14:textId="77777777" w:rsidR="0015090E" w:rsidRPr="0020448E" w:rsidRDefault="0015090E" w:rsidP="00B14C69">
      <w:pPr>
        <w:ind w:firstLine="709"/>
        <w:rPr>
          <w:rFonts w:ascii="Tahoma" w:hAnsi="Tahoma" w:cs="Tahoma"/>
          <w:sz w:val="20"/>
        </w:rPr>
      </w:pPr>
      <w:r w:rsidRPr="0020448E">
        <w:rPr>
          <w:rFonts w:ascii="Tahoma" w:hAnsi="Tahoma" w:cs="Tahoma"/>
          <w:sz w:val="20"/>
        </w:rPr>
        <w:t xml:space="preserve">-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w:t>
      </w:r>
      <w:r w:rsidR="00105A2D">
        <w:rPr>
          <w:rFonts w:ascii="Tahoma" w:hAnsi="Tahoma" w:cs="Tahoma"/>
          <w:sz w:val="20"/>
        </w:rPr>
        <w:t>Т</w:t>
      </w:r>
      <w:r w:rsidRPr="0020448E">
        <w:rPr>
          <w:rFonts w:ascii="Tahoma" w:hAnsi="Tahoma" w:cs="Tahoma"/>
          <w:sz w:val="20"/>
        </w:rPr>
        <w:t>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4C48A5D3"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w:t>
      </w:r>
      <w:r w:rsidR="0071062D">
        <w:rPr>
          <w:rFonts w:ascii="Tahoma" w:hAnsi="Tahoma" w:cs="Tahoma"/>
          <w:sz w:val="20"/>
        </w:rPr>
        <w:t>Т</w:t>
      </w:r>
      <w:r w:rsidRPr="0020448E">
        <w:rPr>
          <w:rFonts w:ascii="Tahoma" w:hAnsi="Tahoma" w:cs="Tahoma"/>
          <w:sz w:val="20"/>
        </w:rPr>
        <w:t xml:space="preserve">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20448E">
        <w:rPr>
          <w:rFonts w:ascii="Tahoma" w:hAnsi="Tahoma" w:cs="Tahoma"/>
          <w:sz w:val="20"/>
        </w:rPr>
        <w:t>паллетах</w:t>
      </w:r>
      <w:r w:rsidRPr="0020448E">
        <w:rPr>
          <w:rFonts w:ascii="Tahoma" w:hAnsi="Tahoma" w:cs="Tahoma"/>
          <w:sz w:val="20"/>
        </w:rPr>
        <w:t xml:space="preserve"> (поддонах), Поставщик обязуется пр</w:t>
      </w:r>
      <w:r w:rsidR="0071062D">
        <w:rPr>
          <w:rFonts w:ascii="Tahoma" w:hAnsi="Tahoma" w:cs="Tahoma"/>
          <w:sz w:val="20"/>
        </w:rPr>
        <w:t>едоставить Покупателю вместе с Т</w:t>
      </w:r>
      <w:r w:rsidRPr="0020448E">
        <w:rPr>
          <w:rFonts w:ascii="Tahoma" w:hAnsi="Tahoma" w:cs="Tahoma"/>
          <w:sz w:val="20"/>
        </w:rPr>
        <w:t xml:space="preserve">оваром фитосанитарный сертификат на такие предметы, выданный компетентным органом страны отправления </w:t>
      </w:r>
      <w:r w:rsidR="00105A2D">
        <w:rPr>
          <w:rFonts w:ascii="Tahoma" w:hAnsi="Tahoma" w:cs="Tahoma"/>
          <w:sz w:val="20"/>
        </w:rPr>
        <w:t>Т</w:t>
      </w:r>
      <w:r w:rsidRPr="0020448E">
        <w:rPr>
          <w:rFonts w:ascii="Tahoma" w:hAnsi="Tahoma" w:cs="Tahoma"/>
          <w:sz w:val="20"/>
        </w:rPr>
        <w:t xml:space="preserve">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20448E">
        <w:rPr>
          <w:rFonts w:ascii="Tahoma" w:hAnsi="Tahoma" w:cs="Tahoma"/>
          <w:sz w:val="20"/>
          <w:lang w:val="en-US"/>
        </w:rPr>
        <w:t>DH</w:t>
      </w:r>
      <w:r w:rsidRPr="0020448E">
        <w:rPr>
          <w:rFonts w:ascii="Tahoma" w:hAnsi="Tahoma" w:cs="Tahoma"/>
          <w:sz w:val="20"/>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1A0E7EC6"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392233B8"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 течение 24 часов с даты отгрузки </w:t>
      </w:r>
      <w:r w:rsidR="00105A2D">
        <w:rPr>
          <w:rFonts w:ascii="Tahoma" w:hAnsi="Tahoma" w:cs="Tahoma"/>
          <w:sz w:val="20"/>
        </w:rPr>
        <w:t>Т</w:t>
      </w:r>
      <w:r w:rsidRPr="0020448E">
        <w:rPr>
          <w:rFonts w:ascii="Tahoma" w:hAnsi="Tahoma" w:cs="Tahoma"/>
          <w:sz w:val="20"/>
        </w:rPr>
        <w:t xml:space="preserve">овара </w:t>
      </w:r>
      <w:r w:rsidR="00B7181A" w:rsidRPr="0020448E">
        <w:rPr>
          <w:rFonts w:ascii="Tahoma" w:hAnsi="Tahoma" w:cs="Tahoma"/>
          <w:sz w:val="20"/>
        </w:rPr>
        <w:t xml:space="preserve">Поставщик обязан </w:t>
      </w:r>
      <w:r w:rsidRPr="0020448E">
        <w:rPr>
          <w:rFonts w:ascii="Tahoma" w:hAnsi="Tahoma" w:cs="Tahoma"/>
          <w:sz w:val="20"/>
        </w:rPr>
        <w:t>направить отгрузочные документы Покупателю по следующим адресам:</w:t>
      </w:r>
    </w:p>
    <w:p w14:paraId="7026DFC0"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скан-копий отгрузочных документов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z w:val="20"/>
        </w:rPr>
        <w:t>;</w:t>
      </w:r>
    </w:p>
    <w:p w14:paraId="1E62B4A6" w14:textId="1240F46E" w:rsidR="00E23AEE" w:rsidRPr="0020448E" w:rsidRDefault="00AF3B2F" w:rsidP="00E23AEE">
      <w:pPr>
        <w:tabs>
          <w:tab w:val="left" w:pos="567"/>
        </w:tabs>
        <w:ind w:firstLine="709"/>
        <w:rPr>
          <w:rFonts w:ascii="Tahoma" w:hAnsi="Tahoma" w:cs="Tahoma"/>
          <w:sz w:val="20"/>
        </w:rPr>
      </w:pPr>
      <w:r>
        <w:rPr>
          <w:rFonts w:ascii="Tahoma" w:hAnsi="Tahoma" w:cs="Tahoma"/>
          <w:sz w:val="20"/>
        </w:rPr>
        <w:t>-</w:t>
      </w:r>
      <w:r w:rsidR="00E23AEE"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87"/>
      </w:r>
      <w:r w:rsidR="00E23AEE" w:rsidRPr="0020448E">
        <w:rPr>
          <w:rFonts w:ascii="Tahoma" w:hAnsi="Tahoma" w:cs="Tahoma"/>
          <w:i/>
          <w:sz w:val="20"/>
        </w:rPr>
        <w:t xml:space="preserve">, </w:t>
      </w:r>
      <w:r w:rsidR="00E23AEE" w:rsidRPr="0020448E">
        <w:rPr>
          <w:rFonts w:ascii="Tahoma" w:hAnsi="Tahoma" w:cs="Tahoma"/>
          <w:sz w:val="20"/>
        </w:rPr>
        <w:t>вниманию:</w:t>
      </w:r>
      <w:r w:rsidR="00E23AEE" w:rsidRPr="0020448E">
        <w:rPr>
          <w:rFonts w:ascii="Tahoma" w:hAnsi="Tahoma" w:cs="Tahoma"/>
          <w:i/>
          <w:sz w:val="20"/>
        </w:rPr>
        <w:t xml:space="preserve">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88"/>
      </w:r>
      <w:r w:rsidR="00E23AEE" w:rsidRPr="0020448E">
        <w:rPr>
          <w:rFonts w:ascii="Tahoma" w:hAnsi="Tahoma" w:cs="Tahoma"/>
          <w:sz w:val="20"/>
        </w:rPr>
        <w:t>;</w:t>
      </w:r>
    </w:p>
    <w:p w14:paraId="4BB90D5C"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89"/>
      </w:r>
      <w:r w:rsidR="00105A2D">
        <w:rPr>
          <w:rFonts w:ascii="Tahoma" w:hAnsi="Tahoma" w:cs="Tahoma"/>
          <w:i/>
          <w:sz w:val="20"/>
        </w:rPr>
        <w:t>,</w:t>
      </w:r>
      <w:r w:rsidRPr="0020448E">
        <w:rPr>
          <w:rFonts w:ascii="Tahoma" w:hAnsi="Tahoma" w:cs="Tahoma"/>
          <w:i/>
          <w:sz w:val="20"/>
        </w:rPr>
        <w:t xml:space="preserve"> </w:t>
      </w:r>
      <w:r w:rsidRPr="0020448E">
        <w:rPr>
          <w:rFonts w:ascii="Tahoma" w:hAnsi="Tahoma" w:cs="Tahoma"/>
          <w:sz w:val="20"/>
        </w:rPr>
        <w:t xml:space="preserve">вниманию: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90"/>
      </w:r>
      <w:r w:rsidRPr="0020448E">
        <w:rPr>
          <w:rFonts w:ascii="Tahoma" w:hAnsi="Tahoma" w:cs="Tahoma"/>
          <w:sz w:val="20"/>
        </w:rPr>
        <w:t>;</w:t>
      </w:r>
    </w:p>
    <w:p w14:paraId="15426016" w14:textId="77777777" w:rsidR="00E23AEE" w:rsidRPr="006C7FB6" w:rsidRDefault="00E23AEE" w:rsidP="00E23AEE">
      <w:pPr>
        <w:tabs>
          <w:tab w:val="left" w:pos="567"/>
        </w:tabs>
        <w:ind w:firstLine="709"/>
        <w:rPr>
          <w:rFonts w:ascii="Tahoma" w:hAnsi="Tahoma" w:cs="Tahoma"/>
          <w:sz w:val="20"/>
        </w:rPr>
      </w:pPr>
      <w:r w:rsidRPr="0020448E">
        <w:rPr>
          <w:rFonts w:ascii="Tahoma" w:hAnsi="Tahoma" w:cs="Tahoma"/>
          <w:sz w:val="20"/>
        </w:rPr>
        <w:t xml:space="preserve">Все вопросы, связанные с оформлением отгрузочных документов и иных документов, </w:t>
      </w:r>
      <w:r w:rsidRPr="006C7FB6">
        <w:rPr>
          <w:rFonts w:ascii="Tahoma" w:hAnsi="Tahoma" w:cs="Tahoma"/>
          <w:sz w:val="20"/>
        </w:rPr>
        <w:t>указанных в настоящем разделе, должны решаться в строгом соответствии с инструкциями Покупателя.</w:t>
      </w:r>
      <w:r w:rsidR="003D321B" w:rsidRPr="006C7FB6">
        <w:rPr>
          <w:rFonts w:ascii="Tahoma" w:hAnsi="Tahoma" w:cs="Tahoma"/>
          <w:sz w:val="20"/>
        </w:rPr>
        <w:t xml:space="preserve"> </w:t>
      </w:r>
      <w:r w:rsidRPr="006C7FB6">
        <w:rPr>
          <w:rFonts w:ascii="Tahoma" w:hAnsi="Tahoma" w:cs="Tahoma"/>
          <w:color w:val="FF0000"/>
          <w:sz w:val="20"/>
        </w:rPr>
        <w:t>]</w:t>
      </w:r>
      <w:r w:rsidR="00285FF9" w:rsidRPr="006C7FB6">
        <w:rPr>
          <w:rFonts w:ascii="Tahoma" w:hAnsi="Tahoma" w:cs="Tahoma"/>
          <w:color w:val="FF0000"/>
          <w:sz w:val="20"/>
        </w:rPr>
        <w:t xml:space="preserve"> </w:t>
      </w:r>
      <w:r w:rsidR="0020448E" w:rsidRPr="006C7FB6">
        <w:rPr>
          <w:rStyle w:val="aff8"/>
          <w:rFonts w:ascii="Tahoma" w:hAnsi="Tahoma" w:cs="Tahoma"/>
          <w:color w:val="FF0000"/>
          <w:sz w:val="20"/>
        </w:rPr>
        <w:footnoteReference w:id="91"/>
      </w:r>
    </w:p>
    <w:p w14:paraId="2E6CE16B" w14:textId="77777777" w:rsidR="009671AE" w:rsidRPr="006C7FB6" w:rsidRDefault="009671AE" w:rsidP="003D321B">
      <w:pPr>
        <w:numPr>
          <w:ilvl w:val="0"/>
          <w:numId w:val="13"/>
        </w:numPr>
        <w:tabs>
          <w:tab w:val="left" w:pos="993"/>
        </w:tabs>
        <w:ind w:left="0" w:firstLine="709"/>
        <w:rPr>
          <w:rFonts w:ascii="Tahoma" w:eastAsia="Calibri" w:hAnsi="Tahoma" w:cs="Tahoma"/>
          <w:bCs/>
          <w:color w:val="FF0000"/>
          <w:sz w:val="20"/>
        </w:rPr>
      </w:pPr>
      <w:r w:rsidRPr="006C7FB6">
        <w:rPr>
          <w:rFonts w:ascii="Tahoma" w:eastAsia="Calibri" w:hAnsi="Tahoma" w:cs="Tahoma"/>
          <w:bCs/>
          <w:sz w:val="20"/>
        </w:rPr>
        <w:t>Иные условия поставки:</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w:t>
      </w:r>
      <w:r w:rsidR="003D321B" w:rsidRPr="006C7FB6">
        <w:rPr>
          <w:rFonts w:ascii="Tahoma" w:eastAsia="Calibri" w:hAnsi="Tahoma" w:cs="Tahoma"/>
          <w:bCs/>
          <w:sz w:val="20"/>
        </w:rPr>
        <w:t>•</w:t>
      </w:r>
      <w:r w:rsidR="003D321B" w:rsidRPr="006C7FB6">
        <w:rPr>
          <w:rFonts w:ascii="Tahoma" w:eastAsia="Calibri" w:hAnsi="Tahoma" w:cs="Tahoma"/>
          <w:bCs/>
          <w:color w:val="FF0000"/>
          <w:sz w:val="20"/>
        </w:rPr>
        <w:t>]</w:t>
      </w:r>
      <w:r w:rsidR="003D321B" w:rsidRPr="006C7FB6">
        <w:rPr>
          <w:rFonts w:ascii="Tahoma" w:hAnsi="Tahoma" w:cs="Tahoma"/>
          <w:snapToGrid w:val="0"/>
          <w:sz w:val="20"/>
        </w:rPr>
        <w:t xml:space="preserve"> </w:t>
      </w:r>
      <w:r w:rsidR="003D321B" w:rsidRPr="006C7FB6">
        <w:rPr>
          <w:rFonts w:ascii="Tahoma" w:eastAsia="Calibri" w:hAnsi="Tahoma" w:cs="Tahoma"/>
          <w:bCs/>
          <w:color w:val="FF0000"/>
          <w:sz w:val="20"/>
        </w:rPr>
        <w:t>.</w:t>
      </w:r>
    </w:p>
    <w:p w14:paraId="22108CE8" w14:textId="77777777" w:rsidR="002F078A" w:rsidRPr="006C7FB6" w:rsidRDefault="002F078A" w:rsidP="003D321B">
      <w:pPr>
        <w:numPr>
          <w:ilvl w:val="0"/>
          <w:numId w:val="13"/>
        </w:numPr>
        <w:tabs>
          <w:tab w:val="left" w:pos="993"/>
        </w:tabs>
        <w:ind w:left="0" w:firstLine="709"/>
        <w:rPr>
          <w:rFonts w:ascii="Tahoma" w:hAnsi="Tahoma" w:cs="Tahoma"/>
          <w:sz w:val="20"/>
        </w:rPr>
      </w:pPr>
      <w:r w:rsidRPr="006C7FB6">
        <w:rPr>
          <w:rFonts w:ascii="Tahoma" w:eastAsia="Calibri" w:hAnsi="Tahoma" w:cs="Tahoma"/>
          <w:bCs/>
          <w:color w:val="FF0000"/>
          <w:sz w:val="20"/>
        </w:rPr>
        <w:t xml:space="preserve">[ </w:t>
      </w:r>
      <w:r w:rsidRPr="006C7FB6">
        <w:rPr>
          <w:rFonts w:ascii="Tahoma" w:eastAsia="Calibri" w:hAnsi="Tahoma" w:cs="Tahoma"/>
          <w:bCs/>
          <w:sz w:val="20"/>
        </w:rPr>
        <w:t>Неоказание или ненадлежащее оказание</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технической поддержки оборудования</w:t>
      </w:r>
      <w:r w:rsidR="003D321B" w:rsidRPr="006C7FB6">
        <w:rPr>
          <w:rFonts w:ascii="Tahoma" w:eastAsia="Calibri" w:hAnsi="Tahoma" w:cs="Tahoma"/>
          <w:bCs/>
          <w:sz w:val="20"/>
        </w:rPr>
        <w:t xml:space="preserve"> </w:t>
      </w:r>
      <w:r w:rsidRPr="006C7FB6">
        <w:rPr>
          <w:rFonts w:ascii="Tahoma" w:eastAsia="Calibri" w:hAnsi="Tahoma" w:cs="Tahoma"/>
          <w:bCs/>
          <w:color w:val="FF0000"/>
          <w:sz w:val="20"/>
        </w:rPr>
        <w:t>] /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лицензионной поддержки</w:t>
      </w:r>
      <w:r w:rsidRPr="006C7FB6">
        <w:rPr>
          <w:rFonts w:ascii="Tahoma" w:hAnsi="Tahoma" w:cs="Tahoma"/>
          <w:sz w:val="20"/>
        </w:rPr>
        <w:t xml:space="preserve"> программного обеспечения</w:t>
      </w:r>
      <w:r w:rsidR="003D321B"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считается поставкой Товара ненадлежащего качества. </w:t>
      </w:r>
      <w:r w:rsidR="006C7FB6" w:rsidRPr="006C7FB6">
        <w:rPr>
          <w:rFonts w:ascii="Tahoma" w:hAnsi="Tahoma" w:cs="Tahoma"/>
          <w:sz w:val="20"/>
        </w:rPr>
        <w:t xml:space="preserve">Покупатель вправе отказаться от исполнения Договора и </w:t>
      </w:r>
      <w:r w:rsidRPr="006C7FB6">
        <w:rPr>
          <w:rFonts w:ascii="Tahoma" w:hAnsi="Tahoma" w:cs="Tahoma"/>
          <w:sz w:val="20"/>
        </w:rPr>
        <w:t xml:space="preserve">потребовать возврата уплаченных по Договору сумм за соответствующий Товар. </w:t>
      </w:r>
    </w:p>
    <w:p w14:paraId="6FFA5B3F" w14:textId="4C94CDBC" w:rsidR="002F078A" w:rsidRPr="006C7FB6" w:rsidRDefault="002F078A" w:rsidP="006C7FB6">
      <w:pPr>
        <w:tabs>
          <w:tab w:val="left" w:pos="567"/>
        </w:tabs>
        <w:ind w:firstLine="709"/>
        <w:rPr>
          <w:rFonts w:ascii="Tahoma" w:hAnsi="Tahoma" w:cs="Tahoma"/>
          <w:sz w:val="20"/>
        </w:rPr>
      </w:pPr>
      <w:r w:rsidRPr="006C7FB6">
        <w:rPr>
          <w:rFonts w:ascii="Tahoma" w:hAnsi="Tahoma" w:cs="Tahoma"/>
          <w:sz w:val="20"/>
        </w:rPr>
        <w:t xml:space="preserve">Поставщик обязан возместить имущественные потери Покупателя, возникшие в любое время после заключения Договора, в случае, если услуги по </w:t>
      </w:r>
      <w:r w:rsidRPr="00E27D12">
        <w:rPr>
          <w:rFonts w:ascii="Tahoma" w:hAnsi="Tahoma" w:cs="Tahoma"/>
          <w:color w:val="FF0000"/>
          <w:sz w:val="20"/>
        </w:rPr>
        <w:t>[</w:t>
      </w:r>
      <w:r w:rsidR="00E27D12">
        <w:rPr>
          <w:rFonts w:ascii="Tahoma" w:hAnsi="Tahoma" w:cs="Tahoma"/>
          <w:color w:val="FF0000"/>
          <w:sz w:val="20"/>
        </w:rPr>
        <w:t xml:space="preserve"> </w:t>
      </w:r>
      <w:r w:rsidRPr="006C7FB6">
        <w:rPr>
          <w:rFonts w:ascii="Tahoma" w:hAnsi="Tahoma" w:cs="Tahoma"/>
          <w:sz w:val="20"/>
        </w:rPr>
        <w:t>технической поддержке оборудования</w:t>
      </w:r>
      <w:r w:rsidR="00E27D12">
        <w:rPr>
          <w:rFonts w:ascii="Tahoma" w:hAnsi="Tahoma" w:cs="Tahoma"/>
          <w:sz w:val="20"/>
        </w:rPr>
        <w:t xml:space="preserve"> </w:t>
      </w:r>
      <w:r w:rsidRPr="00E27D12">
        <w:rPr>
          <w:rFonts w:ascii="Tahoma" w:hAnsi="Tahoma" w:cs="Tahoma"/>
          <w:color w:val="FF0000"/>
          <w:sz w:val="20"/>
        </w:rPr>
        <w:t>] / [</w:t>
      </w:r>
      <w:r w:rsidR="003D321B" w:rsidRPr="00E27D12">
        <w:rPr>
          <w:rFonts w:ascii="Tahoma" w:hAnsi="Tahoma" w:cs="Tahoma"/>
          <w:color w:val="FF0000"/>
          <w:sz w:val="20"/>
        </w:rPr>
        <w:t xml:space="preserve"> </w:t>
      </w:r>
      <w:r w:rsidRPr="006C7FB6">
        <w:rPr>
          <w:rFonts w:ascii="Tahoma" w:hAnsi="Tahoma" w:cs="Tahoma"/>
          <w:sz w:val="20"/>
        </w:rPr>
        <w:t>лицензионной поддержке программного обеспечения</w:t>
      </w:r>
      <w:r w:rsidR="003D321B" w:rsidRPr="006C7FB6">
        <w:rPr>
          <w:rFonts w:ascii="Tahoma" w:hAnsi="Tahoma" w:cs="Tahoma"/>
          <w:sz w:val="20"/>
        </w:rPr>
        <w:t xml:space="preserve"> </w:t>
      </w:r>
      <w:r w:rsidRPr="00E27D12">
        <w:rPr>
          <w:rFonts w:ascii="Tahoma" w:hAnsi="Tahoma" w:cs="Tahoma"/>
          <w:color w:val="FF0000"/>
          <w:sz w:val="20"/>
        </w:rPr>
        <w:t>]</w:t>
      </w:r>
      <w:r w:rsidRPr="006C7FB6">
        <w:rPr>
          <w:rFonts w:ascii="Tahoma" w:hAnsi="Tahoma" w:cs="Tahoma"/>
          <w:sz w:val="20"/>
        </w:rPr>
        <w:t xml:space="preserve"> не могли быть оказаны, не были или не будут оказаны (полностью или в части). </w:t>
      </w:r>
    </w:p>
    <w:p w14:paraId="728B7E37" w14:textId="77777777" w:rsidR="002F078A" w:rsidRDefault="002F078A" w:rsidP="002F078A">
      <w:pPr>
        <w:pStyle w:val="af0"/>
        <w:ind w:left="0" w:firstLine="709"/>
        <w:rPr>
          <w:rFonts w:ascii="Tahoma" w:hAnsi="Tahoma" w:cs="Tahoma"/>
          <w:color w:val="FF0000"/>
          <w:sz w:val="20"/>
        </w:rPr>
      </w:pPr>
      <w:r w:rsidRPr="006C7FB6">
        <w:rPr>
          <w:rFonts w:ascii="Tahoma" w:hAnsi="Tahoma" w:cs="Tahoma"/>
          <w:sz w:val="20"/>
        </w:rPr>
        <w:t xml:space="preserve">Размер возмещения равен произведению количества дней, в течение которых услуги по </w:t>
      </w:r>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технической поддержке оборудования</w:t>
      </w:r>
      <w:r w:rsidR="00173A1E" w:rsidRPr="006C7FB6">
        <w:rPr>
          <w:rFonts w:ascii="Tahoma" w:hAnsi="Tahoma" w:cs="Tahoma"/>
          <w:sz w:val="20"/>
        </w:rPr>
        <w:t xml:space="preserve"> </w:t>
      </w:r>
      <w:r w:rsidRPr="006C7FB6">
        <w:rPr>
          <w:rFonts w:ascii="Tahoma" w:hAnsi="Tahoma" w:cs="Tahoma"/>
          <w:color w:val="FF0000"/>
          <w:sz w:val="20"/>
        </w:rPr>
        <w:t>] / [</w:t>
      </w:r>
      <w:r w:rsidR="00173A1E" w:rsidRPr="006C7FB6">
        <w:rPr>
          <w:rFonts w:ascii="Tahoma" w:hAnsi="Tahoma" w:cs="Tahoma"/>
          <w:sz w:val="20"/>
        </w:rPr>
        <w:t xml:space="preserve"> </w:t>
      </w:r>
      <w:r w:rsidRPr="006C7FB6">
        <w:rPr>
          <w:rFonts w:ascii="Tahoma" w:hAnsi="Tahoma" w:cs="Tahoma"/>
          <w:sz w:val="20"/>
        </w:rPr>
        <w:t>лицензионной поддержке программного обеспечения</w:t>
      </w:r>
      <w:r w:rsidR="00173A1E"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w:t>
      </w:r>
      <w:r w:rsidRPr="006C7FB6">
        <w:rPr>
          <w:rFonts w:ascii="Tahoma" w:eastAsia="Calibri" w:hAnsi="Tahoma" w:cs="Tahoma"/>
          <w:sz w:val="20"/>
        </w:rPr>
        <w:lastRenderedPageBreak/>
        <w:t>не были оказаны или очевидно не могли быть / не будут оказаны</w:t>
      </w:r>
      <w:r w:rsidRPr="006C7FB6">
        <w:rPr>
          <w:rFonts w:ascii="Tahoma" w:hAnsi="Tahoma" w:cs="Tahoma"/>
          <w:sz w:val="20"/>
        </w:rPr>
        <w:t xml:space="preserve">, на «стоимость дня». Стоимость дня определяется делением </w:t>
      </w:r>
      <w:r w:rsidR="006C7FB6" w:rsidRPr="006C7FB6">
        <w:rPr>
          <w:rFonts w:ascii="Tahoma" w:hAnsi="Tahoma" w:cs="Tahoma"/>
          <w:sz w:val="20"/>
        </w:rPr>
        <w:t xml:space="preserve">Цены </w:t>
      </w:r>
      <w:r w:rsidRPr="006C7FB6">
        <w:rPr>
          <w:rFonts w:ascii="Tahoma" w:hAnsi="Tahoma" w:cs="Tahoma"/>
          <w:sz w:val="20"/>
        </w:rPr>
        <w:t xml:space="preserve">Товара, в состав которого входит </w:t>
      </w:r>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техническая</w:t>
      </w:r>
      <w:r w:rsidRPr="0020448E">
        <w:rPr>
          <w:rFonts w:ascii="Tahoma" w:hAnsi="Tahoma" w:cs="Tahoma"/>
          <w:sz w:val="20"/>
        </w:rPr>
        <w:t xml:space="preserve"> поддержка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поддержка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на количество дней, в течение которых должны были оказываться услуги по </w:t>
      </w:r>
      <w:r w:rsidRPr="00173A1E">
        <w:rPr>
          <w:rFonts w:ascii="Tahoma" w:hAnsi="Tahoma" w:cs="Tahoma"/>
          <w:color w:val="FF0000"/>
          <w:sz w:val="20"/>
        </w:rPr>
        <w:t>[</w:t>
      </w:r>
      <w:r w:rsidR="00173A1E">
        <w:rPr>
          <w:rFonts w:ascii="Tahoma" w:hAnsi="Tahoma" w:cs="Tahoma"/>
          <w:sz w:val="20"/>
        </w:rPr>
        <w:t xml:space="preserve"> </w:t>
      </w:r>
      <w:r w:rsidRPr="0020448E">
        <w:rPr>
          <w:rFonts w:ascii="Tahoma" w:hAnsi="Tahoma" w:cs="Tahoma"/>
          <w:sz w:val="20"/>
        </w:rPr>
        <w:t>технической поддержке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поддержке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Поставщик обязан в течение 5 р</w:t>
      </w:r>
      <w:r w:rsidR="00173A1E">
        <w:rPr>
          <w:rFonts w:ascii="Tahoma" w:hAnsi="Tahoma" w:cs="Tahoma"/>
          <w:sz w:val="20"/>
        </w:rPr>
        <w:t>.</w:t>
      </w:r>
      <w:r w:rsidRPr="0020448E">
        <w:rPr>
          <w:rFonts w:ascii="Tahoma" w:hAnsi="Tahoma" w:cs="Tahoma"/>
          <w:sz w:val="20"/>
        </w:rPr>
        <w:t>д</w:t>
      </w:r>
      <w:r w:rsidR="00173A1E">
        <w:rPr>
          <w:rFonts w:ascii="Tahoma" w:hAnsi="Tahoma" w:cs="Tahoma"/>
          <w:sz w:val="20"/>
        </w:rPr>
        <w:t xml:space="preserve">. </w:t>
      </w:r>
      <w:r w:rsidRPr="0020448E">
        <w:rPr>
          <w:rFonts w:ascii="Tahoma" w:hAnsi="Tahoma" w:cs="Tahoma"/>
          <w:sz w:val="20"/>
        </w:rPr>
        <w:t>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00173A1E">
        <w:rPr>
          <w:rFonts w:ascii="Tahoma" w:hAnsi="Tahoma" w:cs="Tahoma"/>
          <w:sz w:val="20"/>
        </w:rPr>
        <w:t xml:space="preserve"> </w:t>
      </w:r>
      <w:r w:rsidRPr="00173A1E">
        <w:rPr>
          <w:rFonts w:ascii="Tahoma" w:hAnsi="Tahoma" w:cs="Tahoma"/>
          <w:color w:val="FF0000"/>
          <w:sz w:val="20"/>
        </w:rPr>
        <w:t>]</w:t>
      </w:r>
      <w:r w:rsidRPr="00173A1E">
        <w:rPr>
          <w:rStyle w:val="aff8"/>
          <w:rFonts w:ascii="Tahoma" w:hAnsi="Tahoma" w:cs="Tahoma"/>
          <w:color w:val="FF0000"/>
          <w:sz w:val="20"/>
        </w:rPr>
        <w:t xml:space="preserve"> </w:t>
      </w:r>
      <w:r w:rsidRPr="00173A1E">
        <w:rPr>
          <w:rStyle w:val="aff8"/>
          <w:rFonts w:ascii="Tahoma" w:hAnsi="Tahoma" w:cs="Tahoma"/>
          <w:color w:val="FF0000"/>
          <w:sz w:val="20"/>
        </w:rPr>
        <w:footnoteReference w:id="92"/>
      </w:r>
    </w:p>
    <w:p w14:paraId="6C75E768" w14:textId="77777777" w:rsidR="002D5CE1" w:rsidRPr="00B14C69" w:rsidRDefault="002D5CE1">
      <w:pPr>
        <w:spacing w:after="200" w:line="276" w:lineRule="auto"/>
        <w:jc w:val="left"/>
        <w:rPr>
          <w:rFonts w:eastAsia="Calibri"/>
          <w:szCs w:val="24"/>
        </w:rPr>
        <w:sectPr w:rsidR="002D5CE1" w:rsidRPr="00B14C69" w:rsidSect="00061023">
          <w:pgSz w:w="11906" w:h="16838"/>
          <w:pgMar w:top="1134" w:right="850" w:bottom="1134" w:left="1701" w:header="709" w:footer="709" w:gutter="0"/>
          <w:cols w:space="708"/>
          <w:titlePg/>
          <w:docGrid w:linePitch="360"/>
        </w:sectPr>
      </w:pPr>
    </w:p>
    <w:p w14:paraId="023B827C" w14:textId="77777777" w:rsidR="00C721EB" w:rsidRPr="00B14C69" w:rsidRDefault="00C721EB" w:rsidP="00A35997">
      <w:pPr>
        <w:widowControl w:val="0"/>
        <w:rPr>
          <w:b/>
          <w:szCs w:val="24"/>
        </w:rPr>
      </w:pPr>
    </w:p>
    <w:p w14:paraId="400992B5" w14:textId="77777777" w:rsidR="00173A1E" w:rsidRDefault="00173A1E" w:rsidP="00173A1E">
      <w:pPr>
        <w:widowControl w:val="0"/>
        <w:jc w:val="right"/>
        <w:rPr>
          <w:rFonts w:ascii="Tahoma" w:hAnsi="Tahoma" w:cs="Tahoma"/>
          <w:color w:val="FF0000"/>
          <w:sz w:val="20"/>
          <w:u w:color="FFFFFF" w:themeColor="background1"/>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Style w:val="aff8"/>
          <w:rFonts w:ascii="Tahoma" w:hAnsi="Tahoma" w:cs="Tahoma"/>
          <w:color w:val="FF0000"/>
          <w:sz w:val="20"/>
          <w:u w:color="FFFFFF" w:themeColor="background1"/>
        </w:rPr>
        <w:footnoteReference w:id="93"/>
      </w:r>
    </w:p>
    <w:p w14:paraId="4A4E046B" w14:textId="77777777" w:rsidR="00173A1E" w:rsidRPr="003503D6" w:rsidRDefault="00173A1E" w:rsidP="00173A1E">
      <w:pPr>
        <w:widowControl w:val="0"/>
        <w:jc w:val="right"/>
        <w:rPr>
          <w:rFonts w:ascii="Tahoma" w:hAnsi="Tahoma" w:cs="Tahoma"/>
          <w:sz w:val="20"/>
          <w:u w:color="FFFFFF" w:themeColor="background1"/>
        </w:rPr>
      </w:pPr>
      <w:r w:rsidRPr="003503D6">
        <w:rPr>
          <w:rFonts w:ascii="Tahoma" w:hAnsi="Tahoma" w:cs="Tahoma"/>
          <w:sz w:val="20"/>
          <w:u w:color="FFFFFF" w:themeColor="background1"/>
        </w:rPr>
        <w:t>к Спецификации</w:t>
      </w:r>
    </w:p>
    <w:p w14:paraId="2E0C6579" w14:textId="77777777" w:rsidR="00173A1E" w:rsidRPr="00E1001F" w:rsidRDefault="00173A1E" w:rsidP="00173A1E">
      <w:pPr>
        <w:rPr>
          <w:rFonts w:ascii="Tahoma" w:hAnsi="Tahoma" w:cs="Tahoma"/>
          <w:b/>
          <w:i/>
          <w:sz w:val="20"/>
        </w:rPr>
      </w:pPr>
    </w:p>
    <w:p w14:paraId="2C9D9C50" w14:textId="77777777" w:rsidR="00173A1E" w:rsidRDefault="00173A1E" w:rsidP="00173A1E">
      <w:pPr>
        <w:widowControl w:val="0"/>
        <w:jc w:val="right"/>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0227AC39" w14:textId="77777777" w:rsidTr="00CC5DF8">
        <w:tc>
          <w:tcPr>
            <w:tcW w:w="4664" w:type="dxa"/>
            <w:gridSpan w:val="2"/>
          </w:tcPr>
          <w:p w14:paraId="35827C3C"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69E4D519"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0AD00EFB"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94"/>
            </w:r>
          </w:p>
          <w:p w14:paraId="6ADB6010"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95"/>
            </w:r>
            <w:r w:rsidRPr="00A27C0E">
              <w:rPr>
                <w:rFonts w:ascii="Tahoma" w:hAnsi="Tahoma" w:cs="Tahoma"/>
                <w:sz w:val="20"/>
              </w:rPr>
              <w:t>,</w:t>
            </w:r>
          </w:p>
          <w:p w14:paraId="7D013E72" w14:textId="77777777" w:rsidR="00173A1E" w:rsidRPr="00A27C0E" w:rsidRDefault="00173A1E" w:rsidP="005C0CDA">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96"/>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3C58656"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BBF72E0" w14:textId="77777777" w:rsidR="00173A1E" w:rsidRPr="00A27C0E" w:rsidRDefault="00173A1E" w:rsidP="00CC5DF8">
            <w:pPr>
              <w:widowControl w:val="0"/>
              <w:autoSpaceDE w:val="0"/>
              <w:autoSpaceDN w:val="0"/>
              <w:adjustRightInd w:val="0"/>
              <w:ind w:right="140"/>
              <w:rPr>
                <w:rFonts w:ascii="Tahoma" w:hAnsi="Tahoma" w:cs="Tahoma"/>
                <w:b/>
                <w:sz w:val="20"/>
              </w:rPr>
            </w:pPr>
          </w:p>
          <w:p w14:paraId="3AA6C8DA" w14:textId="1268ACB3"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F1690C">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97"/>
            </w:r>
          </w:p>
          <w:p w14:paraId="2B7425FE"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98"/>
            </w:r>
            <w:r w:rsidRPr="00A27C0E">
              <w:rPr>
                <w:rFonts w:ascii="Tahoma" w:hAnsi="Tahoma" w:cs="Tahoma"/>
                <w:sz w:val="20"/>
              </w:rPr>
              <w:t>,</w:t>
            </w:r>
          </w:p>
          <w:p w14:paraId="21E2501A"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99"/>
            </w:r>
          </w:p>
        </w:tc>
      </w:tr>
      <w:tr w:rsidR="00173A1E" w:rsidRPr="0046405C" w14:paraId="09A37C57"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4706B1B7" w14:textId="77777777" w:rsidR="00173A1E" w:rsidRPr="00A27C0E" w:rsidRDefault="00173A1E" w:rsidP="00CC5DF8">
            <w:pPr>
              <w:pStyle w:val="SL0CommentSimplawyer"/>
              <w:rPr>
                <w:sz w:val="20"/>
                <w:szCs w:val="20"/>
              </w:rPr>
            </w:pPr>
          </w:p>
          <w:p w14:paraId="66DC9D5C"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388DC823"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3243A7E7" w14:textId="77777777" w:rsidR="00173A1E" w:rsidRPr="00A27C0E" w:rsidRDefault="00173A1E" w:rsidP="00CC5DF8">
            <w:pPr>
              <w:pStyle w:val="SL0CommentSimplawyer"/>
              <w:rPr>
                <w:sz w:val="20"/>
                <w:szCs w:val="20"/>
              </w:rPr>
            </w:pPr>
          </w:p>
          <w:p w14:paraId="688D23CE"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9195A3F"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FE5DBA9" w14:textId="77777777" w:rsidR="00173A1E" w:rsidRPr="00A27C0E" w:rsidRDefault="00173A1E" w:rsidP="00CC5DF8">
            <w:pPr>
              <w:pStyle w:val="af6"/>
              <w:rPr>
                <w:rFonts w:ascii="Tahoma" w:hAnsi="Tahoma" w:cs="Tahoma"/>
                <w:sz w:val="20"/>
              </w:rPr>
            </w:pPr>
          </w:p>
          <w:p w14:paraId="1028DC3B"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0A958440"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4FF434C" w14:textId="77777777" w:rsidR="00173A1E" w:rsidRPr="00A27C0E" w:rsidRDefault="00173A1E" w:rsidP="00CC5DF8">
            <w:pPr>
              <w:pStyle w:val="af6"/>
              <w:rPr>
                <w:rFonts w:ascii="Tahoma" w:hAnsi="Tahoma" w:cs="Tahoma"/>
                <w:sz w:val="20"/>
              </w:rPr>
            </w:pPr>
          </w:p>
          <w:p w14:paraId="6FC58F5A" w14:textId="77777777" w:rsidR="00173A1E" w:rsidRPr="00A27C0E" w:rsidRDefault="00173A1E" w:rsidP="00CC5DF8">
            <w:pPr>
              <w:pStyle w:val="af6"/>
              <w:rPr>
                <w:rFonts w:ascii="Tahoma" w:hAnsi="Tahoma" w:cs="Tahoma"/>
                <w:sz w:val="20"/>
              </w:rPr>
            </w:pPr>
          </w:p>
        </w:tc>
      </w:tr>
    </w:tbl>
    <w:p w14:paraId="2CA7E1C1" w14:textId="77777777" w:rsidR="00173A1E" w:rsidRDefault="00173A1E" w:rsidP="00173A1E">
      <w:pPr>
        <w:widowControl w:val="0"/>
        <w:jc w:val="right"/>
        <w:rPr>
          <w:rFonts w:ascii="Tahoma" w:hAnsi="Tahoma" w:cs="Tahoma"/>
          <w:sz w:val="20"/>
        </w:rPr>
      </w:pPr>
    </w:p>
    <w:p w14:paraId="3F8C6BCD" w14:textId="77777777" w:rsidR="00173A1E" w:rsidRPr="00E1001F" w:rsidRDefault="00173A1E" w:rsidP="00173A1E">
      <w:pPr>
        <w:widowControl w:val="0"/>
        <w:jc w:val="right"/>
        <w:rPr>
          <w:rFonts w:ascii="Tahoma" w:hAnsi="Tahoma" w:cs="Tahoma"/>
          <w:sz w:val="20"/>
        </w:rPr>
      </w:pPr>
    </w:p>
    <w:p w14:paraId="09106447" w14:textId="77777777" w:rsidR="00A35997" w:rsidRPr="00061023" w:rsidRDefault="00C5677D" w:rsidP="00061023">
      <w:pPr>
        <w:pStyle w:val="af0"/>
        <w:widowControl w:val="0"/>
        <w:numPr>
          <w:ilvl w:val="0"/>
          <w:numId w:val="19"/>
        </w:numPr>
        <w:ind w:left="0" w:firstLine="0"/>
        <w:rPr>
          <w:rFonts w:ascii="Tahoma" w:hAnsi="Tahoma" w:cs="Tahoma"/>
          <w:b/>
          <w:sz w:val="20"/>
        </w:rPr>
      </w:pPr>
      <w:r w:rsidRPr="00061023">
        <w:rPr>
          <w:rFonts w:ascii="Tahoma" w:hAnsi="Tahoma" w:cs="Tahoma"/>
          <w:b/>
          <w:sz w:val="20"/>
        </w:rPr>
        <w:t>Л</w:t>
      </w:r>
      <w:r w:rsidR="00A35997" w:rsidRPr="00061023">
        <w:rPr>
          <w:rFonts w:ascii="Tahoma" w:hAnsi="Tahoma" w:cs="Tahoma"/>
          <w:b/>
          <w:sz w:val="20"/>
        </w:rPr>
        <w:t>ицензионн</w:t>
      </w:r>
      <w:r w:rsidRPr="00061023">
        <w:rPr>
          <w:rFonts w:ascii="Tahoma" w:hAnsi="Tahoma" w:cs="Tahoma"/>
          <w:b/>
          <w:sz w:val="20"/>
        </w:rPr>
        <w:t xml:space="preserve">ая </w:t>
      </w:r>
      <w:r w:rsidR="00A35997" w:rsidRPr="00061023">
        <w:rPr>
          <w:rFonts w:ascii="Tahoma" w:hAnsi="Tahoma" w:cs="Tahoma"/>
          <w:b/>
          <w:sz w:val="20"/>
        </w:rPr>
        <w:t>поддержк</w:t>
      </w:r>
      <w:r w:rsidRPr="00061023">
        <w:rPr>
          <w:rFonts w:ascii="Tahoma" w:hAnsi="Tahoma" w:cs="Tahoma"/>
          <w:b/>
          <w:sz w:val="20"/>
        </w:rPr>
        <w:t>а</w:t>
      </w:r>
      <w:r w:rsidR="00A35997" w:rsidRPr="00061023">
        <w:rPr>
          <w:rFonts w:ascii="Tahoma" w:hAnsi="Tahoma" w:cs="Tahoma"/>
          <w:b/>
          <w:sz w:val="20"/>
        </w:rPr>
        <w:t xml:space="preserve"> программного обеспечения</w:t>
      </w:r>
      <w:r w:rsidR="00AD7A04" w:rsidRPr="00061023">
        <w:rPr>
          <w:rFonts w:ascii="Tahoma" w:hAnsi="Tahoma" w:cs="Tahoma"/>
          <w:b/>
          <w:sz w:val="20"/>
        </w:rPr>
        <w:t xml:space="preserve"> / лицензий</w:t>
      </w:r>
      <w:r w:rsidR="00A35997" w:rsidRPr="00061023">
        <w:rPr>
          <w:rFonts w:ascii="Tahoma" w:hAnsi="Tahoma" w:cs="Tahoma"/>
          <w:b/>
          <w:sz w:val="20"/>
        </w:rPr>
        <w:t xml:space="preserve"> </w:t>
      </w:r>
      <w:r w:rsidRPr="00061023">
        <w:rPr>
          <w:rFonts w:ascii="Tahoma" w:hAnsi="Tahoma" w:cs="Tahoma"/>
          <w:b/>
          <w:sz w:val="20"/>
        </w:rPr>
        <w:t>включает</w:t>
      </w:r>
      <w:r w:rsidR="00A35997" w:rsidRPr="001F73FF">
        <w:rPr>
          <w:rStyle w:val="aff8"/>
          <w:rFonts w:ascii="Tahoma" w:hAnsi="Tahoma" w:cs="Tahoma"/>
          <w:bCs/>
          <w:color w:val="FF0000"/>
          <w:sz w:val="20"/>
        </w:rPr>
        <w:footnoteReference w:id="100"/>
      </w:r>
      <w:r w:rsidR="00A35997" w:rsidRPr="001F73FF">
        <w:rPr>
          <w:rFonts w:ascii="Tahoma" w:hAnsi="Tahoma" w:cs="Tahoma"/>
          <w:b/>
          <w:sz w:val="20"/>
        </w:rPr>
        <w:t>:</w:t>
      </w:r>
    </w:p>
    <w:p w14:paraId="54E3B23C"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дистрибутивам и возможность установки ПО в соответствии с правилами лицензирования.</w:t>
      </w:r>
    </w:p>
    <w:p w14:paraId="3E399BB6"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43176EE2"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Бесплатный доступ к новым версиям ПО.</w:t>
      </w:r>
    </w:p>
    <w:p w14:paraId="75059EC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Регулярные обновления. Сертификация новых платформ, предоставление программных исправлений и обновление безопасности.</w:t>
      </w:r>
    </w:p>
    <w:p w14:paraId="73AA2258"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услугам центра безопасности для упреждения потенциальных проблем безопасности в среде организации.</w:t>
      </w:r>
    </w:p>
    <w:p w14:paraId="60F47E2E"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Обеспечение технической поддержки.</w:t>
      </w:r>
    </w:p>
    <w:p w14:paraId="1E99A06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06AC36CA" w14:textId="77777777" w:rsidR="007918CA" w:rsidRPr="00061023" w:rsidRDefault="007918CA"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Лицензионная поддержка оказывается:</w:t>
      </w:r>
      <w:r w:rsidR="00686C5A" w:rsidRPr="00061023">
        <w:rPr>
          <w:rFonts w:ascii="Tahoma" w:hAnsi="Tahoma" w:cs="Tahoma"/>
          <w:sz w:val="20"/>
        </w:rPr>
        <w:t xml:space="preserve"> </w:t>
      </w:r>
      <w:r w:rsidR="00173A1E" w:rsidRPr="00003A44">
        <w:rPr>
          <w:rFonts w:ascii="Tahoma" w:eastAsia="Calibri" w:hAnsi="Tahoma" w:cs="Tahoma"/>
          <w:bCs/>
          <w:color w:val="FF0000"/>
          <w:sz w:val="20"/>
        </w:rPr>
        <w:t>[</w:t>
      </w:r>
      <w:r w:rsidR="00173A1E" w:rsidRPr="0020448E">
        <w:rPr>
          <w:rFonts w:ascii="Tahoma" w:eastAsia="Calibri" w:hAnsi="Tahoma" w:cs="Tahoma"/>
          <w:bCs/>
          <w:sz w:val="20"/>
        </w:rPr>
        <w:t>•</w:t>
      </w:r>
      <w:r w:rsidR="00173A1E" w:rsidRPr="00003A44">
        <w:rPr>
          <w:rFonts w:ascii="Tahoma" w:eastAsia="Calibri" w:hAnsi="Tahoma" w:cs="Tahoma"/>
          <w:bCs/>
          <w:color w:val="FF0000"/>
          <w:sz w:val="20"/>
        </w:rPr>
        <w:t>]</w:t>
      </w:r>
      <w:r w:rsidR="00686C5A" w:rsidRPr="00061023">
        <w:rPr>
          <w:rFonts w:ascii="Tahoma" w:hAnsi="Tahoma" w:cs="Tahoma"/>
          <w:i/>
          <w:sz w:val="20"/>
        </w:rPr>
        <w:t>.</w:t>
      </w:r>
    </w:p>
    <w:p w14:paraId="17BE97E9" w14:textId="77777777" w:rsidR="00A35997" w:rsidRPr="00061023" w:rsidRDefault="00A35997" w:rsidP="00061023">
      <w:pPr>
        <w:pStyle w:val="af0"/>
        <w:widowControl w:val="0"/>
        <w:ind w:left="0"/>
        <w:contextualSpacing w:val="0"/>
        <w:rPr>
          <w:rFonts w:ascii="Tahoma" w:hAnsi="Tahoma" w:cs="Tahoma"/>
          <w:sz w:val="20"/>
        </w:rPr>
      </w:pPr>
    </w:p>
    <w:p w14:paraId="05D685C9" w14:textId="77777777" w:rsidR="00A20414" w:rsidRPr="00061023" w:rsidRDefault="00A20414" w:rsidP="00061023">
      <w:pPr>
        <w:pStyle w:val="af0"/>
        <w:widowControl w:val="0"/>
        <w:ind w:left="0"/>
        <w:contextualSpacing w:val="0"/>
        <w:rPr>
          <w:rFonts w:ascii="Tahoma" w:hAnsi="Tahoma" w:cs="Tahoma"/>
          <w:sz w:val="20"/>
        </w:rPr>
      </w:pPr>
    </w:p>
    <w:p w14:paraId="11D73615" w14:textId="77777777" w:rsidR="00C721EB" w:rsidRPr="00061023" w:rsidRDefault="00C5677D" w:rsidP="00061023">
      <w:pPr>
        <w:pStyle w:val="af0"/>
        <w:widowControl w:val="0"/>
        <w:numPr>
          <w:ilvl w:val="0"/>
          <w:numId w:val="14"/>
        </w:numPr>
        <w:tabs>
          <w:tab w:val="left" w:pos="708"/>
        </w:tabs>
        <w:ind w:left="0" w:firstLine="0"/>
        <w:rPr>
          <w:rFonts w:ascii="Tahoma" w:hAnsi="Tahoma" w:cs="Tahoma"/>
          <w:b/>
          <w:sz w:val="20"/>
        </w:rPr>
      </w:pPr>
      <w:r w:rsidRPr="00061023">
        <w:rPr>
          <w:rFonts w:ascii="Tahoma" w:hAnsi="Tahoma" w:cs="Tahoma"/>
          <w:b/>
          <w:sz w:val="20"/>
        </w:rPr>
        <w:t>Т</w:t>
      </w:r>
      <w:r w:rsidR="00C721EB" w:rsidRPr="00061023">
        <w:rPr>
          <w:rFonts w:ascii="Tahoma" w:hAnsi="Tahoma" w:cs="Tahoma"/>
          <w:b/>
          <w:sz w:val="20"/>
        </w:rPr>
        <w:t>ехническ</w:t>
      </w:r>
      <w:r w:rsidRPr="00061023">
        <w:rPr>
          <w:rFonts w:ascii="Tahoma" w:hAnsi="Tahoma" w:cs="Tahoma"/>
          <w:b/>
          <w:sz w:val="20"/>
        </w:rPr>
        <w:t xml:space="preserve">ая </w:t>
      </w:r>
      <w:r w:rsidR="00C721EB" w:rsidRPr="00061023">
        <w:rPr>
          <w:rFonts w:ascii="Tahoma" w:hAnsi="Tahoma" w:cs="Tahoma"/>
          <w:b/>
          <w:sz w:val="20"/>
        </w:rPr>
        <w:t>поддержк</w:t>
      </w:r>
      <w:r w:rsidRPr="00061023">
        <w:rPr>
          <w:rFonts w:ascii="Tahoma" w:hAnsi="Tahoma" w:cs="Tahoma"/>
          <w:b/>
          <w:sz w:val="20"/>
        </w:rPr>
        <w:t>а</w:t>
      </w:r>
      <w:r w:rsidR="00C721EB" w:rsidRPr="00061023">
        <w:rPr>
          <w:rFonts w:ascii="Tahoma" w:hAnsi="Tahoma" w:cs="Tahoma"/>
          <w:b/>
          <w:sz w:val="20"/>
        </w:rPr>
        <w:t xml:space="preserve"> </w:t>
      </w:r>
      <w:r w:rsidR="00DA1032" w:rsidRPr="00061023">
        <w:rPr>
          <w:rFonts w:ascii="Tahoma" w:hAnsi="Tahoma" w:cs="Tahoma"/>
          <w:b/>
          <w:sz w:val="20"/>
        </w:rPr>
        <w:t>оборудования</w:t>
      </w:r>
      <w:r w:rsidR="00C721EB" w:rsidRPr="00061023">
        <w:rPr>
          <w:rFonts w:ascii="Tahoma" w:hAnsi="Tahoma" w:cs="Tahoma"/>
          <w:b/>
          <w:sz w:val="20"/>
        </w:rPr>
        <w:t xml:space="preserve"> </w:t>
      </w:r>
      <w:r w:rsidRPr="00061023">
        <w:rPr>
          <w:rFonts w:ascii="Tahoma" w:hAnsi="Tahoma" w:cs="Tahoma"/>
          <w:b/>
          <w:sz w:val="20"/>
        </w:rPr>
        <w:t>включает</w:t>
      </w:r>
      <w:r w:rsidR="0048432B" w:rsidRPr="001F73FF">
        <w:rPr>
          <w:rStyle w:val="aff8"/>
          <w:rFonts w:ascii="Tahoma" w:hAnsi="Tahoma" w:cs="Tahoma"/>
          <w:bCs/>
          <w:color w:val="FF0000"/>
          <w:sz w:val="20"/>
        </w:rPr>
        <w:footnoteReference w:id="101"/>
      </w:r>
      <w:r w:rsidR="0048432B" w:rsidRPr="00061023">
        <w:rPr>
          <w:rFonts w:ascii="Tahoma" w:hAnsi="Tahoma" w:cs="Tahoma"/>
          <w:b/>
          <w:sz w:val="20"/>
        </w:rPr>
        <w:t>:</w:t>
      </w:r>
    </w:p>
    <w:p w14:paraId="084270BD" w14:textId="77777777" w:rsidR="00C721EB" w:rsidRPr="00B14C69" w:rsidRDefault="00C721EB" w:rsidP="00173A1E">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94"/>
        <w:gridCol w:w="1951"/>
      </w:tblGrid>
      <w:tr w:rsidR="00C721EB" w:rsidRPr="00061023" w14:paraId="437105E4"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EBC378" w14:textId="77777777" w:rsidR="00C721EB" w:rsidRPr="00061023" w:rsidRDefault="00C721EB" w:rsidP="00002287">
            <w:pPr>
              <w:pStyle w:val="TableParagraph"/>
              <w:spacing w:line="193" w:lineRule="exact"/>
              <w:ind w:left="122"/>
              <w:jc w:val="center"/>
              <w:rPr>
                <w:rFonts w:ascii="Tahoma" w:hAnsi="Tahoma" w:cs="Tahoma"/>
                <w:color w:val="000000"/>
                <w:sz w:val="16"/>
                <w:szCs w:val="16"/>
              </w:rPr>
            </w:pPr>
            <w:r w:rsidRPr="00061023">
              <w:rPr>
                <w:rFonts w:ascii="Tahoma" w:hAnsi="Tahoma" w:cs="Tahoma"/>
                <w:color w:val="000000"/>
                <w:spacing w:val="-1"/>
                <w:sz w:val="16"/>
                <w:szCs w:val="16"/>
              </w:rPr>
              <w:t>Поддержка оборудования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AB6D75E" w14:textId="77777777" w:rsidR="00C721EB" w:rsidRPr="00061023" w:rsidRDefault="00C721EB" w:rsidP="00002287">
            <w:pPr>
              <w:pStyle w:val="TableParagraph"/>
              <w:spacing w:line="193" w:lineRule="exact"/>
              <w:jc w:val="center"/>
              <w:rPr>
                <w:rFonts w:ascii="Tahoma" w:hAnsi="Tahoma" w:cs="Tahoma"/>
                <w:color w:val="000000"/>
                <w:sz w:val="16"/>
                <w:szCs w:val="16"/>
              </w:rPr>
            </w:pPr>
            <w:r w:rsidRPr="00061023">
              <w:rPr>
                <w:rFonts w:ascii="Tahoma" w:hAnsi="Tahoma" w:cs="Tahoma"/>
                <w:color w:val="000000"/>
                <w:spacing w:val="-1"/>
                <w:sz w:val="16"/>
                <w:szCs w:val="16"/>
              </w:rPr>
              <w:t>Bronze</w:t>
            </w:r>
          </w:p>
        </w:tc>
      </w:tr>
      <w:tr w:rsidR="00C721EB" w:rsidRPr="00061023" w14:paraId="0239CCC2"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1FBE660" w14:textId="77777777" w:rsidR="00C721EB" w:rsidRPr="00061023" w:rsidRDefault="00C721EB" w:rsidP="00002287">
            <w:pPr>
              <w:pStyle w:val="TableParagraph"/>
              <w:spacing w:line="193" w:lineRule="exact"/>
              <w:ind w:left="8"/>
              <w:rPr>
                <w:rFonts w:ascii="Tahoma" w:hAnsi="Tahoma" w:cs="Tahoma"/>
                <w:color w:val="000000"/>
                <w:sz w:val="16"/>
                <w:szCs w:val="16"/>
              </w:rPr>
            </w:pPr>
            <w:r w:rsidRPr="00061023">
              <w:rPr>
                <w:rFonts w:ascii="Tahoma" w:hAnsi="Tahoma" w:cs="Tahoma"/>
                <w:color w:val="000000"/>
                <w:spacing w:val="-1"/>
                <w:sz w:val="16"/>
                <w:szCs w:val="16"/>
              </w:rPr>
              <w:t xml:space="preserve">Обработка </w:t>
            </w:r>
            <w:r w:rsidRPr="00061023">
              <w:rPr>
                <w:rFonts w:ascii="Tahoma" w:hAnsi="Tahoma" w:cs="Tahoma"/>
                <w:color w:val="000000"/>
                <w:sz w:val="16"/>
                <w:szCs w:val="16"/>
              </w:rPr>
              <w:t>и</w:t>
            </w:r>
            <w:r w:rsidRPr="00061023">
              <w:rPr>
                <w:rFonts w:ascii="Tahoma" w:hAnsi="Tahoma" w:cs="Tahoma"/>
                <w:color w:val="000000"/>
                <w:spacing w:val="-1"/>
                <w:sz w:val="16"/>
                <w:szCs w:val="16"/>
              </w:rPr>
              <w:t xml:space="preserve"> определение</w:t>
            </w:r>
            <w:r w:rsidRPr="00061023">
              <w:rPr>
                <w:rFonts w:ascii="Tahoma" w:hAnsi="Tahoma" w:cs="Tahoma"/>
                <w:color w:val="000000"/>
                <w:sz w:val="16"/>
                <w:szCs w:val="16"/>
              </w:rPr>
              <w:t xml:space="preserve"> </w:t>
            </w:r>
            <w:r w:rsidRPr="00061023">
              <w:rPr>
                <w:rFonts w:ascii="Tahoma" w:hAnsi="Tahoma" w:cs="Tahoma"/>
                <w:color w:val="000000"/>
                <w:spacing w:val="-2"/>
                <w:sz w:val="16"/>
                <w:szCs w:val="16"/>
              </w:rPr>
              <w:t>вызовов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7C1D5F5" w14:textId="77777777" w:rsidR="00C721EB" w:rsidRPr="00061023" w:rsidRDefault="00C721EB" w:rsidP="00061023">
            <w:pPr>
              <w:widowControl w:val="0"/>
              <w:jc w:val="left"/>
              <w:rPr>
                <w:rFonts w:ascii="Tahoma" w:hAnsi="Tahoma" w:cs="Tahoma"/>
                <w:color w:val="000000"/>
                <w:sz w:val="16"/>
                <w:szCs w:val="16"/>
                <w:lang w:eastAsia="en-US"/>
              </w:rPr>
            </w:pPr>
          </w:p>
        </w:tc>
      </w:tr>
      <w:tr w:rsidR="00C721EB" w:rsidRPr="00061023" w14:paraId="3AB8B78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E70DD27" w14:textId="77777777" w:rsidR="00C721EB" w:rsidRPr="00061023" w:rsidRDefault="00C721EB" w:rsidP="00002287">
            <w:pPr>
              <w:pStyle w:val="TableParagraph"/>
              <w:spacing w:line="193"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t>Интерактивное управление заявками через веб-портал</w:t>
            </w:r>
            <w:r w:rsidRPr="00061023">
              <w:rPr>
                <w:rFonts w:ascii="Tahoma" w:hAnsi="Tahoma" w:cs="Tahoma"/>
                <w:color w:val="000000"/>
                <w:spacing w:val="-2"/>
                <w:sz w:val="16"/>
                <w:szCs w:val="16"/>
                <w:lang w:val="ru-RU"/>
              </w:rPr>
              <w:t xml:space="preserve"> </w:t>
            </w:r>
            <w:r w:rsidRPr="00061023">
              <w:rPr>
                <w:rFonts w:ascii="Tahoma" w:hAnsi="Tahoma" w:cs="Tahoma"/>
                <w:color w:val="000000"/>
                <w:spacing w:val="-1"/>
                <w:sz w:val="16"/>
                <w:szCs w:val="16"/>
              </w:rPr>
              <w:t>tickets</w:t>
            </w:r>
            <w:r w:rsidRPr="00061023">
              <w:rPr>
                <w:rFonts w:ascii="Tahoma" w:hAnsi="Tahoma" w:cs="Tahoma"/>
                <w:color w:val="000000"/>
                <w:spacing w:val="-1"/>
                <w:sz w:val="16"/>
                <w:szCs w:val="16"/>
                <w:lang w:val="ru-RU"/>
              </w:rPr>
              <w:t>.</w:t>
            </w:r>
            <w:r w:rsidRPr="00061023">
              <w:rPr>
                <w:rFonts w:ascii="Tahoma" w:hAnsi="Tahoma" w:cs="Tahoma"/>
                <w:color w:val="000000"/>
                <w:spacing w:val="-1"/>
                <w:sz w:val="16"/>
                <w:szCs w:val="16"/>
              </w:rPr>
              <w:t>dataru</w:t>
            </w:r>
            <w:r w:rsidRPr="00061023">
              <w:rPr>
                <w:rFonts w:ascii="Tahoma" w:hAnsi="Tahoma" w:cs="Tahoma"/>
                <w:color w:val="000000"/>
                <w:spacing w:val="-1"/>
                <w:sz w:val="16"/>
                <w:szCs w:val="16"/>
                <w:lang w:val="ru-RU"/>
              </w:rPr>
              <w:t>.</w:t>
            </w:r>
            <w:r w:rsidRPr="00061023">
              <w:rPr>
                <w:rFonts w:ascii="Tahoma" w:hAnsi="Tahoma" w:cs="Tahoma"/>
                <w:color w:val="000000"/>
                <w:spacing w:val="-1"/>
                <w:sz w:val="16"/>
                <w:szCs w:val="16"/>
              </w:rPr>
              <w:t>ru</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AE12797" w14:textId="77777777" w:rsidR="00C721EB" w:rsidRPr="00061023" w:rsidRDefault="00C721EB" w:rsidP="00061023">
            <w:pPr>
              <w:pStyle w:val="TableParagraph"/>
              <w:spacing w:line="193" w:lineRule="exact"/>
              <w:ind w:right="1"/>
              <w:rPr>
                <w:rFonts w:ascii="Tahoma" w:hAnsi="Tahoma" w:cs="Tahoma"/>
                <w:color w:val="000000"/>
                <w:sz w:val="16"/>
                <w:szCs w:val="16"/>
              </w:rPr>
            </w:pPr>
            <w:r w:rsidRPr="00061023">
              <w:rPr>
                <w:rFonts w:ascii="Tahoma" w:hAnsi="Tahoma" w:cs="Tahoma"/>
                <w:color w:val="000000"/>
                <w:spacing w:val="-1"/>
                <w:sz w:val="16"/>
                <w:szCs w:val="16"/>
              </w:rPr>
              <w:t>Да</w:t>
            </w:r>
          </w:p>
        </w:tc>
      </w:tr>
      <w:tr w:rsidR="00C721EB" w:rsidRPr="00061023" w14:paraId="740A4686"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5B65908E" w14:textId="77777777" w:rsidR="00C721EB" w:rsidRPr="00061023" w:rsidRDefault="00C721EB" w:rsidP="00002287">
            <w:pPr>
              <w:pStyle w:val="TableParagraph"/>
              <w:spacing w:before="7"/>
              <w:rPr>
                <w:rFonts w:ascii="Tahoma" w:hAnsi="Tahoma" w:cs="Tahoma"/>
                <w:color w:val="000000"/>
                <w:sz w:val="16"/>
                <w:szCs w:val="16"/>
              </w:rPr>
            </w:pPr>
          </w:p>
          <w:p w14:paraId="6267819C" w14:textId="77777777" w:rsidR="00C721EB" w:rsidRPr="00061023" w:rsidRDefault="00C721EB" w:rsidP="00002287">
            <w:pPr>
              <w:pStyle w:val="TableParagraph"/>
              <w:ind w:left="8"/>
              <w:rPr>
                <w:rFonts w:ascii="Tahoma" w:hAnsi="Tahoma" w:cs="Tahoma"/>
                <w:color w:val="000000"/>
                <w:sz w:val="16"/>
                <w:szCs w:val="16"/>
              </w:rPr>
            </w:pPr>
            <w:r w:rsidRPr="00061023">
              <w:rPr>
                <w:rFonts w:ascii="Tahoma" w:hAnsi="Tahoma" w:cs="Tahoma"/>
                <w:color w:val="000000"/>
                <w:spacing w:val="-1"/>
                <w:sz w:val="16"/>
                <w:szCs w:val="16"/>
              </w:rPr>
              <w:t>Консультация</w:t>
            </w:r>
            <w:r w:rsidRPr="00061023">
              <w:rPr>
                <w:rFonts w:ascii="Tahoma" w:hAnsi="Tahoma" w:cs="Tahoma"/>
                <w:color w:val="000000"/>
                <w:sz w:val="16"/>
                <w:szCs w:val="16"/>
              </w:rPr>
              <w:t xml:space="preserve"> по</w:t>
            </w:r>
            <w:r w:rsidRPr="00061023">
              <w:rPr>
                <w:rFonts w:ascii="Tahoma" w:hAnsi="Tahoma" w:cs="Tahoma"/>
                <w:color w:val="000000"/>
                <w:spacing w:val="-1"/>
                <w:sz w:val="16"/>
                <w:szCs w:val="16"/>
              </w:rPr>
              <w:t xml:space="preserve"> телефону</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7E41856" w14:textId="77777777" w:rsidR="00C721EB" w:rsidRPr="00061023" w:rsidRDefault="00C721EB" w:rsidP="00061023">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9:00 – 18:00:</w:t>
            </w:r>
          </w:p>
          <w:p w14:paraId="44866CD7" w14:textId="77777777" w:rsidR="00C721EB" w:rsidRPr="00061023" w:rsidRDefault="00C721EB" w:rsidP="00061023">
            <w:pPr>
              <w:pStyle w:val="TableParagraph"/>
              <w:spacing w:line="193" w:lineRule="exact"/>
              <w:ind w:left="8" w:firstLine="24"/>
              <w:rPr>
                <w:rFonts w:ascii="Tahoma" w:hAnsi="Tahoma" w:cs="Tahoma"/>
                <w:color w:val="000000"/>
                <w:sz w:val="16"/>
                <w:szCs w:val="16"/>
              </w:rPr>
            </w:pPr>
            <w:r w:rsidRPr="00061023">
              <w:rPr>
                <w:rFonts w:ascii="Tahoma" w:hAnsi="Tahoma" w:cs="Tahoma"/>
                <w:color w:val="000000"/>
                <w:spacing w:val="-1"/>
                <w:sz w:val="16"/>
                <w:szCs w:val="16"/>
                <w:lang w:val="ru-RU"/>
              </w:rPr>
              <w:t>Рабочие дни</w:t>
            </w:r>
            <w:r w:rsidRPr="00061023">
              <w:rPr>
                <w:rFonts w:ascii="Tahoma" w:hAnsi="Tahoma" w:cs="Tahoma"/>
                <w:color w:val="000000"/>
                <w:spacing w:val="-1"/>
                <w:sz w:val="16"/>
                <w:szCs w:val="16"/>
              </w:rPr>
              <w:t xml:space="preserve"> </w:t>
            </w:r>
          </w:p>
        </w:tc>
      </w:tr>
      <w:tr w:rsidR="00C721EB" w:rsidRPr="00061023" w14:paraId="773BAD1F"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9407B64" w14:textId="77777777" w:rsidR="00C721EB" w:rsidRPr="00061023" w:rsidRDefault="00C721EB" w:rsidP="00002287">
            <w:pPr>
              <w:pStyle w:val="TableParagraph"/>
              <w:spacing w:line="193" w:lineRule="exact"/>
              <w:ind w:left="8"/>
              <w:rPr>
                <w:rFonts w:ascii="Tahoma" w:hAnsi="Tahoma" w:cs="Tahoma"/>
                <w:color w:val="000000"/>
                <w:sz w:val="16"/>
                <w:szCs w:val="16"/>
              </w:rPr>
            </w:pPr>
            <w:r w:rsidRPr="00061023">
              <w:rPr>
                <w:rFonts w:ascii="Tahoma" w:hAnsi="Tahoma" w:cs="Tahoma"/>
                <w:color w:val="000000"/>
                <w:spacing w:val="-1"/>
                <w:sz w:val="16"/>
                <w:szCs w:val="16"/>
              </w:rPr>
              <w:t>Время</w:t>
            </w:r>
            <w:r w:rsidRPr="00061023">
              <w:rPr>
                <w:rFonts w:ascii="Tahoma" w:hAnsi="Tahoma" w:cs="Tahoma"/>
                <w:color w:val="000000"/>
                <w:sz w:val="16"/>
                <w:szCs w:val="16"/>
              </w:rPr>
              <w:t xml:space="preserve"> </w:t>
            </w:r>
            <w:r w:rsidRPr="00061023">
              <w:rPr>
                <w:rFonts w:ascii="Tahoma" w:hAnsi="Tahoma" w:cs="Tahoma"/>
                <w:color w:val="000000"/>
                <w:spacing w:val="-1"/>
                <w:sz w:val="16"/>
                <w:szCs w:val="16"/>
              </w:rPr>
              <w:t>реакции</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9CA76C8" w14:textId="77777777" w:rsidR="00C721EB" w:rsidRPr="00061023" w:rsidRDefault="00C721EB" w:rsidP="00061023">
            <w:pPr>
              <w:pStyle w:val="TableParagraph"/>
              <w:spacing w:line="193" w:lineRule="exact"/>
              <w:ind w:right="1"/>
              <w:rPr>
                <w:rFonts w:ascii="Tahoma" w:hAnsi="Tahoma" w:cs="Tahoma"/>
                <w:color w:val="000000"/>
                <w:sz w:val="16"/>
                <w:szCs w:val="16"/>
              </w:rPr>
            </w:pPr>
            <w:r w:rsidRPr="00061023">
              <w:rPr>
                <w:rFonts w:ascii="Tahoma" w:hAnsi="Tahoma" w:cs="Tahoma"/>
                <w:color w:val="000000"/>
                <w:sz w:val="16"/>
                <w:szCs w:val="16"/>
              </w:rPr>
              <w:t xml:space="preserve">4 </w:t>
            </w:r>
            <w:r w:rsidRPr="00061023">
              <w:rPr>
                <w:rFonts w:ascii="Tahoma" w:hAnsi="Tahoma" w:cs="Tahoma"/>
                <w:color w:val="000000"/>
                <w:spacing w:val="-1"/>
                <w:sz w:val="16"/>
                <w:szCs w:val="16"/>
              </w:rPr>
              <w:t>часа</w:t>
            </w:r>
          </w:p>
        </w:tc>
      </w:tr>
      <w:tr w:rsidR="00C721EB" w:rsidRPr="00061023" w14:paraId="2480ACD4"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76D6FA1" w14:textId="77777777" w:rsidR="00C721EB" w:rsidRPr="00061023" w:rsidRDefault="00C721EB" w:rsidP="00002287">
            <w:pPr>
              <w:pStyle w:val="TableParagraph"/>
              <w:spacing w:line="194"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lastRenderedPageBreak/>
              <w:t>Помощь</w:t>
            </w:r>
            <w:r w:rsidRPr="00061023">
              <w:rPr>
                <w:rFonts w:ascii="Tahoma" w:hAnsi="Tahoma" w:cs="Tahoma"/>
                <w:color w:val="000000"/>
                <w:spacing w:val="-2"/>
                <w:sz w:val="16"/>
                <w:szCs w:val="16"/>
                <w:lang w:val="ru-RU"/>
              </w:rPr>
              <w:t xml:space="preserve"> </w:t>
            </w:r>
            <w:r w:rsidRPr="00061023">
              <w:rPr>
                <w:rFonts w:ascii="Tahoma" w:hAnsi="Tahoma" w:cs="Tahoma"/>
                <w:color w:val="000000"/>
                <w:sz w:val="16"/>
                <w:szCs w:val="16"/>
                <w:lang w:val="ru-RU"/>
              </w:rPr>
              <w:t>в</w:t>
            </w:r>
            <w:r w:rsidRPr="00061023">
              <w:rPr>
                <w:rFonts w:ascii="Tahoma" w:hAnsi="Tahoma" w:cs="Tahoma"/>
                <w:color w:val="000000"/>
                <w:spacing w:val="-1"/>
                <w:sz w:val="16"/>
                <w:szCs w:val="16"/>
                <w:lang w:val="ru-RU"/>
              </w:rPr>
              <w:t xml:space="preserve"> анализе </w:t>
            </w:r>
            <w:r w:rsidRPr="00061023">
              <w:rPr>
                <w:rFonts w:ascii="Tahoma" w:hAnsi="Tahoma" w:cs="Tahoma"/>
                <w:color w:val="000000"/>
                <w:sz w:val="16"/>
                <w:szCs w:val="16"/>
                <w:lang w:val="ru-RU"/>
              </w:rPr>
              <w:t>и</w:t>
            </w:r>
            <w:r w:rsidRPr="00061023">
              <w:rPr>
                <w:rFonts w:ascii="Tahoma" w:hAnsi="Tahoma" w:cs="Tahoma"/>
                <w:color w:val="000000"/>
                <w:spacing w:val="-1"/>
                <w:sz w:val="16"/>
                <w:szCs w:val="16"/>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C604695" w14:textId="77777777" w:rsidR="00C721EB" w:rsidRPr="00061023" w:rsidRDefault="00C721EB" w:rsidP="00061023">
            <w:pPr>
              <w:pStyle w:val="TableParagraph"/>
              <w:spacing w:line="194" w:lineRule="exact"/>
              <w:ind w:right="1"/>
              <w:rPr>
                <w:rFonts w:ascii="Tahoma" w:hAnsi="Tahoma" w:cs="Tahoma"/>
                <w:color w:val="000000"/>
                <w:sz w:val="16"/>
                <w:szCs w:val="16"/>
              </w:rPr>
            </w:pPr>
            <w:r w:rsidRPr="00061023">
              <w:rPr>
                <w:rFonts w:ascii="Tahoma" w:hAnsi="Tahoma" w:cs="Tahoma"/>
                <w:color w:val="000000"/>
                <w:spacing w:val="-1"/>
                <w:sz w:val="16"/>
                <w:szCs w:val="16"/>
              </w:rPr>
              <w:t>Да</w:t>
            </w:r>
          </w:p>
        </w:tc>
      </w:tr>
      <w:tr w:rsidR="00C721EB" w:rsidRPr="00061023" w14:paraId="1A048538"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730DA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E02BFF"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16C946A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A7775EF"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F41B55"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3D85F40C"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2A72B30"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23099B8"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7A17F71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6F03FC8"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9CBCA2D" w14:textId="77777777" w:rsidR="00C721EB" w:rsidRPr="00061023" w:rsidRDefault="00C721EB" w:rsidP="00061023">
            <w:pPr>
              <w:widowControl w:val="0"/>
              <w:jc w:val="left"/>
              <w:rPr>
                <w:rFonts w:ascii="Tahoma" w:eastAsia="Calibri" w:hAnsi="Tahoma" w:cs="Tahoma"/>
                <w:color w:val="000000"/>
                <w:spacing w:val="-1"/>
                <w:sz w:val="16"/>
                <w:szCs w:val="16"/>
                <w:lang w:val="en-US" w:eastAsia="en-US"/>
              </w:rPr>
            </w:pPr>
          </w:p>
        </w:tc>
      </w:tr>
      <w:tr w:rsidR="00C721EB" w:rsidRPr="00061023" w14:paraId="28D56C7C"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046FFA6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p>
          <w:p w14:paraId="56E6771E"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274A618" w14:textId="77777777" w:rsidR="00C721EB" w:rsidRPr="00061023" w:rsidRDefault="00C721EB" w:rsidP="00173A1E">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Рабочие дни:</w:t>
            </w:r>
          </w:p>
          <w:p w14:paraId="3014CBA6"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9:00 – 18:00 </w:t>
            </w:r>
          </w:p>
        </w:tc>
      </w:tr>
      <w:tr w:rsidR="00C721EB" w:rsidRPr="00061023" w14:paraId="511B8F0E"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AF87F9"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F001467"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05FC6071"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94BEB8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60981D12" w14:textId="77777777" w:rsidR="00C721EB" w:rsidRPr="00061023" w:rsidRDefault="00C721EB" w:rsidP="00061023">
            <w:pPr>
              <w:pStyle w:val="TableParagraph"/>
              <w:spacing w:line="193" w:lineRule="exact"/>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46A012C1" w14:textId="77777777" w:rsidR="00C721EB" w:rsidRPr="00061023" w:rsidRDefault="00C721EB" w:rsidP="00061023">
            <w:pPr>
              <w:pStyle w:val="TableParagraph"/>
              <w:spacing w:before="20" w:line="193" w:lineRule="exact"/>
              <w:rPr>
                <w:rFonts w:ascii="Tahoma" w:hAnsi="Tahoma" w:cs="Tahoma"/>
                <w:color w:val="000000"/>
                <w:spacing w:val="-1"/>
                <w:sz w:val="16"/>
                <w:szCs w:val="16"/>
                <w:lang w:val="ru-RU"/>
              </w:rPr>
            </w:pPr>
          </w:p>
        </w:tc>
      </w:tr>
      <w:tr w:rsidR="00C721EB" w:rsidRPr="00061023" w14:paraId="3E4257FA"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E0C78D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F857765" w14:textId="77777777" w:rsidR="00C721EB" w:rsidRPr="00061023" w:rsidRDefault="00C721EB" w:rsidP="00061023">
            <w:pPr>
              <w:widowControl w:val="0"/>
              <w:jc w:val="left"/>
              <w:rPr>
                <w:rFonts w:ascii="Tahoma" w:eastAsia="Calibri" w:hAnsi="Tahoma" w:cs="Tahoma"/>
                <w:color w:val="000000"/>
                <w:spacing w:val="-1"/>
                <w:sz w:val="16"/>
                <w:szCs w:val="16"/>
                <w:lang w:eastAsia="en-US"/>
              </w:rPr>
            </w:pPr>
          </w:p>
        </w:tc>
      </w:tr>
      <w:tr w:rsidR="00C721EB" w:rsidRPr="00061023" w14:paraId="0206390F"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235D615"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 максимальным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662A950"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752A0E68"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3C7A381"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со средним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CD86867"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31FDFB8F"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977A790" w14:textId="77777777" w:rsidR="00C721EB" w:rsidRPr="00061023" w:rsidRDefault="00C721EB" w:rsidP="00E1165C">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с низким влиянием на работоспособность систем </w:t>
            </w:r>
            <w:r w:rsidR="00E1165C">
              <w:rPr>
                <w:rFonts w:ascii="Tahoma" w:hAnsi="Tahoma" w:cs="Tahoma"/>
                <w:color w:val="000000"/>
                <w:spacing w:val="-1"/>
                <w:sz w:val="16"/>
                <w:szCs w:val="16"/>
                <w:lang w:val="ru-RU"/>
              </w:rPr>
              <w:t>Покупателя</w:t>
            </w:r>
            <w:r w:rsidR="00E1165C" w:rsidRPr="00061023">
              <w:rPr>
                <w:rFonts w:ascii="Tahoma" w:hAnsi="Tahoma" w:cs="Tahoma"/>
                <w:color w:val="000000"/>
                <w:spacing w:val="-1"/>
                <w:sz w:val="16"/>
                <w:szCs w:val="16"/>
                <w:lang w:val="ru-RU"/>
              </w:rPr>
              <w:t xml:space="preserve"> </w:t>
            </w:r>
            <w:r w:rsidRPr="00061023">
              <w:rPr>
                <w:rFonts w:ascii="Tahoma" w:hAnsi="Tahoma" w:cs="Tahoma"/>
                <w:color w:val="000000"/>
                <w:spacing w:val="-1"/>
                <w:sz w:val="16"/>
                <w:szCs w:val="16"/>
                <w:lang w:val="ru-RU"/>
              </w:rPr>
              <w:t>(Уровень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E641BDA"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518D3A2F" w14:textId="77777777" w:rsidR="00C721EB" w:rsidRPr="00061023" w:rsidRDefault="00C721EB" w:rsidP="00173A1E">
            <w:pPr>
              <w:pStyle w:val="TableParagraph"/>
              <w:spacing w:line="193" w:lineRule="exact"/>
              <w:rPr>
                <w:rFonts w:ascii="Tahoma" w:hAnsi="Tahoma" w:cs="Tahoma"/>
                <w:color w:val="000000"/>
                <w:spacing w:val="-1"/>
                <w:sz w:val="16"/>
                <w:szCs w:val="16"/>
                <w:lang w:val="ru-RU"/>
              </w:rPr>
            </w:pPr>
          </w:p>
        </w:tc>
      </w:tr>
    </w:tbl>
    <w:p w14:paraId="77A878A9" w14:textId="77777777" w:rsidR="00A20414" w:rsidRPr="00061023" w:rsidRDefault="00A20414" w:rsidP="00061023">
      <w:pPr>
        <w:pStyle w:val="af0"/>
        <w:widowControl w:val="0"/>
        <w:contextualSpacing w:val="0"/>
        <w:jc w:val="left"/>
        <w:rPr>
          <w:rFonts w:ascii="Tahoma" w:hAnsi="Tahoma" w:cs="Tahoma"/>
          <w:sz w:val="20"/>
        </w:rPr>
      </w:pPr>
    </w:p>
    <w:p w14:paraId="1529D1D3" w14:textId="77777777" w:rsidR="009361F7" w:rsidRPr="00061023" w:rsidRDefault="009361F7" w:rsidP="00173A1E">
      <w:pPr>
        <w:rPr>
          <w:rFonts w:ascii="Tahoma" w:hAnsi="Tahoma" w:cs="Tahoma"/>
          <w:sz w:val="20"/>
        </w:rPr>
      </w:pPr>
      <w:r w:rsidRPr="00061023">
        <w:rPr>
          <w:rFonts w:ascii="Tahoma" w:hAnsi="Tahoma" w:cs="Tahoma"/>
          <w:sz w:val="20"/>
        </w:rPr>
        <w:t xml:space="preserve">Техническая поддержка выполняется: </w:t>
      </w:r>
      <w:r w:rsidR="00173A1E" w:rsidRPr="00173A1E">
        <w:rPr>
          <w:rFonts w:ascii="Tahoma" w:eastAsia="Calibri" w:hAnsi="Tahoma" w:cs="Tahoma"/>
          <w:bCs/>
          <w:color w:val="FF0000"/>
          <w:sz w:val="20"/>
        </w:rPr>
        <w:t>[</w:t>
      </w:r>
      <w:r w:rsidR="00173A1E" w:rsidRPr="00173A1E">
        <w:rPr>
          <w:rFonts w:ascii="Tahoma" w:eastAsia="Calibri" w:hAnsi="Tahoma" w:cs="Tahoma"/>
          <w:bCs/>
          <w:sz w:val="20"/>
        </w:rPr>
        <w:t>•</w:t>
      </w:r>
      <w:r w:rsidR="00173A1E" w:rsidRPr="00173A1E">
        <w:rPr>
          <w:rFonts w:ascii="Tahoma" w:eastAsia="Calibri" w:hAnsi="Tahoma" w:cs="Tahoma"/>
          <w:bCs/>
          <w:color w:val="FF0000"/>
          <w:sz w:val="20"/>
        </w:rPr>
        <w:t>]</w:t>
      </w:r>
      <w:r w:rsidR="0052536C">
        <w:rPr>
          <w:rFonts w:ascii="Tahoma" w:eastAsia="Calibri" w:hAnsi="Tahoma" w:cs="Tahoma"/>
          <w:bCs/>
          <w:color w:val="FF0000"/>
          <w:sz w:val="20"/>
        </w:rPr>
        <w:t xml:space="preserve"> </w:t>
      </w:r>
      <w:r w:rsidR="00173A1E" w:rsidRPr="00173A1E">
        <w:rPr>
          <w:rStyle w:val="aff8"/>
          <w:rFonts w:ascii="Tahoma" w:eastAsia="Calibri" w:hAnsi="Tahoma" w:cs="Tahoma"/>
          <w:bCs/>
          <w:color w:val="FF0000"/>
          <w:sz w:val="20"/>
        </w:rPr>
        <w:footnoteReference w:id="102"/>
      </w:r>
    </w:p>
    <w:p w14:paraId="00634AD2" w14:textId="77777777" w:rsidR="007E3593" w:rsidRPr="00B14C69" w:rsidRDefault="007E3593">
      <w:pPr>
        <w:spacing w:after="200" w:line="276" w:lineRule="auto"/>
        <w:jc w:val="left"/>
        <w:rPr>
          <w:rFonts w:eastAsia="Calibri"/>
          <w:szCs w:val="24"/>
        </w:rPr>
      </w:pPr>
      <w:r w:rsidRPr="00B14C69">
        <w:rPr>
          <w:rFonts w:eastAsia="Calibri"/>
          <w:szCs w:val="24"/>
        </w:rPr>
        <w:br w:type="page"/>
      </w:r>
    </w:p>
    <w:p w14:paraId="7C3A127B" w14:textId="77777777" w:rsidR="00173A1E" w:rsidRPr="00E1001F" w:rsidRDefault="00173A1E" w:rsidP="00173A1E">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5AE401BA" w14:textId="77777777" w:rsidR="00173A1E" w:rsidRPr="00E1001F" w:rsidRDefault="00173A1E" w:rsidP="00173A1E">
      <w:pPr>
        <w:rPr>
          <w:rFonts w:ascii="Tahoma" w:hAnsi="Tahoma" w:cs="Tahoma"/>
          <w:b/>
          <w:i/>
          <w:sz w:val="20"/>
        </w:rPr>
      </w:pPr>
    </w:p>
    <w:p w14:paraId="78232D56" w14:textId="77777777" w:rsidR="00173A1E" w:rsidRDefault="00173A1E" w:rsidP="00173A1E">
      <w:pPr>
        <w:jc w:val="center"/>
        <w:rPr>
          <w:rFonts w:eastAsia="Calibri"/>
          <w:b/>
          <w:szCs w:val="24"/>
        </w:rPr>
      </w:pPr>
    </w:p>
    <w:p w14:paraId="788F243D" w14:textId="77777777" w:rsidR="00173A1E" w:rsidRPr="004B527C" w:rsidRDefault="00173A1E" w:rsidP="00173A1E">
      <w:pPr>
        <w:jc w:val="center"/>
        <w:rPr>
          <w:rFonts w:ascii="Tahoma" w:eastAsia="Calibri" w:hAnsi="Tahoma" w:cs="Tahoma"/>
          <w:b/>
          <w:sz w:val="20"/>
        </w:rPr>
      </w:pPr>
      <w:r>
        <w:rPr>
          <w:rFonts w:ascii="Tahoma" w:eastAsia="Calibri" w:hAnsi="Tahoma" w:cs="Tahoma"/>
          <w:b/>
          <w:sz w:val="20"/>
        </w:rPr>
        <w:t xml:space="preserve">График поставки </w:t>
      </w:r>
    </w:p>
    <w:p w14:paraId="266E3CDC" w14:textId="77777777" w:rsidR="00173A1E" w:rsidRDefault="00173A1E" w:rsidP="00173A1E">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6E2191C5" w14:textId="77777777" w:rsidR="00173A1E" w:rsidRPr="001D0FBE" w:rsidRDefault="00173A1E" w:rsidP="00173A1E">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7002AFB8" w14:textId="77777777" w:rsidTr="00CC5DF8">
        <w:tc>
          <w:tcPr>
            <w:tcW w:w="4664" w:type="dxa"/>
            <w:gridSpan w:val="2"/>
          </w:tcPr>
          <w:p w14:paraId="18E22835"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372D33A0"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5C2247B5"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03"/>
            </w:r>
          </w:p>
          <w:p w14:paraId="2A25C8A4"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04"/>
            </w:r>
            <w:r w:rsidRPr="00A27C0E">
              <w:rPr>
                <w:rFonts w:ascii="Tahoma" w:hAnsi="Tahoma" w:cs="Tahoma"/>
                <w:sz w:val="20"/>
              </w:rPr>
              <w:t>,</w:t>
            </w:r>
          </w:p>
          <w:p w14:paraId="068F05E9" w14:textId="77777777" w:rsidR="00173A1E" w:rsidRPr="00A27C0E" w:rsidRDefault="00173A1E" w:rsidP="00B94869">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05"/>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7E27650"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05E1BD86" w14:textId="77777777" w:rsidR="00173A1E" w:rsidRPr="00A27C0E" w:rsidRDefault="00173A1E" w:rsidP="00CC5DF8">
            <w:pPr>
              <w:widowControl w:val="0"/>
              <w:autoSpaceDE w:val="0"/>
              <w:autoSpaceDN w:val="0"/>
              <w:adjustRightInd w:val="0"/>
              <w:ind w:right="140"/>
              <w:rPr>
                <w:rFonts w:ascii="Tahoma" w:hAnsi="Tahoma" w:cs="Tahoma"/>
                <w:b/>
                <w:sz w:val="20"/>
              </w:rPr>
            </w:pPr>
          </w:p>
          <w:p w14:paraId="403064B8" w14:textId="4BF63490"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F1690C">
              <w:rPr>
                <w:rFonts w:ascii="Tahoma" w:hAnsi="Tahoma" w:cs="Tahoma"/>
                <w:b/>
                <w:sz w:val="20"/>
              </w:rPr>
              <w:t>«Норильский никель»</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06"/>
            </w:r>
          </w:p>
          <w:p w14:paraId="1B94B2AC"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07"/>
            </w:r>
            <w:r w:rsidRPr="00A27C0E">
              <w:rPr>
                <w:rFonts w:ascii="Tahoma" w:hAnsi="Tahoma" w:cs="Tahoma"/>
                <w:sz w:val="20"/>
              </w:rPr>
              <w:t>,</w:t>
            </w:r>
          </w:p>
          <w:p w14:paraId="3297436E"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08"/>
            </w:r>
          </w:p>
        </w:tc>
      </w:tr>
      <w:tr w:rsidR="00173A1E" w:rsidRPr="0046405C" w14:paraId="31C795A9"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321C211A" w14:textId="77777777" w:rsidR="00173A1E" w:rsidRPr="00A27C0E" w:rsidRDefault="00173A1E" w:rsidP="00CC5DF8">
            <w:pPr>
              <w:pStyle w:val="SL0CommentSimplawyer"/>
              <w:rPr>
                <w:sz w:val="20"/>
                <w:szCs w:val="20"/>
              </w:rPr>
            </w:pPr>
          </w:p>
          <w:p w14:paraId="7C2EB4A3"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26D4DB62"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4EF11658" w14:textId="77777777" w:rsidR="00173A1E" w:rsidRPr="00A27C0E" w:rsidRDefault="00173A1E" w:rsidP="00CC5DF8">
            <w:pPr>
              <w:pStyle w:val="SL0CommentSimplawyer"/>
              <w:rPr>
                <w:sz w:val="20"/>
                <w:szCs w:val="20"/>
              </w:rPr>
            </w:pPr>
          </w:p>
          <w:p w14:paraId="11F2FC59"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46A5928"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0C53821" w14:textId="77777777" w:rsidR="00173A1E" w:rsidRPr="00A27C0E" w:rsidRDefault="00173A1E" w:rsidP="00CC5DF8">
            <w:pPr>
              <w:pStyle w:val="af6"/>
              <w:rPr>
                <w:rFonts w:ascii="Tahoma" w:hAnsi="Tahoma" w:cs="Tahoma"/>
                <w:sz w:val="20"/>
              </w:rPr>
            </w:pPr>
          </w:p>
          <w:p w14:paraId="39072B9F"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6321403C"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DAA36F6" w14:textId="77777777" w:rsidR="00173A1E" w:rsidRPr="00A27C0E" w:rsidRDefault="00173A1E" w:rsidP="00CC5DF8">
            <w:pPr>
              <w:pStyle w:val="af6"/>
              <w:rPr>
                <w:rFonts w:ascii="Tahoma" w:hAnsi="Tahoma" w:cs="Tahoma"/>
                <w:sz w:val="20"/>
              </w:rPr>
            </w:pPr>
          </w:p>
          <w:p w14:paraId="560B23D4" w14:textId="77777777" w:rsidR="00173A1E" w:rsidRPr="00A27C0E" w:rsidRDefault="00173A1E" w:rsidP="00CC5DF8">
            <w:pPr>
              <w:pStyle w:val="af6"/>
              <w:rPr>
                <w:rFonts w:ascii="Tahoma" w:hAnsi="Tahoma" w:cs="Tahoma"/>
                <w:sz w:val="20"/>
              </w:rPr>
            </w:pPr>
          </w:p>
        </w:tc>
      </w:tr>
    </w:tbl>
    <w:p w14:paraId="7EEAFE89" w14:textId="77777777" w:rsidR="00837AD6" w:rsidRDefault="00837AD6" w:rsidP="00D644D0">
      <w:pPr>
        <w:jc w:val="left"/>
        <w:rPr>
          <w:szCs w:val="24"/>
        </w:rPr>
      </w:pPr>
    </w:p>
    <w:p w14:paraId="1833D804" w14:textId="77777777" w:rsidR="00173A1E" w:rsidRDefault="00173A1E" w:rsidP="00D644D0">
      <w:pPr>
        <w:jc w:val="left"/>
        <w:rPr>
          <w:rFonts w:ascii="Tahoma" w:hAnsi="Tahoma" w:cs="Tahoma"/>
          <w:i/>
          <w:sz w:val="20"/>
        </w:rPr>
      </w:pP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003A44">
        <w:rPr>
          <w:rFonts w:ascii="Tahoma" w:hAnsi="Tahoma" w:cs="Tahoma"/>
          <w:i/>
          <w:sz w:val="20"/>
        </w:rPr>
        <w:t>.</w:t>
      </w:r>
    </w:p>
    <w:p w14:paraId="17F2C9E0" w14:textId="77777777" w:rsidR="00967AFB" w:rsidRDefault="00967AFB" w:rsidP="00D644D0">
      <w:pPr>
        <w:jc w:val="left"/>
        <w:rPr>
          <w:rFonts w:ascii="Tahoma" w:eastAsia="Calibri" w:hAnsi="Tahoma" w:cs="Tahoma"/>
          <w:bCs/>
          <w:color w:val="FF0000"/>
          <w:sz w:val="20"/>
        </w:rPr>
        <w:sectPr w:rsidR="00967AFB" w:rsidSect="00061023">
          <w:pgSz w:w="11906" w:h="16838"/>
          <w:pgMar w:top="1134" w:right="850" w:bottom="1134" w:left="1701" w:header="708" w:footer="708" w:gutter="0"/>
          <w:cols w:space="708"/>
          <w:titlePg/>
          <w:docGrid w:linePitch="360"/>
        </w:sectPr>
      </w:pPr>
    </w:p>
    <w:p w14:paraId="58376799" w14:textId="77777777" w:rsidR="00967AFB" w:rsidRPr="00B23887" w:rsidRDefault="00967AFB" w:rsidP="00967AFB">
      <w:pPr>
        <w:widowControl w:val="0"/>
        <w:jc w:val="right"/>
        <w:rPr>
          <w:rFonts w:ascii="Tahoma" w:hAnsi="Tahoma" w:cs="Tahoma"/>
          <w:sz w:val="20"/>
          <w:highlight w:val="green"/>
        </w:rPr>
      </w:pPr>
      <w:r w:rsidRPr="00B23887">
        <w:rPr>
          <w:rFonts w:ascii="Tahoma" w:hAnsi="Tahoma" w:cs="Tahoma"/>
          <w:sz w:val="20"/>
          <w:highlight w:val="green"/>
        </w:rPr>
        <w:lastRenderedPageBreak/>
        <w:t>Приложение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p>
    <w:p w14:paraId="608E2E86" w14:textId="77777777" w:rsidR="00967AFB" w:rsidRPr="00F81B40" w:rsidRDefault="00F81B40" w:rsidP="00967AFB">
      <w:pPr>
        <w:jc w:val="center"/>
        <w:rPr>
          <w:rFonts w:eastAsia="Calibri"/>
          <w:b/>
          <w:szCs w:val="24"/>
          <w:highlight w:val="green"/>
        </w:rPr>
      </w:pPr>
      <w:r>
        <w:rPr>
          <w:rFonts w:eastAsia="Calibri"/>
          <w:b/>
          <w:szCs w:val="24"/>
          <w:highlight w:val="green"/>
        </w:rPr>
        <w:t xml:space="preserve">Ведомость товаров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Pr>
          <w:rFonts w:eastAsia="Calibri"/>
          <w:b/>
          <w:szCs w:val="24"/>
          <w:highlight w:val="green"/>
        </w:rPr>
        <w:t xml:space="preserve"> </w:t>
      </w:r>
    </w:p>
    <w:p w14:paraId="499BB1A2" w14:textId="77777777" w:rsidR="00967AFB" w:rsidRPr="00B23887" w:rsidRDefault="00967AFB" w:rsidP="00967AFB">
      <w:pPr>
        <w:widowControl w:val="0"/>
        <w:ind w:firstLine="709"/>
        <w:jc w:val="center"/>
        <w:rPr>
          <w:rFonts w:ascii="Tahoma" w:hAnsi="Tahoma" w:cs="Tahoma"/>
          <w:sz w:val="20"/>
          <w:highlight w:val="green"/>
        </w:rPr>
      </w:pPr>
      <w:r w:rsidRPr="00B23887">
        <w:rPr>
          <w:rFonts w:ascii="Tahoma" w:hAnsi="Tahoma" w:cs="Tahoma"/>
          <w:sz w:val="20"/>
          <w:highlight w:val="green"/>
        </w:rPr>
        <w:t xml:space="preserve">к Договору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(далее – Договор)</w:t>
      </w:r>
    </w:p>
    <w:p w14:paraId="74FA5D5A" w14:textId="77777777" w:rsidR="00967AFB" w:rsidRPr="00B23887" w:rsidRDefault="00967AFB" w:rsidP="00967AFB">
      <w:pPr>
        <w:widowControl w:val="0"/>
        <w:ind w:firstLine="709"/>
        <w:jc w:val="center"/>
        <w:rPr>
          <w:rFonts w:ascii="Tahoma" w:hAnsi="Tahoma" w:cs="Tahoma"/>
          <w:sz w:val="20"/>
          <w:highlight w:val="green"/>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967AFB" w:rsidRPr="001630CB" w14:paraId="23795B9E" w14:textId="77777777" w:rsidTr="000F61F8">
        <w:tc>
          <w:tcPr>
            <w:tcW w:w="4664" w:type="dxa"/>
            <w:gridSpan w:val="2"/>
          </w:tcPr>
          <w:p w14:paraId="43DC4D2A" w14:textId="77777777" w:rsidR="00967AFB" w:rsidRPr="00B23887" w:rsidRDefault="00967AFB" w:rsidP="000F61F8">
            <w:pPr>
              <w:widowControl w:val="0"/>
              <w:autoSpaceDE w:val="0"/>
              <w:autoSpaceDN w:val="0"/>
              <w:adjustRightInd w:val="0"/>
              <w:ind w:left="-110" w:right="140"/>
              <w:rPr>
                <w:rFonts w:ascii="Tahoma" w:hAnsi="Tahoma" w:cs="Tahoma"/>
                <w:b/>
                <w:sz w:val="20"/>
                <w:highlight w:val="green"/>
              </w:rPr>
            </w:pPr>
            <w:r w:rsidRPr="00B23887">
              <w:rPr>
                <w:rFonts w:ascii="Tahoma" w:hAnsi="Tahoma" w:cs="Tahoma"/>
                <w:b/>
                <w:sz w:val="20"/>
                <w:highlight w:val="green"/>
              </w:rPr>
              <w:t>ПОСТАВЩИК</w:t>
            </w:r>
          </w:p>
          <w:p w14:paraId="75892DAE" w14:textId="77777777" w:rsidR="00967AFB" w:rsidRPr="00B23887" w:rsidRDefault="00967AFB" w:rsidP="000F61F8">
            <w:pPr>
              <w:widowControl w:val="0"/>
              <w:autoSpaceDE w:val="0"/>
              <w:autoSpaceDN w:val="0"/>
              <w:adjustRightInd w:val="0"/>
              <w:ind w:right="140" w:hanging="18"/>
              <w:rPr>
                <w:rFonts w:ascii="Tahoma" w:hAnsi="Tahoma" w:cs="Tahoma"/>
                <w:b/>
                <w:sz w:val="20"/>
                <w:highlight w:val="green"/>
              </w:rPr>
            </w:pPr>
          </w:p>
          <w:p w14:paraId="2AAA5BDB" w14:textId="77777777" w:rsidR="00967AFB" w:rsidRPr="00B23887" w:rsidRDefault="00967AFB" w:rsidP="000F61F8">
            <w:pPr>
              <w:widowControl w:val="0"/>
              <w:autoSpaceDE w:val="0"/>
              <w:autoSpaceDN w:val="0"/>
              <w:adjustRightInd w:val="0"/>
              <w:ind w:left="-110" w:right="140"/>
              <w:rPr>
                <w:rFonts w:ascii="Tahoma" w:hAnsi="Tahoma" w:cs="Tahoma"/>
                <w:i/>
                <w:sz w:val="20"/>
                <w:highlight w:val="green"/>
              </w:rPr>
            </w:pP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09"/>
            </w:r>
          </w:p>
          <w:p w14:paraId="6492ACE9"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10"/>
            </w:r>
            <w:r w:rsidRPr="00B23887">
              <w:rPr>
                <w:rFonts w:ascii="Tahoma" w:hAnsi="Tahoma" w:cs="Tahoma"/>
                <w:sz w:val="20"/>
                <w:highlight w:val="green"/>
              </w:rPr>
              <w:t>,</w:t>
            </w:r>
          </w:p>
          <w:p w14:paraId="6A004401"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11"/>
            </w: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 xml:space="preserve"> </w:t>
            </w:r>
          </w:p>
        </w:tc>
        <w:tc>
          <w:tcPr>
            <w:tcW w:w="4834" w:type="dxa"/>
            <w:gridSpan w:val="2"/>
          </w:tcPr>
          <w:p w14:paraId="273DC0A4" w14:textId="77777777" w:rsidR="00967AFB" w:rsidRPr="00B23887" w:rsidRDefault="00967AFB" w:rsidP="000F61F8">
            <w:pPr>
              <w:widowControl w:val="0"/>
              <w:autoSpaceDE w:val="0"/>
              <w:autoSpaceDN w:val="0"/>
              <w:adjustRightInd w:val="0"/>
              <w:ind w:left="185" w:right="140"/>
              <w:rPr>
                <w:rFonts w:ascii="Tahoma" w:hAnsi="Tahoma" w:cs="Tahoma"/>
                <w:b/>
                <w:sz w:val="20"/>
                <w:highlight w:val="green"/>
              </w:rPr>
            </w:pPr>
            <w:r w:rsidRPr="00B23887">
              <w:rPr>
                <w:rFonts w:ascii="Tahoma" w:hAnsi="Tahoma" w:cs="Tahoma"/>
                <w:b/>
                <w:sz w:val="20"/>
                <w:highlight w:val="green"/>
              </w:rPr>
              <w:t>ПОКУПАТЕЛЬ</w:t>
            </w:r>
          </w:p>
          <w:p w14:paraId="07142B19" w14:textId="77777777" w:rsidR="00967AFB" w:rsidRPr="00B23887" w:rsidRDefault="00967AFB" w:rsidP="000F61F8">
            <w:pPr>
              <w:widowControl w:val="0"/>
              <w:autoSpaceDE w:val="0"/>
              <w:autoSpaceDN w:val="0"/>
              <w:adjustRightInd w:val="0"/>
              <w:ind w:right="140"/>
              <w:rPr>
                <w:rFonts w:ascii="Tahoma" w:hAnsi="Tahoma" w:cs="Tahoma"/>
                <w:b/>
                <w:sz w:val="20"/>
                <w:highlight w:val="green"/>
              </w:rPr>
            </w:pPr>
          </w:p>
          <w:p w14:paraId="2BC6178E" w14:textId="7E2A753B" w:rsidR="00967AFB" w:rsidRPr="00B23887" w:rsidRDefault="00967AFB" w:rsidP="000F61F8">
            <w:pPr>
              <w:widowControl w:val="0"/>
              <w:autoSpaceDE w:val="0"/>
              <w:autoSpaceDN w:val="0"/>
              <w:adjustRightInd w:val="0"/>
              <w:ind w:left="185" w:right="140"/>
              <w:rPr>
                <w:rFonts w:ascii="Tahoma" w:hAnsi="Tahoma" w:cs="Tahoma"/>
                <w:i/>
                <w:sz w:val="20"/>
                <w:highlight w:val="green"/>
              </w:rPr>
            </w:pPr>
            <w:r w:rsidRPr="00B23887">
              <w:rPr>
                <w:rFonts w:ascii="Tahoma" w:hAnsi="Tahoma" w:cs="Tahoma"/>
                <w:color w:val="FF0000"/>
                <w:sz w:val="20"/>
                <w:highlight w:val="green"/>
              </w:rPr>
              <w:t>[</w:t>
            </w:r>
            <w:r w:rsidR="00F1690C">
              <w:rPr>
                <w:rFonts w:ascii="Tahoma" w:hAnsi="Tahoma" w:cs="Tahoma"/>
                <w:b/>
                <w:sz w:val="20"/>
                <w:highlight w:val="green"/>
              </w:rPr>
              <w:t xml:space="preserve"> ПАО «ГМК «</w:t>
            </w:r>
            <w:r w:rsidRPr="00B23887">
              <w:rPr>
                <w:rFonts w:ascii="Tahoma" w:hAnsi="Tahoma" w:cs="Tahoma"/>
                <w:b/>
                <w:sz w:val="20"/>
                <w:highlight w:val="green"/>
              </w:rPr>
              <w:t xml:space="preserve">Норильский никель»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РОКС НН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Style w:val="aff8"/>
                <w:rFonts w:ascii="Tahoma" w:hAnsi="Tahoma" w:cs="Tahoma"/>
                <w:bCs/>
                <w:color w:val="FF0000"/>
                <w:sz w:val="20"/>
                <w:highlight w:val="green"/>
              </w:rPr>
              <w:footnoteReference w:id="112"/>
            </w:r>
          </w:p>
          <w:p w14:paraId="69826246"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13"/>
            </w:r>
            <w:r w:rsidRPr="00B23887">
              <w:rPr>
                <w:rFonts w:ascii="Tahoma" w:hAnsi="Tahoma" w:cs="Tahoma"/>
                <w:sz w:val="20"/>
                <w:highlight w:val="green"/>
              </w:rPr>
              <w:t>,</w:t>
            </w:r>
          </w:p>
          <w:p w14:paraId="4A010067"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14"/>
            </w:r>
          </w:p>
        </w:tc>
      </w:tr>
      <w:tr w:rsidR="00967AFB" w:rsidRPr="001630CB" w14:paraId="5EC7B1F7" w14:textId="77777777" w:rsidTr="000F61F8">
        <w:tblPrEx>
          <w:tblCellMar>
            <w:left w:w="0" w:type="dxa"/>
            <w:right w:w="284" w:type="dxa"/>
          </w:tblCellMar>
        </w:tblPrEx>
        <w:tc>
          <w:tcPr>
            <w:tcW w:w="4271" w:type="dxa"/>
            <w:tcBorders>
              <w:bottom w:val="dotted" w:sz="4" w:space="0" w:color="A6A6A6" w:themeColor="background1" w:themeShade="A6"/>
            </w:tcBorders>
            <w:tcMar>
              <w:left w:w="0" w:type="dxa"/>
            </w:tcMar>
          </w:tcPr>
          <w:p w14:paraId="01BC7AF8" w14:textId="77777777" w:rsidR="00967AFB" w:rsidRPr="00B23887" w:rsidRDefault="00967AFB" w:rsidP="000F61F8">
            <w:pPr>
              <w:pStyle w:val="SL0CommentSimplawyer"/>
              <w:rPr>
                <w:sz w:val="20"/>
                <w:szCs w:val="20"/>
                <w:highlight w:val="green"/>
              </w:rPr>
            </w:pPr>
          </w:p>
          <w:p w14:paraId="36C622E8"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c>
          <w:tcPr>
            <w:tcW w:w="672" w:type="dxa"/>
            <w:gridSpan w:val="2"/>
            <w:tcMar>
              <w:left w:w="0" w:type="dxa"/>
            </w:tcMar>
          </w:tcPr>
          <w:p w14:paraId="6A35FB91" w14:textId="77777777" w:rsidR="00967AFB" w:rsidRPr="00B23887" w:rsidRDefault="00967AFB" w:rsidP="000F61F8">
            <w:pPr>
              <w:pStyle w:val="SL0CommentSimplawyer"/>
              <w:rPr>
                <w:sz w:val="20"/>
                <w:szCs w:val="20"/>
                <w:highlight w:val="green"/>
              </w:rPr>
            </w:pPr>
          </w:p>
        </w:tc>
        <w:tc>
          <w:tcPr>
            <w:tcW w:w="4555" w:type="dxa"/>
            <w:tcBorders>
              <w:bottom w:val="dotted" w:sz="4" w:space="0" w:color="A6A6A6" w:themeColor="background1" w:themeShade="A6"/>
            </w:tcBorders>
            <w:tcMar>
              <w:left w:w="0" w:type="dxa"/>
            </w:tcMar>
          </w:tcPr>
          <w:p w14:paraId="3400DFFD" w14:textId="77777777" w:rsidR="00967AFB" w:rsidRPr="00B23887" w:rsidRDefault="00967AFB" w:rsidP="000F61F8">
            <w:pPr>
              <w:pStyle w:val="SL0CommentSimplawyer"/>
              <w:rPr>
                <w:sz w:val="20"/>
                <w:szCs w:val="20"/>
                <w:highlight w:val="green"/>
              </w:rPr>
            </w:pPr>
          </w:p>
          <w:p w14:paraId="209DBF7C"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r>
      <w:tr w:rsidR="00967AFB" w:rsidRPr="001630CB" w14:paraId="6649157C" w14:textId="77777777" w:rsidTr="000F61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E033A3B" w14:textId="77777777" w:rsidR="00967AFB" w:rsidRPr="00B23887" w:rsidRDefault="00967AFB" w:rsidP="000F61F8">
            <w:pPr>
              <w:pStyle w:val="af6"/>
              <w:rPr>
                <w:rFonts w:ascii="Tahoma" w:hAnsi="Tahoma" w:cs="Tahoma"/>
                <w:sz w:val="20"/>
                <w:highlight w:val="green"/>
              </w:rPr>
            </w:pPr>
          </w:p>
          <w:p w14:paraId="4CDDB9AE" w14:textId="77777777" w:rsidR="00967AFB" w:rsidRPr="00B23887" w:rsidRDefault="00967AFB" w:rsidP="000F61F8">
            <w:pPr>
              <w:pStyle w:val="af6"/>
              <w:rPr>
                <w:rFonts w:ascii="Tahoma" w:hAnsi="Tahoma" w:cs="Tahoma"/>
                <w:sz w:val="20"/>
                <w:highlight w:val="green"/>
              </w:rPr>
            </w:pPr>
          </w:p>
        </w:tc>
        <w:tc>
          <w:tcPr>
            <w:tcW w:w="672" w:type="dxa"/>
            <w:gridSpan w:val="2"/>
            <w:tcBorders>
              <w:left w:val="dotted" w:sz="4" w:space="0" w:color="A6A6A6" w:themeColor="background1" w:themeShade="A6"/>
              <w:right w:val="dotted" w:sz="4" w:space="0" w:color="A6A6A6" w:themeColor="background1" w:themeShade="A6"/>
            </w:tcBorders>
          </w:tcPr>
          <w:p w14:paraId="712936A7" w14:textId="77777777" w:rsidR="00967AFB" w:rsidRPr="00B23887" w:rsidRDefault="00967AFB" w:rsidP="000F61F8">
            <w:pPr>
              <w:pStyle w:val="af6"/>
              <w:rPr>
                <w:rFonts w:ascii="Tahoma" w:hAnsi="Tahoma" w:cs="Tahoma"/>
                <w:sz w:val="20"/>
                <w:highlight w:val="green"/>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5229AD4" w14:textId="77777777" w:rsidR="00967AFB" w:rsidRPr="00B23887" w:rsidRDefault="00967AFB" w:rsidP="000F61F8">
            <w:pPr>
              <w:pStyle w:val="af6"/>
              <w:rPr>
                <w:rFonts w:ascii="Tahoma" w:hAnsi="Tahoma" w:cs="Tahoma"/>
                <w:sz w:val="20"/>
                <w:highlight w:val="green"/>
              </w:rPr>
            </w:pPr>
          </w:p>
          <w:p w14:paraId="2B9AA217" w14:textId="77777777" w:rsidR="00967AFB" w:rsidRPr="00B23887" w:rsidRDefault="00967AFB" w:rsidP="000F61F8">
            <w:pPr>
              <w:pStyle w:val="af6"/>
              <w:rPr>
                <w:rFonts w:ascii="Tahoma" w:hAnsi="Tahoma" w:cs="Tahoma"/>
                <w:sz w:val="20"/>
                <w:highlight w:val="green"/>
              </w:rPr>
            </w:pPr>
          </w:p>
        </w:tc>
      </w:tr>
    </w:tbl>
    <w:p w14:paraId="1CCA1AAE" w14:textId="77777777" w:rsidR="00967AFB" w:rsidRPr="00B23887" w:rsidRDefault="00967AFB" w:rsidP="00967AFB">
      <w:pPr>
        <w:ind w:firstLine="709"/>
        <w:rPr>
          <w:rFonts w:ascii="Tahoma" w:eastAsia="Calibri" w:hAnsi="Tahoma" w:cs="Tahoma"/>
          <w:bCs/>
          <w:sz w:val="20"/>
          <w:highlight w:val="green"/>
        </w:rPr>
      </w:pPr>
    </w:p>
    <w:p w14:paraId="106E3684" w14:textId="77777777" w:rsidR="00A049A0" w:rsidRPr="00B23887" w:rsidRDefault="00A049A0" w:rsidP="00D644D0">
      <w:pPr>
        <w:jc w:val="left"/>
        <w:rPr>
          <w:rFonts w:ascii="Tahoma" w:eastAsia="Calibri" w:hAnsi="Tahoma" w:cs="Tahoma"/>
          <w:bCs/>
          <w:color w:val="FF0000"/>
          <w:sz w:val="20"/>
          <w:highlight w:val="green"/>
        </w:rPr>
      </w:pPr>
    </w:p>
    <w:p w14:paraId="6F2E2D5B" w14:textId="77777777" w:rsidR="004E284E" w:rsidRPr="00B23887" w:rsidRDefault="004E284E" w:rsidP="00D644D0">
      <w:pPr>
        <w:jc w:val="left"/>
        <w:rPr>
          <w:rFonts w:ascii="Tahoma" w:eastAsia="Calibri" w:hAnsi="Tahoma" w:cs="Tahoma"/>
          <w:bCs/>
          <w:color w:val="FF0000"/>
          <w:sz w:val="20"/>
          <w:highlight w:val="green"/>
        </w:rPr>
      </w:pPr>
    </w:p>
    <w:p w14:paraId="598F003B" w14:textId="77777777" w:rsidR="004E284E" w:rsidRPr="00B23887" w:rsidRDefault="00DE0D11" w:rsidP="00D644D0">
      <w:pPr>
        <w:jc w:val="left"/>
        <w:rPr>
          <w:rFonts w:ascii="Tahoma" w:eastAsia="Calibri" w:hAnsi="Tahoma" w:cs="Tahoma"/>
          <w:bCs/>
          <w:color w:val="FF0000"/>
          <w:sz w:val="20"/>
          <w:highlight w:val="green"/>
        </w:rPr>
      </w:pPr>
      <w:r w:rsidRPr="00B23887">
        <w:rPr>
          <w:rFonts w:ascii="Tahoma" w:hAnsi="Tahoma" w:cs="Tahoma"/>
          <w:sz w:val="20"/>
          <w:highlight w:val="green"/>
        </w:rPr>
        <w:t>Поставщик:</w:t>
      </w:r>
    </w:p>
    <w:p w14:paraId="5E08C128" w14:textId="6F2F4CCB" w:rsidR="00DE0D11" w:rsidRPr="00B23887" w:rsidRDefault="00DE0D11" w:rsidP="00DE0D11">
      <w:pPr>
        <w:jc w:val="left"/>
        <w:rPr>
          <w:rFonts w:ascii="Tahoma" w:hAnsi="Tahoma" w:cs="Tahoma"/>
          <w:sz w:val="20"/>
          <w:highlight w:val="green"/>
        </w:rPr>
      </w:pPr>
      <w:r w:rsidRPr="00B23887">
        <w:rPr>
          <w:rFonts w:ascii="Tahoma" w:hAnsi="Tahoma" w:cs="Tahoma"/>
          <w:sz w:val="20"/>
          <w:highlight w:val="green"/>
        </w:rPr>
        <w:t>Покупатель:</w:t>
      </w:r>
      <w:r w:rsidRPr="00B23887">
        <w:rPr>
          <w:sz w:val="20"/>
          <w:highlight w:val="green"/>
        </w:rPr>
        <w:t xml:space="preserve"> </w:t>
      </w:r>
      <w:r w:rsidRPr="00B23887">
        <w:rPr>
          <w:rFonts w:ascii="Tahoma" w:hAnsi="Tahoma" w:cs="Tahoma"/>
          <w:sz w:val="20"/>
          <w:highlight w:val="green"/>
        </w:rPr>
        <w:t xml:space="preserve">ПАО </w:t>
      </w:r>
      <w:r w:rsidR="0091653E" w:rsidRPr="00B23887">
        <w:rPr>
          <w:rFonts w:ascii="Tahoma" w:hAnsi="Tahoma" w:cs="Tahoma"/>
          <w:sz w:val="20"/>
          <w:highlight w:val="green"/>
        </w:rPr>
        <w:t>«</w:t>
      </w:r>
      <w:r w:rsidRPr="00B23887">
        <w:rPr>
          <w:rFonts w:ascii="Tahoma" w:hAnsi="Tahoma" w:cs="Tahoma"/>
          <w:sz w:val="20"/>
          <w:highlight w:val="green"/>
        </w:rPr>
        <w:t xml:space="preserve">ГМК </w:t>
      </w:r>
      <w:r w:rsidR="0091653E" w:rsidRPr="00B23887">
        <w:rPr>
          <w:rFonts w:ascii="Tahoma" w:hAnsi="Tahoma" w:cs="Tahoma"/>
          <w:sz w:val="20"/>
          <w:highlight w:val="green"/>
        </w:rPr>
        <w:t>«</w:t>
      </w:r>
      <w:r w:rsidRPr="00B23887">
        <w:rPr>
          <w:rFonts w:ascii="Tahoma" w:hAnsi="Tahoma" w:cs="Tahoma"/>
          <w:sz w:val="20"/>
          <w:highlight w:val="green"/>
        </w:rPr>
        <w:t>Норильский никель</w:t>
      </w:r>
      <w:r w:rsidR="0091653E" w:rsidRPr="00B23887">
        <w:rPr>
          <w:rFonts w:ascii="Tahoma" w:hAnsi="Tahoma" w:cs="Tahoma"/>
          <w:sz w:val="20"/>
          <w:highlight w:val="green"/>
        </w:rPr>
        <w:t>»</w:t>
      </w:r>
      <w:r w:rsidRPr="00B23887">
        <w:rPr>
          <w:rFonts w:ascii="Tahoma" w:hAnsi="Tahoma" w:cs="Tahoma"/>
          <w:sz w:val="20"/>
          <w:highlight w:val="green"/>
        </w:rPr>
        <w:t xml:space="preserve">, ИНН 8401005730, КПП </w:t>
      </w:r>
      <w:r w:rsidR="0000335F" w:rsidRPr="00B23887">
        <w:rPr>
          <w:rFonts w:ascii="Tahoma" w:hAnsi="Tahoma" w:cs="Tahoma"/>
          <w:color w:val="FF0000"/>
          <w:sz w:val="20"/>
          <w:highlight w:val="green"/>
          <w:u w:color="FFFFFF" w:themeColor="background1"/>
        </w:rPr>
        <w:t>[</w:t>
      </w:r>
      <w:r w:rsidR="0000335F" w:rsidRPr="00B23887">
        <w:rPr>
          <w:rFonts w:ascii="Tahoma" w:hAnsi="Tahoma" w:cs="Tahoma"/>
          <w:sz w:val="20"/>
          <w:highlight w:val="green"/>
        </w:rPr>
        <w:t>•</w:t>
      </w:r>
      <w:r w:rsidR="0000335F"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647000, Красноярский край, Таймырский Долгано-Ненецкий, </w:t>
      </w:r>
      <w:r w:rsidR="0000335F" w:rsidRPr="00B23887">
        <w:rPr>
          <w:rFonts w:ascii="Tahoma" w:hAnsi="Tahoma" w:cs="Tahoma"/>
          <w:sz w:val="20"/>
          <w:highlight w:val="green"/>
        </w:rPr>
        <w:t xml:space="preserve">г. </w:t>
      </w:r>
      <w:r w:rsidRPr="00B23887">
        <w:rPr>
          <w:rFonts w:ascii="Tahoma" w:hAnsi="Tahoma" w:cs="Tahoma"/>
          <w:sz w:val="20"/>
          <w:highlight w:val="green"/>
        </w:rPr>
        <w:t>Дудинка, Морозова, дом № 1</w:t>
      </w:r>
      <w:r w:rsidR="0000335F" w:rsidRPr="00B23887">
        <w:rPr>
          <w:rFonts w:ascii="Tahoma" w:hAnsi="Tahoma" w:cs="Tahoma"/>
          <w:sz w:val="20"/>
          <w:highlight w:val="green"/>
        </w:rPr>
        <w:t xml:space="preserve"> </w:t>
      </w:r>
    </w:p>
    <w:p w14:paraId="10E700B0" w14:textId="77777777" w:rsidR="008D3747" w:rsidRPr="00B23887" w:rsidRDefault="008D3747" w:rsidP="00D644D0">
      <w:pPr>
        <w:jc w:val="left"/>
        <w:rPr>
          <w:rFonts w:ascii="Tahoma" w:eastAsia="Calibri" w:hAnsi="Tahoma" w:cs="Tahoma"/>
          <w:bCs/>
          <w:color w:val="FF0000"/>
          <w:sz w:val="20"/>
          <w:highlight w:val="green"/>
        </w:rPr>
      </w:pPr>
    </w:p>
    <w:tbl>
      <w:tblPr>
        <w:tblStyle w:val="af2"/>
        <w:tblW w:w="9452" w:type="dxa"/>
        <w:tblLook w:val="04A0" w:firstRow="1" w:lastRow="0" w:firstColumn="1" w:lastColumn="0" w:noHBand="0" w:noVBand="1"/>
      </w:tblPr>
      <w:tblGrid>
        <w:gridCol w:w="555"/>
        <w:gridCol w:w="971"/>
        <w:gridCol w:w="5279"/>
        <w:gridCol w:w="1438"/>
        <w:gridCol w:w="1209"/>
      </w:tblGrid>
      <w:tr w:rsidR="008D3747" w:rsidRPr="001630CB" w14:paraId="415685D9" w14:textId="77777777" w:rsidTr="00B23887">
        <w:tc>
          <w:tcPr>
            <w:tcW w:w="558" w:type="dxa"/>
          </w:tcPr>
          <w:p w14:paraId="09121BA9"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w:t>
            </w:r>
          </w:p>
        </w:tc>
        <w:tc>
          <w:tcPr>
            <w:tcW w:w="981" w:type="dxa"/>
          </w:tcPr>
          <w:p w14:paraId="16BBCCF5"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Код</w:t>
            </w:r>
          </w:p>
        </w:tc>
        <w:tc>
          <w:tcPr>
            <w:tcW w:w="5402" w:type="dxa"/>
          </w:tcPr>
          <w:p w14:paraId="3DB28D13"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Товары</w:t>
            </w:r>
          </w:p>
        </w:tc>
        <w:tc>
          <w:tcPr>
            <w:tcW w:w="1282" w:type="dxa"/>
          </w:tcPr>
          <w:p w14:paraId="05DAE2FB"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Количество</w:t>
            </w:r>
          </w:p>
        </w:tc>
        <w:tc>
          <w:tcPr>
            <w:tcW w:w="1229" w:type="dxa"/>
          </w:tcPr>
          <w:p w14:paraId="394258D4"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Ед.</w:t>
            </w:r>
          </w:p>
        </w:tc>
      </w:tr>
      <w:tr w:rsidR="008D3747" w:rsidRPr="001630CB" w14:paraId="283A5093" w14:textId="77777777" w:rsidTr="00B23887">
        <w:tc>
          <w:tcPr>
            <w:tcW w:w="558" w:type="dxa"/>
          </w:tcPr>
          <w:p w14:paraId="2F599E97" w14:textId="77777777" w:rsidR="008D3747" w:rsidRPr="00B23887" w:rsidRDefault="008D3747" w:rsidP="00D644D0">
            <w:pPr>
              <w:jc w:val="left"/>
              <w:rPr>
                <w:rFonts w:ascii="Tahoma" w:eastAsia="Calibri" w:hAnsi="Tahoma" w:cs="Tahoma"/>
                <w:bCs/>
                <w:sz w:val="20"/>
                <w:highlight w:val="green"/>
              </w:rPr>
            </w:pPr>
          </w:p>
        </w:tc>
        <w:tc>
          <w:tcPr>
            <w:tcW w:w="981" w:type="dxa"/>
          </w:tcPr>
          <w:p w14:paraId="1C25C8A5" w14:textId="77777777" w:rsidR="008D3747" w:rsidRPr="00B23887" w:rsidRDefault="008D3747" w:rsidP="00D644D0">
            <w:pPr>
              <w:jc w:val="left"/>
              <w:rPr>
                <w:rFonts w:ascii="Tahoma" w:eastAsia="Calibri" w:hAnsi="Tahoma" w:cs="Tahoma"/>
                <w:bCs/>
                <w:sz w:val="20"/>
                <w:highlight w:val="green"/>
              </w:rPr>
            </w:pPr>
          </w:p>
        </w:tc>
        <w:tc>
          <w:tcPr>
            <w:tcW w:w="5402" w:type="dxa"/>
          </w:tcPr>
          <w:p w14:paraId="708F27D9" w14:textId="77777777" w:rsidR="008D3747" w:rsidRPr="00B23887" w:rsidRDefault="008D3747" w:rsidP="00D644D0">
            <w:pPr>
              <w:jc w:val="left"/>
              <w:rPr>
                <w:rFonts w:ascii="Tahoma" w:eastAsia="Calibri" w:hAnsi="Tahoma" w:cs="Tahoma"/>
                <w:bCs/>
                <w:sz w:val="20"/>
                <w:highlight w:val="green"/>
              </w:rPr>
            </w:pPr>
          </w:p>
        </w:tc>
        <w:tc>
          <w:tcPr>
            <w:tcW w:w="1282" w:type="dxa"/>
          </w:tcPr>
          <w:p w14:paraId="3EF89BBB" w14:textId="77777777" w:rsidR="008D3747" w:rsidRPr="00B23887" w:rsidRDefault="008D3747" w:rsidP="00D644D0">
            <w:pPr>
              <w:jc w:val="left"/>
              <w:rPr>
                <w:rFonts w:ascii="Tahoma" w:eastAsia="Calibri" w:hAnsi="Tahoma" w:cs="Tahoma"/>
                <w:bCs/>
                <w:sz w:val="20"/>
                <w:highlight w:val="green"/>
              </w:rPr>
            </w:pPr>
          </w:p>
        </w:tc>
        <w:tc>
          <w:tcPr>
            <w:tcW w:w="1229" w:type="dxa"/>
          </w:tcPr>
          <w:p w14:paraId="627B1DFD" w14:textId="77777777" w:rsidR="008D3747" w:rsidRPr="00B23887" w:rsidRDefault="008D3747" w:rsidP="00D644D0">
            <w:pPr>
              <w:jc w:val="left"/>
              <w:rPr>
                <w:rFonts w:ascii="Tahoma" w:eastAsia="Calibri" w:hAnsi="Tahoma" w:cs="Tahoma"/>
                <w:bCs/>
                <w:sz w:val="20"/>
                <w:highlight w:val="green"/>
              </w:rPr>
            </w:pPr>
          </w:p>
        </w:tc>
      </w:tr>
      <w:tr w:rsidR="008D3747" w:rsidRPr="001630CB" w14:paraId="4B0938C3" w14:textId="77777777" w:rsidTr="00B23887">
        <w:tc>
          <w:tcPr>
            <w:tcW w:w="558" w:type="dxa"/>
          </w:tcPr>
          <w:p w14:paraId="6031CCD3" w14:textId="77777777" w:rsidR="008D3747" w:rsidRPr="00B23887" w:rsidRDefault="008D3747" w:rsidP="00D644D0">
            <w:pPr>
              <w:jc w:val="left"/>
              <w:rPr>
                <w:rFonts w:ascii="Tahoma" w:eastAsia="Calibri" w:hAnsi="Tahoma" w:cs="Tahoma"/>
                <w:bCs/>
                <w:sz w:val="20"/>
                <w:highlight w:val="green"/>
              </w:rPr>
            </w:pPr>
          </w:p>
        </w:tc>
        <w:tc>
          <w:tcPr>
            <w:tcW w:w="981" w:type="dxa"/>
          </w:tcPr>
          <w:p w14:paraId="718BA80C" w14:textId="77777777" w:rsidR="008D3747" w:rsidRPr="00B23887" w:rsidRDefault="008D3747" w:rsidP="00D644D0">
            <w:pPr>
              <w:jc w:val="left"/>
              <w:rPr>
                <w:rFonts w:ascii="Tahoma" w:eastAsia="Calibri" w:hAnsi="Tahoma" w:cs="Tahoma"/>
                <w:bCs/>
                <w:sz w:val="20"/>
                <w:highlight w:val="green"/>
              </w:rPr>
            </w:pPr>
          </w:p>
        </w:tc>
        <w:tc>
          <w:tcPr>
            <w:tcW w:w="5402" w:type="dxa"/>
          </w:tcPr>
          <w:p w14:paraId="15BAB5B2" w14:textId="77777777" w:rsidR="008D3747" w:rsidRPr="00B23887" w:rsidRDefault="008D3747" w:rsidP="00D644D0">
            <w:pPr>
              <w:jc w:val="left"/>
              <w:rPr>
                <w:rFonts w:ascii="Tahoma" w:eastAsia="Calibri" w:hAnsi="Tahoma" w:cs="Tahoma"/>
                <w:bCs/>
                <w:sz w:val="20"/>
                <w:highlight w:val="green"/>
              </w:rPr>
            </w:pPr>
          </w:p>
        </w:tc>
        <w:tc>
          <w:tcPr>
            <w:tcW w:w="1282" w:type="dxa"/>
          </w:tcPr>
          <w:p w14:paraId="36D91F58" w14:textId="77777777" w:rsidR="008D3747" w:rsidRPr="00B23887" w:rsidRDefault="008D3747" w:rsidP="00D644D0">
            <w:pPr>
              <w:jc w:val="left"/>
              <w:rPr>
                <w:rFonts w:ascii="Tahoma" w:eastAsia="Calibri" w:hAnsi="Tahoma" w:cs="Tahoma"/>
                <w:bCs/>
                <w:sz w:val="20"/>
                <w:highlight w:val="green"/>
              </w:rPr>
            </w:pPr>
          </w:p>
        </w:tc>
        <w:tc>
          <w:tcPr>
            <w:tcW w:w="1229" w:type="dxa"/>
          </w:tcPr>
          <w:p w14:paraId="429436DB" w14:textId="77777777" w:rsidR="008D3747" w:rsidRPr="00B23887" w:rsidRDefault="008D3747" w:rsidP="00D644D0">
            <w:pPr>
              <w:jc w:val="left"/>
              <w:rPr>
                <w:rFonts w:ascii="Tahoma" w:eastAsia="Calibri" w:hAnsi="Tahoma" w:cs="Tahoma"/>
                <w:bCs/>
                <w:sz w:val="20"/>
                <w:highlight w:val="green"/>
              </w:rPr>
            </w:pPr>
          </w:p>
        </w:tc>
      </w:tr>
      <w:tr w:rsidR="008D3747" w:rsidRPr="001630CB" w14:paraId="396050CA" w14:textId="77777777" w:rsidTr="00B23887">
        <w:tc>
          <w:tcPr>
            <w:tcW w:w="558" w:type="dxa"/>
          </w:tcPr>
          <w:p w14:paraId="3BD37C70" w14:textId="77777777" w:rsidR="008D3747" w:rsidRPr="00B23887" w:rsidRDefault="008D3747" w:rsidP="00D644D0">
            <w:pPr>
              <w:jc w:val="left"/>
              <w:rPr>
                <w:rFonts w:ascii="Tahoma" w:eastAsia="Calibri" w:hAnsi="Tahoma" w:cs="Tahoma"/>
                <w:bCs/>
                <w:sz w:val="20"/>
                <w:highlight w:val="green"/>
              </w:rPr>
            </w:pPr>
          </w:p>
        </w:tc>
        <w:tc>
          <w:tcPr>
            <w:tcW w:w="981" w:type="dxa"/>
          </w:tcPr>
          <w:p w14:paraId="3B59A83C" w14:textId="77777777" w:rsidR="008D3747" w:rsidRPr="00B23887" w:rsidRDefault="008D3747" w:rsidP="00D644D0">
            <w:pPr>
              <w:jc w:val="left"/>
              <w:rPr>
                <w:rFonts w:ascii="Tahoma" w:eastAsia="Calibri" w:hAnsi="Tahoma" w:cs="Tahoma"/>
                <w:bCs/>
                <w:sz w:val="20"/>
                <w:highlight w:val="green"/>
              </w:rPr>
            </w:pPr>
          </w:p>
        </w:tc>
        <w:tc>
          <w:tcPr>
            <w:tcW w:w="5402" w:type="dxa"/>
          </w:tcPr>
          <w:p w14:paraId="7997CD93" w14:textId="77777777" w:rsidR="008D3747" w:rsidRPr="00B23887" w:rsidRDefault="008D3747" w:rsidP="00D644D0">
            <w:pPr>
              <w:jc w:val="left"/>
              <w:rPr>
                <w:rFonts w:ascii="Tahoma" w:eastAsia="Calibri" w:hAnsi="Tahoma" w:cs="Tahoma"/>
                <w:bCs/>
                <w:sz w:val="20"/>
                <w:highlight w:val="green"/>
              </w:rPr>
            </w:pPr>
          </w:p>
        </w:tc>
        <w:tc>
          <w:tcPr>
            <w:tcW w:w="1282" w:type="dxa"/>
          </w:tcPr>
          <w:p w14:paraId="4FB6810E" w14:textId="77777777" w:rsidR="008D3747" w:rsidRPr="00B23887" w:rsidRDefault="008D3747" w:rsidP="00D644D0">
            <w:pPr>
              <w:jc w:val="left"/>
              <w:rPr>
                <w:rFonts w:ascii="Tahoma" w:eastAsia="Calibri" w:hAnsi="Tahoma" w:cs="Tahoma"/>
                <w:bCs/>
                <w:sz w:val="20"/>
                <w:highlight w:val="green"/>
              </w:rPr>
            </w:pPr>
          </w:p>
        </w:tc>
        <w:tc>
          <w:tcPr>
            <w:tcW w:w="1229" w:type="dxa"/>
          </w:tcPr>
          <w:p w14:paraId="2781CB48" w14:textId="77777777" w:rsidR="008D3747" w:rsidRPr="00B23887" w:rsidRDefault="008D3747" w:rsidP="00D644D0">
            <w:pPr>
              <w:jc w:val="left"/>
              <w:rPr>
                <w:rFonts w:ascii="Tahoma" w:eastAsia="Calibri" w:hAnsi="Tahoma" w:cs="Tahoma"/>
                <w:bCs/>
                <w:sz w:val="20"/>
                <w:highlight w:val="green"/>
              </w:rPr>
            </w:pPr>
          </w:p>
        </w:tc>
      </w:tr>
      <w:tr w:rsidR="008D3747" w:rsidRPr="001630CB" w14:paraId="64747D9D" w14:textId="77777777" w:rsidTr="00B23887">
        <w:tc>
          <w:tcPr>
            <w:tcW w:w="558" w:type="dxa"/>
          </w:tcPr>
          <w:p w14:paraId="3F0821BC" w14:textId="77777777" w:rsidR="008D3747" w:rsidRPr="00B23887" w:rsidRDefault="008D3747" w:rsidP="00D644D0">
            <w:pPr>
              <w:jc w:val="left"/>
              <w:rPr>
                <w:rFonts w:ascii="Tahoma" w:eastAsia="Calibri" w:hAnsi="Tahoma" w:cs="Tahoma"/>
                <w:bCs/>
                <w:sz w:val="20"/>
                <w:highlight w:val="green"/>
              </w:rPr>
            </w:pPr>
          </w:p>
        </w:tc>
        <w:tc>
          <w:tcPr>
            <w:tcW w:w="981" w:type="dxa"/>
          </w:tcPr>
          <w:p w14:paraId="360306A9" w14:textId="77777777" w:rsidR="008D3747" w:rsidRPr="00B23887" w:rsidRDefault="008D3747" w:rsidP="00D644D0">
            <w:pPr>
              <w:jc w:val="left"/>
              <w:rPr>
                <w:rFonts w:ascii="Tahoma" w:eastAsia="Calibri" w:hAnsi="Tahoma" w:cs="Tahoma"/>
                <w:bCs/>
                <w:sz w:val="20"/>
                <w:highlight w:val="green"/>
              </w:rPr>
            </w:pPr>
          </w:p>
        </w:tc>
        <w:tc>
          <w:tcPr>
            <w:tcW w:w="5402" w:type="dxa"/>
          </w:tcPr>
          <w:p w14:paraId="2D23414F" w14:textId="77777777" w:rsidR="008D3747" w:rsidRPr="00B23887" w:rsidRDefault="008D3747" w:rsidP="00D644D0">
            <w:pPr>
              <w:jc w:val="left"/>
              <w:rPr>
                <w:rFonts w:ascii="Tahoma" w:eastAsia="Calibri" w:hAnsi="Tahoma" w:cs="Tahoma"/>
                <w:bCs/>
                <w:sz w:val="20"/>
                <w:highlight w:val="green"/>
              </w:rPr>
            </w:pPr>
          </w:p>
        </w:tc>
        <w:tc>
          <w:tcPr>
            <w:tcW w:w="1282" w:type="dxa"/>
          </w:tcPr>
          <w:p w14:paraId="3C8D4B37" w14:textId="77777777" w:rsidR="008D3747" w:rsidRPr="00B23887" w:rsidRDefault="008D3747" w:rsidP="00D644D0">
            <w:pPr>
              <w:jc w:val="left"/>
              <w:rPr>
                <w:rFonts w:ascii="Tahoma" w:eastAsia="Calibri" w:hAnsi="Tahoma" w:cs="Tahoma"/>
                <w:bCs/>
                <w:sz w:val="20"/>
                <w:highlight w:val="green"/>
              </w:rPr>
            </w:pPr>
          </w:p>
        </w:tc>
        <w:tc>
          <w:tcPr>
            <w:tcW w:w="1229" w:type="dxa"/>
          </w:tcPr>
          <w:p w14:paraId="138B5CD1" w14:textId="77777777" w:rsidR="008D3747" w:rsidRPr="00B23887" w:rsidRDefault="008D3747" w:rsidP="00D644D0">
            <w:pPr>
              <w:jc w:val="left"/>
              <w:rPr>
                <w:rFonts w:ascii="Tahoma" w:eastAsia="Calibri" w:hAnsi="Tahoma" w:cs="Tahoma"/>
                <w:bCs/>
                <w:sz w:val="20"/>
                <w:highlight w:val="green"/>
              </w:rPr>
            </w:pPr>
          </w:p>
        </w:tc>
      </w:tr>
      <w:tr w:rsidR="008D3747" w:rsidRPr="001630CB" w14:paraId="77819CC6" w14:textId="77777777" w:rsidTr="00B23887">
        <w:tc>
          <w:tcPr>
            <w:tcW w:w="558" w:type="dxa"/>
          </w:tcPr>
          <w:p w14:paraId="6403D902" w14:textId="77777777" w:rsidR="008D3747" w:rsidRPr="00B23887" w:rsidRDefault="008D3747" w:rsidP="00D644D0">
            <w:pPr>
              <w:jc w:val="left"/>
              <w:rPr>
                <w:rFonts w:ascii="Tahoma" w:eastAsia="Calibri" w:hAnsi="Tahoma" w:cs="Tahoma"/>
                <w:bCs/>
                <w:sz w:val="20"/>
                <w:highlight w:val="green"/>
              </w:rPr>
            </w:pPr>
          </w:p>
        </w:tc>
        <w:tc>
          <w:tcPr>
            <w:tcW w:w="981" w:type="dxa"/>
          </w:tcPr>
          <w:p w14:paraId="02A90DED" w14:textId="77777777" w:rsidR="008D3747" w:rsidRPr="00B23887" w:rsidRDefault="008D3747" w:rsidP="00D644D0">
            <w:pPr>
              <w:jc w:val="left"/>
              <w:rPr>
                <w:rFonts w:ascii="Tahoma" w:eastAsia="Calibri" w:hAnsi="Tahoma" w:cs="Tahoma"/>
                <w:bCs/>
                <w:sz w:val="20"/>
                <w:highlight w:val="green"/>
              </w:rPr>
            </w:pPr>
          </w:p>
        </w:tc>
        <w:tc>
          <w:tcPr>
            <w:tcW w:w="5402" w:type="dxa"/>
          </w:tcPr>
          <w:p w14:paraId="2A87FBAA" w14:textId="77777777" w:rsidR="008D3747" w:rsidRPr="00B23887" w:rsidRDefault="008D3747" w:rsidP="00D644D0">
            <w:pPr>
              <w:jc w:val="left"/>
              <w:rPr>
                <w:rFonts w:ascii="Tahoma" w:eastAsia="Calibri" w:hAnsi="Tahoma" w:cs="Tahoma"/>
                <w:bCs/>
                <w:sz w:val="20"/>
                <w:highlight w:val="green"/>
              </w:rPr>
            </w:pPr>
          </w:p>
        </w:tc>
        <w:tc>
          <w:tcPr>
            <w:tcW w:w="1282" w:type="dxa"/>
          </w:tcPr>
          <w:p w14:paraId="3DCE75F0" w14:textId="77777777" w:rsidR="008D3747" w:rsidRPr="00B23887" w:rsidRDefault="008D3747" w:rsidP="00D644D0">
            <w:pPr>
              <w:jc w:val="left"/>
              <w:rPr>
                <w:rFonts w:ascii="Tahoma" w:eastAsia="Calibri" w:hAnsi="Tahoma" w:cs="Tahoma"/>
                <w:bCs/>
                <w:sz w:val="20"/>
                <w:highlight w:val="green"/>
              </w:rPr>
            </w:pPr>
          </w:p>
        </w:tc>
        <w:tc>
          <w:tcPr>
            <w:tcW w:w="1229" w:type="dxa"/>
          </w:tcPr>
          <w:p w14:paraId="348F461D" w14:textId="77777777" w:rsidR="008D3747" w:rsidRPr="00B23887" w:rsidRDefault="008D3747" w:rsidP="00D644D0">
            <w:pPr>
              <w:jc w:val="left"/>
              <w:rPr>
                <w:rFonts w:ascii="Tahoma" w:eastAsia="Calibri" w:hAnsi="Tahoma" w:cs="Tahoma"/>
                <w:bCs/>
                <w:sz w:val="20"/>
                <w:highlight w:val="green"/>
              </w:rPr>
            </w:pPr>
          </w:p>
        </w:tc>
      </w:tr>
    </w:tbl>
    <w:p w14:paraId="42685AC1" w14:textId="77777777" w:rsidR="002613E3" w:rsidRDefault="002613E3" w:rsidP="00D644D0">
      <w:pPr>
        <w:jc w:val="left"/>
        <w:rPr>
          <w:rFonts w:ascii="Tahoma" w:eastAsia="Calibri" w:hAnsi="Tahoma" w:cs="Tahoma"/>
          <w:bCs/>
          <w:sz w:val="20"/>
          <w:highlight w:val="green"/>
        </w:rPr>
      </w:pPr>
    </w:p>
    <w:p w14:paraId="386E7DA6" w14:textId="77777777" w:rsidR="00F81B40" w:rsidRPr="00B23887" w:rsidRDefault="00F81B40" w:rsidP="00D644D0">
      <w:pPr>
        <w:jc w:val="left"/>
        <w:rPr>
          <w:rFonts w:ascii="Tahoma" w:eastAsia="Calibri" w:hAnsi="Tahoma" w:cs="Tahoma"/>
          <w:bCs/>
          <w:sz w:val="20"/>
          <w:highlight w:val="green"/>
        </w:rPr>
      </w:pPr>
    </w:p>
    <w:p w14:paraId="01D7137D" w14:textId="77777777" w:rsidR="002613E3" w:rsidRDefault="001630CB" w:rsidP="00D644D0">
      <w:pPr>
        <w:jc w:val="left"/>
        <w:rPr>
          <w:rFonts w:ascii="Tahoma" w:eastAsia="Calibri" w:hAnsi="Tahoma" w:cs="Tahoma"/>
          <w:bCs/>
          <w:sz w:val="20"/>
        </w:rPr>
      </w:pPr>
      <w:r w:rsidRPr="00B23887">
        <w:rPr>
          <w:rFonts w:ascii="Tahoma" w:eastAsia="Calibri" w:hAnsi="Tahoma" w:cs="Tahoma"/>
          <w:bCs/>
          <w:sz w:val="20"/>
          <w:highlight w:val="green"/>
        </w:rPr>
        <w:t>Дата приемки ____________</w:t>
      </w:r>
    </w:p>
    <w:p w14:paraId="33134F25" w14:textId="77777777" w:rsidR="002613E3" w:rsidRPr="00B23887" w:rsidRDefault="002613E3" w:rsidP="00D644D0">
      <w:pPr>
        <w:jc w:val="left"/>
        <w:rPr>
          <w:rFonts w:ascii="Tahoma" w:eastAsia="Calibri" w:hAnsi="Tahoma" w:cs="Tahoma"/>
          <w:bCs/>
          <w:sz w:val="20"/>
        </w:rPr>
      </w:pPr>
    </w:p>
    <w:p w14:paraId="06D002C8" w14:textId="77777777" w:rsidR="00061023" w:rsidRPr="00BB54A7" w:rsidRDefault="00061023" w:rsidP="00D644D0">
      <w:pPr>
        <w:jc w:val="left"/>
        <w:rPr>
          <w:szCs w:val="24"/>
        </w:rPr>
      </w:pPr>
    </w:p>
    <w:sectPr w:rsidR="00061023" w:rsidRPr="00BB54A7" w:rsidSect="000610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623B9" w14:textId="77777777" w:rsidR="00BF69F8" w:rsidRDefault="00BF69F8" w:rsidP="008E797B">
      <w:r>
        <w:separator/>
      </w:r>
    </w:p>
  </w:endnote>
  <w:endnote w:type="continuationSeparator" w:id="0">
    <w:p w14:paraId="12D23581" w14:textId="77777777" w:rsidR="00BF69F8" w:rsidRDefault="00BF69F8"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031AB" w14:textId="77777777" w:rsidR="00EA7096" w:rsidRPr="00BB54A7" w:rsidRDefault="00EA7096"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9E6FD" w14:textId="77777777" w:rsidR="00BF69F8" w:rsidRDefault="00BF69F8" w:rsidP="008E797B">
      <w:r>
        <w:separator/>
      </w:r>
    </w:p>
  </w:footnote>
  <w:footnote w:type="continuationSeparator" w:id="0">
    <w:p w14:paraId="15544F08" w14:textId="77777777" w:rsidR="00BF69F8" w:rsidRDefault="00BF69F8" w:rsidP="008E797B">
      <w:r>
        <w:continuationSeparator/>
      </w:r>
    </w:p>
  </w:footnote>
  <w:footnote w:id="1">
    <w:p w14:paraId="7070AD30" w14:textId="77777777" w:rsidR="00EA7096" w:rsidRPr="005F29B1" w:rsidRDefault="00EA7096"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Сокращенное наименование юридического лица / ФИО.</w:t>
      </w:r>
    </w:p>
  </w:footnote>
  <w:footnote w:id="2">
    <w:p w14:paraId="2DB0FF67" w14:textId="77777777" w:rsidR="00EA7096" w:rsidRPr="005F29B1" w:rsidRDefault="00EA7096"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3">
    <w:p w14:paraId="7A42DAB8" w14:textId="77777777" w:rsidR="00EA7096" w:rsidRPr="005F29B1" w:rsidRDefault="00EA7096"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4">
    <w:p w14:paraId="7FADFC47" w14:textId="77777777" w:rsidR="00EA7096" w:rsidRPr="005F29B1" w:rsidRDefault="00EA7096"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5">
    <w:p w14:paraId="50B41984" w14:textId="77777777" w:rsidR="00EA7096" w:rsidRPr="005F29B1" w:rsidRDefault="00EA7096" w:rsidP="005F29B1">
      <w:pPr>
        <w:pStyle w:val="aff6"/>
        <w:rPr>
          <w:rFonts w:ascii="Tahoma" w:hAnsi="Tahoma" w:cs="Tahoma"/>
          <w:color w:val="FF0000"/>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6">
    <w:p w14:paraId="2843C22F" w14:textId="77777777" w:rsidR="00EA7096" w:rsidRPr="0016731C" w:rsidRDefault="00EA7096" w:rsidP="00387583">
      <w:pPr>
        <w:pStyle w:val="affffffff3"/>
        <w:spacing w:before="0" w:after="0"/>
        <w:jc w:val="left"/>
      </w:pPr>
      <w:r w:rsidRPr="001F73FF">
        <w:rPr>
          <w:rStyle w:val="aff8"/>
          <w:color w:val="FF0000"/>
        </w:rPr>
        <w:footnoteRef/>
      </w:r>
      <w:r w:rsidRPr="001F73FF">
        <w:rPr>
          <w:color w:val="FF0000"/>
        </w:rPr>
        <w:t xml:space="preserve"> </w:t>
      </w:r>
      <w:r w:rsidRPr="0016731C">
        <w:t>Здесь и далее даты указываются в формате дд.мм.гггг.</w:t>
      </w:r>
    </w:p>
  </w:footnote>
  <w:footnote w:id="7">
    <w:p w14:paraId="4A7D47C3" w14:textId="77777777" w:rsidR="00EA7096" w:rsidRPr="00387583" w:rsidRDefault="00EA7096" w:rsidP="00387583">
      <w:pPr>
        <w:pStyle w:val="affffffff3"/>
        <w:spacing w:before="0" w:after="0"/>
        <w:jc w:val="left"/>
      </w:pPr>
      <w:r w:rsidRPr="001F73FF">
        <w:rPr>
          <w:rStyle w:val="aff8"/>
          <w:color w:val="FF0000"/>
        </w:rPr>
        <w:footnoteRef/>
      </w:r>
      <w:r w:rsidRPr="001F73FF">
        <w:rPr>
          <w:color w:val="FF0000"/>
        </w:rPr>
        <w:t xml:space="preserve"> </w:t>
      </w:r>
      <w:r w:rsidRPr="0016731C">
        <w:t>Срок не должен превышать одного года. Исключения – по отдельному обоснованию; причиной не может быть «</w:t>
      </w:r>
      <w:r>
        <w:t>Д</w:t>
      </w:r>
      <w:r w:rsidRPr="0016731C">
        <w:t>оговор сложно перезаключать».</w:t>
      </w:r>
    </w:p>
  </w:footnote>
  <w:footnote w:id="8">
    <w:p w14:paraId="4336D0A4" w14:textId="77777777" w:rsidR="00EA7096" w:rsidRPr="004C7762" w:rsidRDefault="00EA7096" w:rsidP="00701CAC">
      <w:pPr>
        <w:pStyle w:val="affffffff3"/>
        <w:spacing w:before="0" w:after="0"/>
        <w:jc w:val="left"/>
      </w:pPr>
      <w:r w:rsidRPr="004C7762">
        <w:rPr>
          <w:rStyle w:val="aff8"/>
        </w:rPr>
        <w:footnoteRef/>
      </w:r>
      <w:r w:rsidRPr="004C7762">
        <w:t xml:space="preserve"> Включается,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p>
  </w:footnote>
  <w:footnote w:id="9">
    <w:p w14:paraId="28EF0463" w14:textId="39CB4A17" w:rsidR="00EA7096" w:rsidRPr="00387583" w:rsidRDefault="00EA7096" w:rsidP="00387583">
      <w:pPr>
        <w:pStyle w:val="aff6"/>
        <w:rPr>
          <w:rFonts w:ascii="Tahoma" w:hAnsi="Tahoma" w:cs="Tahoma"/>
          <w:sz w:val="16"/>
          <w:szCs w:val="16"/>
        </w:rPr>
      </w:pPr>
      <w:r w:rsidRPr="0016731C">
        <w:rPr>
          <w:rStyle w:val="aff8"/>
          <w:rFonts w:ascii="Tahoma" w:hAnsi="Tahoma" w:cs="Tahoma"/>
          <w:sz w:val="16"/>
          <w:szCs w:val="16"/>
        </w:rPr>
        <w:footnoteRef/>
      </w:r>
      <w:r>
        <w:rPr>
          <w:rFonts w:ascii="Tahoma" w:hAnsi="Tahoma" w:cs="Tahoma"/>
          <w:sz w:val="16"/>
          <w:szCs w:val="16"/>
        </w:rPr>
        <w:t xml:space="preserve"> </w:t>
      </w:r>
      <w:r w:rsidRPr="0016731C">
        <w:rPr>
          <w:rFonts w:ascii="Tahoma" w:hAnsi="Tahoma" w:cs="Tahoma"/>
          <w:sz w:val="16"/>
          <w:szCs w:val="16"/>
        </w:rPr>
        <w:t xml:space="preserve">Порядок расчетов должен соответствовать требованиям организационно-распорядительных документов </w:t>
      </w:r>
      <w:r w:rsidRPr="0016731C">
        <w:rPr>
          <w:rFonts w:ascii="Tahoma" w:hAnsi="Tahoma" w:cs="Tahoma"/>
          <w:sz w:val="16"/>
          <w:szCs w:val="16"/>
        </w:rPr>
        <w:br/>
        <w:t xml:space="preserve">РОКС НН. </w:t>
      </w:r>
    </w:p>
  </w:footnote>
  <w:footnote w:id="10">
    <w:p w14:paraId="74881783" w14:textId="77777777" w:rsidR="00EA7096" w:rsidRPr="0016731C" w:rsidRDefault="00EA7096" w:rsidP="0016731C">
      <w:pPr>
        <w:pStyle w:val="affffffff3"/>
        <w:spacing w:before="0" w:after="0"/>
        <w:jc w:val="left"/>
      </w:pPr>
      <w:r w:rsidRPr="0016731C">
        <w:rPr>
          <w:rStyle w:val="aff8"/>
        </w:rPr>
        <w:footnoteRef/>
      </w:r>
      <w:r w:rsidRPr="0016731C">
        <w:t xml:space="preserve"> Исключить, если НДС не облагаются все составляющие Цены Договора.</w:t>
      </w:r>
    </w:p>
  </w:footnote>
  <w:footnote w:id="11">
    <w:p w14:paraId="23FAFCB8" w14:textId="10F2C2F2" w:rsidR="00EA7096" w:rsidRPr="0016731C" w:rsidRDefault="00EA7096" w:rsidP="0016731C">
      <w:pPr>
        <w:pStyle w:val="affffffff3"/>
        <w:spacing w:before="0" w:after="0"/>
        <w:jc w:val="left"/>
      </w:pPr>
      <w:r w:rsidRPr="0016731C">
        <w:rPr>
          <w:rStyle w:val="aff8"/>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12">
    <w:p w14:paraId="60937EF9" w14:textId="2E7FD19A" w:rsidR="00EA7096" w:rsidRDefault="00EA7096">
      <w:pPr>
        <w:pStyle w:val="aff6"/>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НДС не облагаются все составляющие Цены Договора.</w:t>
      </w:r>
    </w:p>
  </w:footnote>
  <w:footnote w:id="13">
    <w:p w14:paraId="6EBDE9B2" w14:textId="4B61CC9B" w:rsidR="00EA7096" w:rsidRPr="00387583" w:rsidRDefault="00EA7096" w:rsidP="0016731C">
      <w:pPr>
        <w:pStyle w:val="affffffff3"/>
        <w:spacing w:before="0" w:after="0"/>
        <w:jc w:val="left"/>
      </w:pPr>
      <w:r w:rsidRPr="0016731C">
        <w:rPr>
          <w:rStyle w:val="aff8"/>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14">
    <w:p w14:paraId="06BB3D1D" w14:textId="77777777" w:rsidR="00EA7096" w:rsidRPr="0016731C" w:rsidRDefault="00EA7096" w:rsidP="0016731C">
      <w:pPr>
        <w:pStyle w:val="affffffff3"/>
        <w:spacing w:before="0" w:after="0"/>
        <w:jc w:val="left"/>
      </w:pPr>
      <w:r w:rsidRPr="0016731C">
        <w:rPr>
          <w:rStyle w:val="aff8"/>
        </w:rPr>
        <w:footnoteRef/>
      </w:r>
      <w:r w:rsidRPr="0016731C">
        <w:rPr>
          <w:rStyle w:val="aff8"/>
        </w:rPr>
        <w:t xml:space="preserve"> </w:t>
      </w:r>
      <w:r w:rsidRPr="0016731C">
        <w:t>Исключить, если НДС не облагаются все составляющие Цены Договора.</w:t>
      </w:r>
    </w:p>
  </w:footnote>
  <w:footnote w:id="15">
    <w:p w14:paraId="5824474B" w14:textId="7531D47B" w:rsidR="00EA7096" w:rsidRPr="0016731C" w:rsidRDefault="00EA7096" w:rsidP="0016731C">
      <w:pPr>
        <w:pStyle w:val="affffffff3"/>
        <w:spacing w:before="0" w:after="0"/>
        <w:jc w:val="left"/>
      </w:pPr>
      <w:r w:rsidRPr="0016731C">
        <w:rPr>
          <w:rStyle w:val="aff8"/>
        </w:rPr>
        <w:footnoteRef/>
      </w:r>
      <w:r w:rsidRPr="0016731C">
        <w:t xml:space="preserve"> Включить, если НДС не облага</w:t>
      </w:r>
      <w:r>
        <w:t>ю</w:t>
      </w:r>
      <w:r w:rsidRPr="0016731C">
        <w:t>тся все составляющие Цены Договора.</w:t>
      </w:r>
    </w:p>
  </w:footnote>
  <w:footnote w:id="16">
    <w:p w14:paraId="02CFE636" w14:textId="77777777" w:rsidR="00EA7096" w:rsidRPr="00DE7EC1" w:rsidRDefault="00EA7096" w:rsidP="00387583">
      <w:pPr>
        <w:pStyle w:val="aff6"/>
        <w:rPr>
          <w:rFonts w:ascii="Tahoma" w:hAnsi="Tahoma" w:cs="Tahoma"/>
          <w:sz w:val="16"/>
          <w:szCs w:val="16"/>
        </w:rPr>
      </w:pPr>
      <w:r w:rsidRPr="0016731C">
        <w:rPr>
          <w:rStyle w:val="aff8"/>
          <w:rFonts w:ascii="Tahoma" w:hAnsi="Tahoma" w:cs="Tahoma"/>
          <w:sz w:val="16"/>
          <w:szCs w:val="16"/>
        </w:rPr>
        <w:footnoteRef/>
      </w:r>
      <w:r w:rsidRPr="0016731C">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w:t>
      </w:r>
      <w:r>
        <w:rPr>
          <w:rFonts w:ascii="Tahoma" w:hAnsi="Tahoma" w:cs="Tahoma"/>
          <w:sz w:val="16"/>
          <w:szCs w:val="16"/>
        </w:rPr>
        <w:t>Д</w:t>
      </w:r>
      <w:r w:rsidRPr="0016731C">
        <w:rPr>
          <w:rFonts w:ascii="Tahoma" w:hAnsi="Tahoma" w:cs="Tahoma"/>
          <w:sz w:val="16"/>
          <w:szCs w:val="16"/>
        </w:rPr>
        <w:t>оговора ОРД, применение авансовой формы расчетов возможно в исключительных случа</w:t>
      </w:r>
      <w:r w:rsidRPr="00DE7EC1">
        <w:rPr>
          <w:rFonts w:ascii="Tahoma" w:hAnsi="Tahoma" w:cs="Tahoma"/>
          <w:sz w:val="16"/>
          <w:szCs w:val="16"/>
        </w:rPr>
        <w:t>ях в порядке, определенном требованиями действующих ОРД.</w:t>
      </w:r>
    </w:p>
  </w:footnote>
  <w:footnote w:id="17">
    <w:p w14:paraId="7CBF508C" w14:textId="77777777" w:rsidR="00EA7096" w:rsidRPr="0016731C" w:rsidRDefault="00EA7096" w:rsidP="0016731C">
      <w:pPr>
        <w:pStyle w:val="affffffff9"/>
      </w:pPr>
      <w:r w:rsidRPr="0016731C">
        <w:rPr>
          <w:rStyle w:val="aff8"/>
        </w:rPr>
        <w:footnoteRef/>
      </w:r>
      <w:r w:rsidRPr="0016731C">
        <w:t xml:space="preserve"> Исключить, если НДС не облагаются все составляющие Цены Договора.</w:t>
      </w:r>
    </w:p>
  </w:footnote>
  <w:footnote w:id="18">
    <w:p w14:paraId="41E9E280" w14:textId="00CC917E" w:rsidR="00EA7096" w:rsidRDefault="00EA7096">
      <w:pPr>
        <w:pStyle w:val="aff6"/>
      </w:pPr>
      <w:r w:rsidRPr="00D43A36">
        <w:rPr>
          <w:rStyle w:val="aff8"/>
          <w:color w:val="000000" w:themeColor="text1"/>
          <w:sz w:val="16"/>
          <w:szCs w:val="16"/>
        </w:rPr>
        <w:footnoteRef/>
      </w:r>
      <w:r w:rsidRPr="00D43A36">
        <w:rPr>
          <w:color w:val="000000" w:themeColor="text1"/>
          <w:sz w:val="16"/>
          <w:szCs w:val="16"/>
        </w:rPr>
        <w:t xml:space="preserve"> </w:t>
      </w:r>
      <w:r>
        <w:rPr>
          <w:rFonts w:ascii="Tahoma" w:hAnsi="Tahoma" w:cs="Tahoma"/>
          <w:sz w:val="16"/>
          <w:szCs w:val="16"/>
        </w:rPr>
        <w:t>Если стоимость Т</w:t>
      </w:r>
      <w:r w:rsidRPr="002446A6">
        <w:rPr>
          <w:rFonts w:ascii="Tahoma" w:hAnsi="Tahoma" w:cs="Tahoma"/>
          <w:sz w:val="16"/>
          <w:szCs w:val="16"/>
        </w:rPr>
        <w:t xml:space="preserve">овара </w:t>
      </w:r>
      <w:r>
        <w:rPr>
          <w:rFonts w:ascii="Tahoma" w:hAnsi="Tahoma" w:cs="Tahoma"/>
          <w:sz w:val="16"/>
          <w:szCs w:val="16"/>
        </w:rPr>
        <w:t>определена</w:t>
      </w:r>
      <w:r w:rsidRPr="002446A6">
        <w:rPr>
          <w:rFonts w:ascii="Tahoma" w:hAnsi="Tahoma" w:cs="Tahoma"/>
          <w:sz w:val="16"/>
          <w:szCs w:val="16"/>
        </w:rPr>
        <w:t xml:space="preserve"> в условных единицах, приравненных к иностранной валюте</w:t>
      </w:r>
      <w:r>
        <w:rPr>
          <w:rFonts w:ascii="Tahoma" w:hAnsi="Tahoma" w:cs="Tahoma"/>
          <w:sz w:val="16"/>
          <w:szCs w:val="16"/>
        </w:rPr>
        <w:t xml:space="preserve">, то авансовый платеж осуществляется в российских рублях по курсу Банка России на дату осуществления авансового платежа. </w:t>
      </w:r>
    </w:p>
  </w:footnote>
  <w:footnote w:id="19">
    <w:p w14:paraId="52820E23" w14:textId="5E2535C5" w:rsidR="00EA7096" w:rsidRPr="0016731C" w:rsidRDefault="00EA7096" w:rsidP="0016731C">
      <w:pPr>
        <w:pStyle w:val="aff6"/>
        <w:rPr>
          <w:rFonts w:ascii="Tahoma" w:hAnsi="Tahoma" w:cs="Tahoma"/>
          <w:sz w:val="16"/>
          <w:szCs w:val="16"/>
          <w:lang w:eastAsia="ar-SA"/>
        </w:rPr>
      </w:pPr>
      <w:r w:rsidRPr="00387583">
        <w:rPr>
          <w:rStyle w:val="aff8"/>
          <w:rFonts w:ascii="Tahoma" w:hAnsi="Tahoma" w:cs="Tahoma"/>
          <w:sz w:val="16"/>
          <w:szCs w:val="16"/>
        </w:rPr>
        <w:footnoteRef/>
      </w:r>
      <w:r w:rsidRPr="0016731C">
        <w:rPr>
          <w:rFonts w:ascii="Tahoma" w:hAnsi="Tahoma" w:cs="Tahoma"/>
          <w:sz w:val="16"/>
          <w:szCs w:val="16"/>
        </w:rPr>
        <w:t xml:space="preserve"> У</w:t>
      </w:r>
      <w:r w:rsidRPr="0016731C">
        <w:rPr>
          <w:rFonts w:ascii="Tahoma"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hAnsi="Tahoma" w:cs="Tahoma"/>
          <w:sz w:val="16"/>
          <w:szCs w:val="16"/>
          <w:lang w:eastAsia="ar-SA"/>
        </w:rPr>
        <w:t>.</w:t>
      </w:r>
    </w:p>
  </w:footnote>
  <w:footnote w:id="20">
    <w:p w14:paraId="62652842" w14:textId="77777777" w:rsidR="00EA7096" w:rsidRPr="00D43A36" w:rsidRDefault="00EA7096" w:rsidP="00CC5DF8">
      <w:pPr>
        <w:pStyle w:val="affffffff3"/>
        <w:spacing w:before="0" w:after="0"/>
        <w:jc w:val="left"/>
      </w:pPr>
      <w:r w:rsidRPr="008C755B">
        <w:rPr>
          <w:rStyle w:val="aff8"/>
        </w:rPr>
        <w:footnoteRef/>
      </w:r>
      <w:r w:rsidRPr="008C755B">
        <w:t xml:space="preserve"> </w:t>
      </w:r>
      <w:r w:rsidRPr="001F73FF">
        <w:t>Исключить, если НДС не облагается</w:t>
      </w:r>
      <w:r w:rsidRPr="001F73FF">
        <w:rPr>
          <w:lang w:eastAsia="ru-RU"/>
        </w:rPr>
        <w:t xml:space="preserve"> </w:t>
      </w:r>
      <w:r w:rsidRPr="001F73FF">
        <w:t>или контрагент освобожден от исполнения обязанности налогоплательщика по уплате НДС.</w:t>
      </w:r>
    </w:p>
  </w:footnote>
  <w:footnote w:id="21">
    <w:p w14:paraId="5DC65A1F" w14:textId="77777777" w:rsidR="00EA7096" w:rsidRPr="00D43A36" w:rsidRDefault="00EA7096" w:rsidP="00CC5DF8">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2">
    <w:p w14:paraId="1D7C318E" w14:textId="77777777" w:rsidR="00EA7096" w:rsidRPr="00D43A36" w:rsidRDefault="00EA7096"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3">
    <w:p w14:paraId="4085C357" w14:textId="77777777" w:rsidR="00EA7096" w:rsidRPr="00D43A36" w:rsidRDefault="00EA7096"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4">
    <w:p w14:paraId="66A3C7A1" w14:textId="77777777" w:rsidR="00EA7096" w:rsidRPr="001F73FF"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Заполняется, если выплачивается несколько авансов.</w:t>
      </w:r>
    </w:p>
  </w:footnote>
  <w:footnote w:id="25">
    <w:p w14:paraId="342E6253" w14:textId="77777777" w:rsidR="00EA7096" w:rsidRPr="001F73FF"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26">
    <w:p w14:paraId="727EE723" w14:textId="77777777" w:rsidR="00EA7096" w:rsidRPr="00D43A36"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определённый локальным актом Компании / РОКС НН, в которой введен единый платёжный день.</w:t>
      </w:r>
    </w:p>
  </w:footnote>
  <w:footnote w:id="27">
    <w:p w14:paraId="09761384" w14:textId="77777777" w:rsidR="00EA7096" w:rsidRPr="001F73FF"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28">
    <w:p w14:paraId="11D774B7" w14:textId="77777777" w:rsidR="00EA7096" w:rsidRPr="001F73FF"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используется ЕПД.</w:t>
      </w:r>
    </w:p>
  </w:footnote>
  <w:footnote w:id="29">
    <w:p w14:paraId="11A54815" w14:textId="77777777" w:rsidR="00EA7096" w:rsidRPr="001F73FF"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30">
    <w:p w14:paraId="0CCAF891" w14:textId="77777777" w:rsidR="00EA7096" w:rsidRPr="001F73FF"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Согласно Распоряжению от 15.02.2024 № ГМК-05/003-р.</w:t>
      </w:r>
    </w:p>
  </w:footnote>
  <w:footnote w:id="31">
    <w:p w14:paraId="61D553E7" w14:textId="77777777" w:rsidR="00EA7096" w:rsidRPr="001F73FF" w:rsidRDefault="00EA7096" w:rsidP="007E22F1">
      <w:pPr>
        <w:pStyle w:val="aff6"/>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32">
    <w:p w14:paraId="50009CF5" w14:textId="77777777" w:rsidR="00EA7096" w:rsidRPr="001F73FF" w:rsidRDefault="00EA7096"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выплачивается после предоставления независимой гарантии.</w:t>
      </w:r>
    </w:p>
  </w:footnote>
  <w:footnote w:id="33">
    <w:p w14:paraId="42924D41" w14:textId="77777777" w:rsidR="00EA7096" w:rsidRPr="001F73FF" w:rsidRDefault="00EA7096"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не обеспечен независимой гарантией.</w:t>
      </w:r>
    </w:p>
  </w:footnote>
  <w:footnote w:id="34">
    <w:p w14:paraId="61AE8939" w14:textId="77777777" w:rsidR="00EA7096" w:rsidRPr="00D43A36"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У</w:t>
      </w:r>
      <w:r w:rsidRPr="001F73FF">
        <w:rPr>
          <w:rFonts w:ascii="Tahoma" w:eastAsia="Calibri" w:hAnsi="Tahoma" w:cs="Tahoma"/>
          <w:sz w:val="16"/>
          <w:szCs w:val="16"/>
        </w:rPr>
        <w:t xml:space="preserve">казать документ, подписание которого является условием по выплате аванса. </w:t>
      </w:r>
      <w:r w:rsidRPr="001F73FF">
        <w:rPr>
          <w:rFonts w:ascii="Tahoma" w:hAnsi="Tahoma" w:cs="Tahoma"/>
          <w:sz w:val="16"/>
          <w:szCs w:val="16"/>
        </w:rPr>
        <w:t xml:space="preserve">Включается, если нужно обусловить выплату аванса на последующие </w:t>
      </w:r>
      <w:r w:rsidRPr="00D43A36">
        <w:rPr>
          <w:rFonts w:ascii="Tahoma" w:hAnsi="Tahoma" w:cs="Tahoma"/>
          <w:sz w:val="16"/>
          <w:szCs w:val="16"/>
        </w:rPr>
        <w:t>поставки завершением предыдущей стадии. Например, «Товарной накладной за предыдущий этап».</w:t>
      </w:r>
      <w:r w:rsidRPr="00D43A36">
        <w:rPr>
          <w:rFonts w:ascii="Tahoma" w:eastAsia="Calibri" w:hAnsi="Tahoma" w:cs="Tahoma"/>
          <w:sz w:val="16"/>
          <w:szCs w:val="16"/>
        </w:rPr>
        <w:t xml:space="preserve"> </w:t>
      </w:r>
    </w:p>
  </w:footnote>
  <w:footnote w:id="35">
    <w:p w14:paraId="7FD33289" w14:textId="77777777" w:rsidR="00EA7096" w:rsidRPr="001F73FF"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36">
    <w:p w14:paraId="6446A203" w14:textId="77777777" w:rsidR="00EA7096" w:rsidRPr="00D43A36" w:rsidRDefault="00EA7096"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определенный локальным актом Компании / РОКС НН, в которой введен единый платежный день.</w:t>
      </w:r>
    </w:p>
    <w:p w14:paraId="04C22AD4" w14:textId="77777777" w:rsidR="00EA7096" w:rsidRPr="00D43A36" w:rsidRDefault="00EA7096" w:rsidP="002C03F6">
      <w:pPr>
        <w:pStyle w:val="aff6"/>
        <w:rPr>
          <w:rFonts w:ascii="Tahoma" w:hAnsi="Tahoma" w:cs="Tahoma"/>
          <w:sz w:val="16"/>
          <w:szCs w:val="16"/>
        </w:rPr>
      </w:pPr>
      <w:r w:rsidRPr="00D43A36">
        <w:rPr>
          <w:rFonts w:ascii="Tahoma" w:hAnsi="Tahoma" w:cs="Tahoma"/>
          <w:sz w:val="16"/>
          <w:szCs w:val="16"/>
        </w:rPr>
        <w:t>Если локальным актом Компании / РОКС НН не введен единый платежный день, строка исключается.</w:t>
      </w:r>
    </w:p>
  </w:footnote>
  <w:footnote w:id="37">
    <w:p w14:paraId="27F1C369" w14:textId="77777777" w:rsidR="00EA7096" w:rsidRPr="00D43A36" w:rsidRDefault="00EA7096"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используется ЕПД.</w:t>
      </w:r>
    </w:p>
  </w:footnote>
  <w:footnote w:id="38">
    <w:p w14:paraId="00E2560F" w14:textId="77777777" w:rsidR="00EA7096" w:rsidRPr="00D43A36" w:rsidRDefault="00EA7096"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ЕПД не используется.</w:t>
      </w:r>
    </w:p>
  </w:footnote>
  <w:footnote w:id="39">
    <w:p w14:paraId="233A9517" w14:textId="77777777" w:rsidR="00EA7096" w:rsidRPr="00D43A36" w:rsidRDefault="00EA7096" w:rsidP="005F03C0">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Исключить, если НДС не облагается.</w:t>
      </w:r>
    </w:p>
  </w:footnote>
  <w:footnote w:id="40">
    <w:p w14:paraId="238B23F3" w14:textId="77777777" w:rsidR="00EA7096" w:rsidRPr="00D43A36" w:rsidRDefault="00EA7096" w:rsidP="006005E4">
      <w:pPr>
        <w:pStyle w:val="affffffff3"/>
        <w:spacing w:before="0" w:after="0"/>
        <w:jc w:val="left"/>
      </w:pPr>
      <w:r w:rsidRPr="001F73FF">
        <w:rPr>
          <w:rStyle w:val="aff8"/>
        </w:rPr>
        <w:footnoteRef/>
      </w:r>
      <w:r w:rsidRPr="001F73FF">
        <w:t xml:space="preserve"> Указывается день недели, определенный локальным актом Компании / РОКС НН, в которой введен единый платежный день.</w:t>
      </w:r>
    </w:p>
  </w:footnote>
  <w:footnote w:id="41">
    <w:p w14:paraId="19764AA8" w14:textId="77777777" w:rsidR="00EA7096" w:rsidRPr="001F73FF" w:rsidRDefault="00EA7096"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42">
    <w:p w14:paraId="6A1AC474" w14:textId="64BAAA64" w:rsidR="00EA7096" w:rsidRPr="00D43A36" w:rsidRDefault="00EA7096"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предоплата не 100%.</w:t>
      </w:r>
    </w:p>
  </w:footnote>
  <w:footnote w:id="43">
    <w:p w14:paraId="10587AA1" w14:textId="77777777" w:rsidR="00EA7096" w:rsidRPr="001F73FF" w:rsidRDefault="00EA7096" w:rsidP="00506FCA">
      <w:pPr>
        <w:pStyle w:val="aff6"/>
        <w:ind w:hanging="1"/>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Если цена договора установлена в валюте, отличной от рубля.</w:t>
      </w:r>
    </w:p>
  </w:footnote>
  <w:footnote w:id="44">
    <w:p w14:paraId="02BFD013" w14:textId="77777777" w:rsidR="00EA7096" w:rsidRPr="002A24F9" w:rsidRDefault="00EA7096"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Количество р.д.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45">
    <w:p w14:paraId="28905118" w14:textId="77777777" w:rsidR="00EA7096" w:rsidRPr="00D43A36" w:rsidRDefault="00EA7096"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Количество р.д. определяется в соответствии с организационно-распорядительными документами Компании / РОКС НН и с учетом сроков </w:t>
      </w:r>
      <w:r w:rsidRPr="00D43A36">
        <w:rPr>
          <w:rFonts w:ascii="Tahoma" w:hAnsi="Tahoma" w:cs="Tahoma"/>
          <w:sz w:val="16"/>
          <w:szCs w:val="16"/>
        </w:rPr>
        <w:t>поставки товаров.</w:t>
      </w:r>
    </w:p>
  </w:footnote>
  <w:footnote w:id="46">
    <w:p w14:paraId="330BF272" w14:textId="77777777" w:rsidR="00EA7096" w:rsidRPr="00C50032" w:rsidRDefault="00EA7096"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Договор заключается на поставку комплектного оборудования и ЗИП: комплекты, состоящие из нескольких МТР (единиц оборудования), способных самостоятельно выполнять свои функции в отдельности; комплекты, состоящие из нескольких МТР (единиц оборудования), неспособных самостоятельно выполнять свои функции, и имеющих существенно различающийся срок полезного использования; комплекты, имеющие в составе заводской ЗИП, требующийся для ремонта в процессе эксплуатации оборудования, входящего в комплект.</w:t>
      </w:r>
    </w:p>
  </w:footnote>
  <w:footnote w:id="47">
    <w:p w14:paraId="6C60D4D4" w14:textId="77777777" w:rsidR="00EA7096" w:rsidRPr="00C50032" w:rsidRDefault="00EA7096" w:rsidP="00C50032">
      <w:pPr>
        <w:pStyle w:val="aff6"/>
        <w:rPr>
          <w:rFonts w:ascii="Tahoma" w:hAnsi="Tahoma" w:cs="Tahoma"/>
          <w:bCs/>
          <w:sz w:val="16"/>
          <w:szCs w:val="16"/>
        </w:rPr>
      </w:pPr>
      <w:r w:rsidRPr="00C50032">
        <w:rPr>
          <w:rStyle w:val="aff8"/>
          <w:rFonts w:ascii="Tahoma" w:hAnsi="Tahoma" w:cs="Tahoma"/>
          <w:bCs/>
          <w:sz w:val="16"/>
          <w:szCs w:val="16"/>
        </w:rPr>
        <w:footnoteRef/>
      </w:r>
      <w:r w:rsidRPr="00C50032">
        <w:rPr>
          <w:rFonts w:ascii="Tahoma" w:hAnsi="Tahoma" w:cs="Tahoma"/>
          <w:bCs/>
          <w:sz w:val="16"/>
          <w:szCs w:val="16"/>
        </w:rPr>
        <w:t xml:space="preserve"> Включить в случае поставки продуктов питания.</w:t>
      </w:r>
    </w:p>
  </w:footnote>
  <w:footnote w:id="48">
    <w:p w14:paraId="6088B66F" w14:textId="797ECC52" w:rsidR="00EA7096" w:rsidRPr="00C50032" w:rsidRDefault="00EA7096" w:rsidP="00C50032">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В случае заключения расходного договора поставки маркированного товара для собственных нужд Компании / РОКС НН в Договор включается данный пункт.</w:t>
      </w:r>
    </w:p>
  </w:footnote>
  <w:footnote w:id="49">
    <w:p w14:paraId="77CBA5C6" w14:textId="77777777" w:rsidR="00EA7096" w:rsidRPr="00C50032" w:rsidRDefault="00EA7096"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в случае авансовой формы расчетов.</w:t>
      </w:r>
    </w:p>
  </w:footnote>
  <w:footnote w:id="50">
    <w:p w14:paraId="5AA39AE2" w14:textId="5F4C6E30" w:rsidR="00EA7096" w:rsidRPr="00263D50" w:rsidRDefault="00EA7096"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Поставщика</w:t>
      </w:r>
      <w:r>
        <w:rPr>
          <w:rFonts w:ascii="Tahoma" w:hAnsi="Tahoma" w:cs="Tahoma"/>
          <w:sz w:val="16"/>
          <w:szCs w:val="16"/>
        </w:rPr>
        <w:t>.</w:t>
      </w:r>
    </w:p>
  </w:footnote>
  <w:footnote w:id="51">
    <w:p w14:paraId="5179B6FA" w14:textId="7AD76D0A" w:rsidR="00EA7096" w:rsidRPr="00263D50" w:rsidRDefault="00EA7096"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Покупателя</w:t>
      </w:r>
      <w:r>
        <w:rPr>
          <w:rFonts w:ascii="Tahoma" w:hAnsi="Tahoma" w:cs="Tahoma"/>
          <w:sz w:val="16"/>
          <w:szCs w:val="16"/>
        </w:rPr>
        <w:t>.</w:t>
      </w:r>
    </w:p>
  </w:footnote>
  <w:footnote w:id="52">
    <w:p w14:paraId="456D7DB8" w14:textId="77777777" w:rsidR="00EA7096" w:rsidRPr="00263D50" w:rsidDel="00F64D28" w:rsidRDefault="00EA7096" w:rsidP="00C50032">
      <w:pPr>
        <w:pStyle w:val="aff6"/>
        <w:jc w:val="both"/>
        <w:rPr>
          <w:del w:id="13" w:author="Минская Мария Максимовна" w:date="2025-04-10T21:47:00Z"/>
          <w:rFonts w:ascii="Tahoma" w:hAnsi="Tahoma" w:cs="Tahoma"/>
          <w:sz w:val="16"/>
          <w:szCs w:val="16"/>
        </w:rPr>
      </w:pPr>
    </w:p>
  </w:footnote>
  <w:footnote w:id="53">
    <w:p w14:paraId="147CE113" w14:textId="77777777" w:rsidR="00EA7096" w:rsidRPr="00263D50" w:rsidDel="00F64D28" w:rsidRDefault="00EA7096" w:rsidP="00C50032">
      <w:pPr>
        <w:pStyle w:val="aff6"/>
        <w:jc w:val="both"/>
        <w:rPr>
          <w:del w:id="14" w:author="Минская Мария Максимовна" w:date="2025-04-10T21:46:00Z"/>
          <w:rFonts w:ascii="Tahoma" w:hAnsi="Tahoma" w:cs="Tahoma"/>
          <w:bCs/>
          <w:sz w:val="16"/>
          <w:szCs w:val="16"/>
        </w:rPr>
      </w:pPr>
    </w:p>
  </w:footnote>
  <w:footnote w:id="54">
    <w:p w14:paraId="67FA65A8" w14:textId="77777777" w:rsidR="00EA7096" w:rsidRPr="00C50032" w:rsidRDefault="00EA7096" w:rsidP="00D72F81">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Pr>
          <w:rFonts w:ascii="Tahoma" w:hAnsi="Tahoma" w:cs="Tahoma"/>
          <w:sz w:val="16"/>
          <w:szCs w:val="16"/>
        </w:rPr>
        <w:t>Включается</w:t>
      </w:r>
      <w:r w:rsidRPr="00C50032">
        <w:rPr>
          <w:rFonts w:ascii="Tahoma" w:hAnsi="Tahoma" w:cs="Tahoma"/>
          <w:sz w:val="16"/>
          <w:szCs w:val="16"/>
        </w:rPr>
        <w:t xml:space="preserve"> </w:t>
      </w:r>
      <w:r w:rsidRPr="00C50032">
        <w:rPr>
          <w:rFonts w:ascii="Tahoma" w:hAnsi="Tahoma" w:cs="Tahoma"/>
          <w:sz w:val="16"/>
          <w:szCs w:val="16"/>
        </w:rPr>
        <w:t xml:space="preserve">при </w:t>
      </w:r>
      <w:r>
        <w:rPr>
          <w:rFonts w:ascii="Tahoma" w:hAnsi="Tahoma" w:cs="Tahoma"/>
          <w:sz w:val="16"/>
          <w:szCs w:val="16"/>
        </w:rPr>
        <w:t>приемке товара по количеству, номенклатуре, комплектности и качеству одновременно</w:t>
      </w:r>
      <w:r w:rsidRPr="00C50032">
        <w:rPr>
          <w:rFonts w:ascii="Tahoma" w:hAnsi="Tahoma" w:cs="Tahoma"/>
          <w:sz w:val="16"/>
          <w:szCs w:val="16"/>
        </w:rPr>
        <w:t>.</w:t>
      </w:r>
    </w:p>
  </w:footnote>
  <w:footnote w:id="55">
    <w:p w14:paraId="7DF321D0" w14:textId="77777777" w:rsidR="00EA7096" w:rsidRPr="00D43A36" w:rsidRDefault="00EA7096" w:rsidP="00C852C5">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количеству, номенклатуре, комплектности отдельно от приемки товара по качеству.</w:t>
      </w:r>
    </w:p>
  </w:footnote>
  <w:footnote w:id="56">
    <w:p w14:paraId="07D19BDF" w14:textId="77777777" w:rsidR="00EA7096" w:rsidRPr="00D43A36" w:rsidRDefault="00EA7096" w:rsidP="005E630E">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качеству отдельно от приемки товара по количеству, номенклатуре, комплектности.</w:t>
      </w:r>
    </w:p>
  </w:footnote>
  <w:footnote w:id="57">
    <w:p w14:paraId="0F55743C" w14:textId="77777777" w:rsidR="00EA7096" w:rsidRPr="00D43A36" w:rsidRDefault="00EA7096"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 случае поставки продуктов питания пункт дополнить данным условием.</w:t>
      </w:r>
    </w:p>
  </w:footnote>
  <w:footnote w:id="58">
    <w:p w14:paraId="39C8DA56" w14:textId="77777777" w:rsidR="00EA7096" w:rsidRPr="00350CB7" w:rsidRDefault="00EA7096">
      <w:pPr>
        <w:pStyle w:val="aff6"/>
        <w:rPr>
          <w:rFonts w:ascii="Tahoma" w:hAnsi="Tahoma" w:cs="Tahoma"/>
          <w:sz w:val="16"/>
          <w:szCs w:val="16"/>
        </w:rPr>
      </w:pPr>
      <w:r>
        <w:rPr>
          <w:rStyle w:val="aff8"/>
        </w:rPr>
        <w:footnoteRef/>
      </w:r>
      <w:r>
        <w:rPr>
          <w:rFonts w:ascii="Tahoma" w:hAnsi="Tahoma" w:cs="Tahoma"/>
          <w:sz w:val="16"/>
          <w:szCs w:val="16"/>
        </w:rPr>
        <w:t>Включаются в Договор в случае отсутствия возможности подписания оригинала Товарной накладной в момент приемки товара.</w:t>
      </w:r>
    </w:p>
  </w:footnote>
  <w:footnote w:id="59">
    <w:p w14:paraId="696CEDE1" w14:textId="77777777" w:rsidR="00EA7096" w:rsidRPr="00C50032" w:rsidRDefault="00EA709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Раздел с названием «Гарантийный срок» включается в </w:t>
      </w:r>
      <w:r>
        <w:rPr>
          <w:rFonts w:ascii="Tahoma" w:hAnsi="Tahoma" w:cs="Tahoma"/>
          <w:sz w:val="16"/>
          <w:szCs w:val="16"/>
        </w:rPr>
        <w:t>Д</w:t>
      </w:r>
      <w:r w:rsidRPr="00C50032">
        <w:rPr>
          <w:rFonts w:ascii="Tahoma" w:hAnsi="Tahoma" w:cs="Tahoma"/>
          <w:sz w:val="16"/>
          <w:szCs w:val="16"/>
        </w:rPr>
        <w:t>оговор в случае поставки товаров, не являющихся продуктами питания.</w:t>
      </w:r>
    </w:p>
  </w:footnote>
  <w:footnote w:id="60">
    <w:p w14:paraId="6E23271C" w14:textId="77777777" w:rsidR="00EA7096" w:rsidRPr="00D43A36" w:rsidRDefault="00EA7096" w:rsidP="00CC0FB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Раздел с названием «Срок годности товара» включается в договор в случае поставки продуктов питания.</w:t>
      </w:r>
    </w:p>
  </w:footnote>
  <w:footnote w:id="61">
    <w:p w14:paraId="55A04BC4" w14:textId="77777777" w:rsidR="00EA7096" w:rsidRPr="00D43A36" w:rsidRDefault="00EA7096"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Включается в случае заключения Договора на поставку комплектного оборудования и ЗИП.</w:t>
      </w:r>
    </w:p>
  </w:footnote>
  <w:footnote w:id="62">
    <w:p w14:paraId="01877BF1" w14:textId="40DDC386" w:rsidR="00EA7096" w:rsidRPr="00D43A36" w:rsidRDefault="00EA7096" w:rsidP="00F27D89">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в случае заключения расходного Договора поставки маркированного товара для собственных нужд Компании / РОКС НН.</w:t>
      </w:r>
    </w:p>
  </w:footnote>
  <w:footnote w:id="63">
    <w:p w14:paraId="3A546ED4" w14:textId="77777777" w:rsidR="00EA7096" w:rsidRPr="00C50032" w:rsidRDefault="00EA7096" w:rsidP="0054249F">
      <w:pPr>
        <w:pStyle w:val="affffffff3"/>
        <w:spacing w:before="0" w:after="0"/>
        <w:jc w:val="left"/>
      </w:pPr>
      <w:r w:rsidRPr="00C50032">
        <w:rPr>
          <w:rStyle w:val="aff8"/>
        </w:rPr>
        <w:footnoteRef/>
      </w:r>
      <w:r w:rsidRPr="00C50032">
        <w:t xml:space="preserve"> Если у контрагента есть «корпоративные» адреса (типа ___@</w:t>
      </w:r>
      <w:r w:rsidRPr="00C50032">
        <w:rPr>
          <w:lang w:val="en-US"/>
        </w:rPr>
        <w:t>nornik</w:t>
      </w:r>
      <w:r w:rsidRPr="00C50032">
        <w:t>.</w:t>
      </w:r>
      <w:r w:rsidRPr="00C50032">
        <w:rPr>
          <w:lang w:val="en-US"/>
        </w:rPr>
        <w:t>ru</w:t>
      </w:r>
      <w:r w:rsidRPr="00C50032">
        <w:t>, ___@</w:t>
      </w:r>
      <w:r w:rsidRPr="00C50032">
        <w:rPr>
          <w:lang w:val="en-US"/>
        </w:rPr>
        <w:t>gazprom</w:t>
      </w:r>
      <w:r w:rsidRPr="00C50032">
        <w:t>.</w:t>
      </w:r>
      <w:r w:rsidRPr="00C50032">
        <w:rPr>
          <w:lang w:val="en-US"/>
        </w:rPr>
        <w:t>ru</w:t>
      </w:r>
      <w:r w:rsidRPr="00C50032">
        <w:t>), то выбрать первый вариант.</w:t>
      </w:r>
    </w:p>
    <w:p w14:paraId="542C81D2" w14:textId="77777777" w:rsidR="00EA7096" w:rsidRPr="00C50032" w:rsidRDefault="00EA7096" w:rsidP="0054249F">
      <w:pPr>
        <w:pStyle w:val="affffffff3"/>
        <w:spacing w:before="0" w:after="0"/>
        <w:jc w:val="left"/>
      </w:pPr>
      <w:r w:rsidRPr="00C50032">
        <w:t>Если «корпоративных» адресов нет или в дополнение к «корпоративным» используются адреса типа ___@</w:t>
      </w:r>
      <w:r w:rsidRPr="00C50032">
        <w:rPr>
          <w:lang w:val="en-US"/>
        </w:rPr>
        <w:t>mail</w:t>
      </w:r>
      <w:r w:rsidRPr="00C50032">
        <w:t>.</w:t>
      </w:r>
      <w:r w:rsidRPr="00C50032">
        <w:rPr>
          <w:lang w:val="en-US"/>
        </w:rPr>
        <w:t>ru</w:t>
      </w:r>
      <w:r w:rsidRPr="00C50032">
        <w:t>, ___@</w:t>
      </w:r>
      <w:r w:rsidRPr="00C50032">
        <w:rPr>
          <w:lang w:val="en-US"/>
        </w:rPr>
        <w:t>yandex</w:t>
      </w:r>
      <w:r w:rsidRPr="00C50032">
        <w:t>.</w:t>
      </w:r>
      <w:r w:rsidRPr="00C50032">
        <w:rPr>
          <w:lang w:val="en-US"/>
        </w:rPr>
        <w:t>ru</w:t>
      </w:r>
      <w:r w:rsidRPr="00C50032">
        <w:t>, то дополнить также вторым вариантом.</w:t>
      </w:r>
    </w:p>
  </w:footnote>
  <w:footnote w:id="64">
    <w:p w14:paraId="7E20A85F" w14:textId="77777777" w:rsidR="00EA7096" w:rsidRPr="00C50032" w:rsidRDefault="00EA7096" w:rsidP="0054249F">
      <w:pPr>
        <w:pStyle w:val="affffffff3"/>
        <w:spacing w:before="0" w:after="0"/>
        <w:jc w:val="left"/>
      </w:pPr>
      <w:r w:rsidRPr="00C50032">
        <w:rPr>
          <w:rStyle w:val="aff8"/>
        </w:rPr>
        <w:footnoteRef/>
      </w:r>
      <w:r w:rsidRPr="00C50032">
        <w:t xml:space="preserve"> Включается в случае использования Личного кабинета поставщика в системе SAP SRM.</w:t>
      </w:r>
    </w:p>
  </w:footnote>
  <w:footnote w:id="65">
    <w:p w14:paraId="45E842C4" w14:textId="77777777" w:rsidR="00EA7096" w:rsidRPr="00C50032" w:rsidRDefault="00EA7096" w:rsidP="0054249F">
      <w:pPr>
        <w:pStyle w:val="affffffff3"/>
        <w:spacing w:before="0" w:after="0"/>
        <w:jc w:val="left"/>
      </w:pPr>
      <w:r w:rsidRPr="00C50032">
        <w:rPr>
          <w:rStyle w:val="aff8"/>
        </w:rPr>
        <w:footnoteRef/>
      </w:r>
      <w:r w:rsidRPr="00C50032">
        <w:t xml:space="preserve"> Далее перечисляются все приложения к Договору.</w:t>
      </w:r>
    </w:p>
  </w:footnote>
  <w:footnote w:id="66">
    <w:p w14:paraId="7A563596" w14:textId="72E6D2BC" w:rsidR="00EA7096" w:rsidRPr="001D54FD" w:rsidRDefault="00EA7096"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w:t>
      </w:r>
      <w:r w:rsidR="004D2B41">
        <w:rPr>
          <w:rFonts w:ascii="Tahoma" w:hAnsi="Tahoma" w:cs="Tahoma"/>
          <w:sz w:val="16"/>
          <w:szCs w:val="16"/>
        </w:rPr>
        <w:t>если</w:t>
      </w:r>
      <w:r w:rsidRPr="001D54FD">
        <w:rPr>
          <w:rFonts w:ascii="Tahoma" w:hAnsi="Tahoma" w:cs="Tahoma"/>
          <w:sz w:val="16"/>
          <w:szCs w:val="16"/>
        </w:rPr>
        <w:t xml:space="preserve">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 xml:space="preserve">оговора о реквизитах. </w:t>
      </w:r>
    </w:p>
  </w:footnote>
  <w:footnote w:id="67">
    <w:p w14:paraId="5852BA45" w14:textId="7E187C96" w:rsidR="00EA7096" w:rsidRPr="001D54FD" w:rsidRDefault="00EA7096"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w:t>
      </w:r>
      <w:r w:rsidR="004D2B41">
        <w:rPr>
          <w:rFonts w:ascii="Tahoma" w:hAnsi="Tahoma" w:cs="Tahoma"/>
          <w:sz w:val="16"/>
          <w:szCs w:val="16"/>
        </w:rPr>
        <w:t>если</w:t>
      </w:r>
      <w:r w:rsidRPr="001D54FD">
        <w:rPr>
          <w:rFonts w:ascii="Tahoma" w:hAnsi="Tahoma" w:cs="Tahoma"/>
          <w:sz w:val="16"/>
          <w:szCs w:val="16"/>
        </w:rPr>
        <w:t xml:space="preserve">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оговора о реквизитах.</w:t>
      </w:r>
    </w:p>
  </w:footnote>
  <w:footnote w:id="68">
    <w:p w14:paraId="17F079B6" w14:textId="77777777" w:rsidR="00EA7096" w:rsidRPr="001D54FD" w:rsidRDefault="00EA7096"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w:t>
      </w:r>
      <w:r>
        <w:t xml:space="preserve"> филиал Компании</w:t>
      </w:r>
      <w:r w:rsidRPr="001D54FD">
        <w:t>.</w:t>
      </w:r>
    </w:p>
  </w:footnote>
  <w:footnote w:id="69">
    <w:p w14:paraId="7F7A025F" w14:textId="77777777" w:rsidR="00EA7096" w:rsidRPr="00C50032" w:rsidRDefault="00EA7096"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Сокращенное наименование юридического лица / ФИО.</w:t>
      </w:r>
    </w:p>
  </w:footnote>
  <w:footnote w:id="70">
    <w:p w14:paraId="06B9ECC1" w14:textId="77777777" w:rsidR="00EA7096" w:rsidRPr="00C50032" w:rsidRDefault="00EA7096"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71">
    <w:p w14:paraId="25BC4D81" w14:textId="77777777" w:rsidR="00EA7096" w:rsidRPr="00C50032" w:rsidRDefault="00EA7096"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72">
    <w:p w14:paraId="43F619D7" w14:textId="77777777" w:rsidR="00EA7096" w:rsidRPr="00C50032" w:rsidRDefault="00EA7096"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Сокращённое наименование.</w:t>
      </w:r>
    </w:p>
  </w:footnote>
  <w:footnote w:id="73">
    <w:p w14:paraId="534A2DFD" w14:textId="77777777" w:rsidR="00EA7096" w:rsidRPr="00C50032" w:rsidRDefault="00EA7096"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74">
    <w:p w14:paraId="5FD3176D" w14:textId="77777777" w:rsidR="00EA7096" w:rsidRPr="00C50032" w:rsidRDefault="00EA7096" w:rsidP="009259D6">
      <w:pPr>
        <w:pStyle w:val="aff6"/>
        <w:rPr>
          <w:rFonts w:ascii="Tahoma" w:hAnsi="Tahoma" w:cs="Tahoma"/>
          <w:color w:val="FF0000"/>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75">
    <w:p w14:paraId="4036AC9B" w14:textId="39A80302" w:rsidR="00EA7096" w:rsidRPr="00C50032" w:rsidRDefault="00EA7096"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76">
    <w:p w14:paraId="0C888164" w14:textId="59418B96" w:rsidR="00EA7096" w:rsidRPr="00C50032" w:rsidRDefault="00EA7096"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77">
    <w:p w14:paraId="6BD88CF4" w14:textId="77777777" w:rsidR="00EA7096" w:rsidRPr="00C50032" w:rsidRDefault="00EA7096">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Указывается дата в формате дд.мм.гггг.</w:t>
      </w:r>
    </w:p>
  </w:footnote>
  <w:footnote w:id="78">
    <w:p w14:paraId="6DA44C3F" w14:textId="77777777" w:rsidR="00EA7096" w:rsidRPr="00C50032" w:rsidRDefault="00EA7096" w:rsidP="00292A6F">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Указывается дата в формате дд.мм.гггг.</w:t>
      </w:r>
    </w:p>
  </w:footnote>
  <w:footnote w:id="79">
    <w:p w14:paraId="530E0466" w14:textId="77777777" w:rsidR="00EA7096" w:rsidRPr="00C50032" w:rsidRDefault="00EA7096" w:rsidP="00292A6F">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80">
    <w:p w14:paraId="5BCB8C1A" w14:textId="77777777" w:rsidR="00EA7096" w:rsidRPr="00C50032" w:rsidRDefault="00EA7096"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Исключить, если НДС не облагаются.</w:t>
      </w:r>
    </w:p>
  </w:footnote>
  <w:footnote w:id="81">
    <w:p w14:paraId="2ACAB37D" w14:textId="77777777" w:rsidR="00EA7096" w:rsidRPr="00C50032" w:rsidRDefault="00EA7096" w:rsidP="008C7A40">
      <w:pPr>
        <w:pStyle w:val="aff6"/>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Исключить, если НДС не облагаются.</w:t>
      </w:r>
    </w:p>
  </w:footnote>
  <w:footnote w:id="82">
    <w:p w14:paraId="3D54876B" w14:textId="01DE2DE1" w:rsidR="00EA7096" w:rsidRPr="00C50032" w:rsidRDefault="00EA7096"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Включить, если НДС не облага</w:t>
      </w:r>
      <w:r>
        <w:rPr>
          <w:rFonts w:ascii="Tahoma" w:hAnsi="Tahoma" w:cs="Tahoma"/>
          <w:sz w:val="16"/>
          <w:szCs w:val="16"/>
        </w:rPr>
        <w:t>ю</w:t>
      </w:r>
      <w:r w:rsidRPr="00C50032">
        <w:rPr>
          <w:rFonts w:ascii="Tahoma" w:hAnsi="Tahoma" w:cs="Tahoma"/>
          <w:sz w:val="16"/>
          <w:szCs w:val="16"/>
        </w:rPr>
        <w:t>тся.</w:t>
      </w:r>
    </w:p>
  </w:footnote>
  <w:footnote w:id="83">
    <w:p w14:paraId="6EDBF8DF" w14:textId="77777777" w:rsidR="00EA7096" w:rsidRPr="00C50032" w:rsidRDefault="00EA7096" w:rsidP="0020448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отсутствует График поставки.</w:t>
      </w:r>
    </w:p>
  </w:footnote>
  <w:footnote w:id="84">
    <w:p w14:paraId="07E77D86" w14:textId="77777777" w:rsidR="00EA7096" w:rsidRPr="00C50032" w:rsidRDefault="00EA7096" w:rsidP="0020448E">
      <w:pPr>
        <w:pStyle w:val="affffffff9"/>
      </w:pPr>
      <w:r w:rsidRPr="00C50032">
        <w:rPr>
          <w:rStyle w:val="aff8"/>
        </w:rPr>
        <w:footnoteRef/>
      </w:r>
      <w:r w:rsidRPr="00C50032">
        <w:t xml:space="preserve"> Указывается дата в формате дд.мм.гггг.</w:t>
      </w:r>
    </w:p>
  </w:footnote>
  <w:footnote w:id="85">
    <w:p w14:paraId="56C7308E" w14:textId="77777777" w:rsidR="00EA7096" w:rsidRPr="00C50032" w:rsidRDefault="00EA7096" w:rsidP="0020448E">
      <w:pPr>
        <w:pStyle w:val="affffffff9"/>
      </w:pPr>
      <w:r w:rsidRPr="00C50032">
        <w:rPr>
          <w:rStyle w:val="aff8"/>
        </w:rPr>
        <w:footnoteRef/>
      </w:r>
      <w:r w:rsidRPr="00C50032">
        <w:t xml:space="preserve"> Включается, если имеется график поставки Товара.</w:t>
      </w:r>
    </w:p>
  </w:footnote>
  <w:footnote w:id="86">
    <w:p w14:paraId="329E9E3D" w14:textId="77777777" w:rsidR="00EA7096" w:rsidRPr="00C50032" w:rsidRDefault="00EA7096" w:rsidP="00E23AE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Указывается наименование государства – члена ЕАЭС/не входящего в ЕАЭС.</w:t>
      </w:r>
    </w:p>
  </w:footnote>
  <w:footnote w:id="87">
    <w:p w14:paraId="0A295E29" w14:textId="77777777" w:rsidR="00EA7096" w:rsidRPr="003D321B" w:rsidRDefault="00EA7096" w:rsidP="00C50032">
      <w:pPr>
        <w:pStyle w:val="aff6"/>
        <w:rPr>
          <w:rFonts w:ascii="Tahoma" w:hAnsi="Tahoma" w:cs="Tahoma"/>
          <w:iCs/>
          <w:sz w:val="16"/>
          <w:szCs w:val="16"/>
        </w:rPr>
      </w:pPr>
      <w:r w:rsidRPr="003D321B">
        <w:rPr>
          <w:rStyle w:val="aff8"/>
          <w:rFonts w:ascii="Tahoma" w:hAnsi="Tahoma" w:cs="Tahoma"/>
          <w:sz w:val="16"/>
          <w:szCs w:val="16"/>
        </w:rPr>
        <w:footnoteRef/>
      </w:r>
      <w:r w:rsidRPr="003D321B">
        <w:rPr>
          <w:rFonts w:ascii="Tahoma" w:hAnsi="Tahoma" w:cs="Tahoma"/>
          <w:sz w:val="16"/>
          <w:szCs w:val="16"/>
        </w:rPr>
        <w:t xml:space="preserve"> </w:t>
      </w:r>
      <w:r w:rsidRPr="003D321B">
        <w:rPr>
          <w:rFonts w:ascii="Tahoma" w:hAnsi="Tahoma" w:cs="Tahoma"/>
          <w:iCs/>
          <w:sz w:val="16"/>
          <w:szCs w:val="16"/>
        </w:rPr>
        <w:t>Указать адрес ответственного подразделения</w:t>
      </w:r>
      <w:r>
        <w:rPr>
          <w:rFonts w:ascii="Tahoma" w:hAnsi="Tahoma" w:cs="Tahoma"/>
          <w:iCs/>
          <w:sz w:val="16"/>
          <w:szCs w:val="16"/>
        </w:rPr>
        <w:t>.</w:t>
      </w:r>
    </w:p>
  </w:footnote>
  <w:footnote w:id="88">
    <w:p w14:paraId="700DEFC2" w14:textId="77777777" w:rsidR="00EA7096" w:rsidRPr="003D321B" w:rsidRDefault="00EA7096"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89">
    <w:p w14:paraId="61B3CD66" w14:textId="77777777" w:rsidR="00EA7096" w:rsidRPr="003D321B" w:rsidRDefault="00EA7096"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У</w:t>
      </w:r>
      <w:r w:rsidRPr="003D321B">
        <w:rPr>
          <w:rFonts w:ascii="Tahoma" w:hAnsi="Tahoma" w:cs="Tahoma"/>
          <w:iCs/>
          <w:sz w:val="16"/>
          <w:szCs w:val="16"/>
        </w:rPr>
        <w:t>казать адрес Грузополучателя</w:t>
      </w:r>
      <w:r>
        <w:rPr>
          <w:rFonts w:ascii="Tahoma" w:hAnsi="Tahoma" w:cs="Tahoma"/>
          <w:iCs/>
          <w:sz w:val="16"/>
          <w:szCs w:val="16"/>
        </w:rPr>
        <w:t>.</w:t>
      </w:r>
    </w:p>
  </w:footnote>
  <w:footnote w:id="90">
    <w:p w14:paraId="49DBBFDC" w14:textId="77777777" w:rsidR="00EA7096" w:rsidRPr="003D321B" w:rsidRDefault="00EA7096"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91">
    <w:p w14:paraId="0E5C33CA" w14:textId="4392BBBF" w:rsidR="00EA7096" w:rsidRDefault="00EA7096" w:rsidP="00C50032">
      <w:pPr>
        <w:widowControl w:val="0"/>
        <w:jc w:val="left"/>
      </w:pPr>
      <w:r w:rsidRPr="003D321B">
        <w:rPr>
          <w:rStyle w:val="aff8"/>
          <w:rFonts w:ascii="Tahoma" w:hAnsi="Tahoma" w:cs="Tahoma"/>
          <w:iCs/>
          <w:sz w:val="16"/>
          <w:szCs w:val="16"/>
        </w:rPr>
        <w:footnoteRef/>
      </w:r>
      <w:r w:rsidRPr="003D321B">
        <w:rPr>
          <w:rFonts w:ascii="Tahoma" w:hAnsi="Tahoma" w:cs="Tahoma"/>
          <w:iCs/>
          <w:sz w:val="16"/>
          <w:szCs w:val="16"/>
        </w:rPr>
        <w:t xml:space="preserve"> </w:t>
      </w:r>
      <w:r w:rsidRPr="003D321B">
        <w:rPr>
          <w:rFonts w:ascii="Tahoma" w:hAnsi="Tahoma" w:cs="Tahoma"/>
          <w:bCs/>
          <w:iCs/>
          <w:sz w:val="16"/>
          <w:szCs w:val="16"/>
        </w:rPr>
        <w:t>В</w:t>
      </w:r>
      <w:r>
        <w:rPr>
          <w:rFonts w:ascii="Tahoma" w:hAnsi="Tahoma" w:cs="Tahoma"/>
          <w:bCs/>
          <w:iCs/>
          <w:sz w:val="16"/>
          <w:szCs w:val="16"/>
        </w:rPr>
        <w:t>ключить если Д</w:t>
      </w:r>
      <w:r w:rsidRPr="003D321B">
        <w:rPr>
          <w:rFonts w:ascii="Tahoma" w:hAnsi="Tahoma" w:cs="Tahoma"/>
          <w:bCs/>
          <w:iCs/>
          <w:sz w:val="16"/>
          <w:szCs w:val="16"/>
        </w:rPr>
        <w:t>оговор</w:t>
      </w:r>
      <w:r>
        <w:rPr>
          <w:rFonts w:ascii="Tahoma" w:hAnsi="Tahoma" w:cs="Tahoma"/>
          <w:bCs/>
          <w:iCs/>
          <w:sz w:val="16"/>
          <w:szCs w:val="16"/>
        </w:rPr>
        <w:t xml:space="preserve"> заключается</w:t>
      </w:r>
      <w:r w:rsidRPr="003D321B">
        <w:rPr>
          <w:rFonts w:ascii="Tahoma" w:hAnsi="Tahoma" w:cs="Tahoma"/>
          <w:bCs/>
          <w:iCs/>
          <w:sz w:val="16"/>
          <w:szCs w:val="16"/>
        </w:rPr>
        <w:t xml:space="preserve">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w:t>
      </w:r>
      <w:r>
        <w:rPr>
          <w:rFonts w:ascii="Tahoma" w:hAnsi="Tahoma" w:cs="Tahoma"/>
          <w:bCs/>
          <w:iCs/>
          <w:sz w:val="16"/>
          <w:szCs w:val="16"/>
        </w:rPr>
        <w:t xml:space="preserve"> </w:t>
      </w:r>
      <w:r w:rsidRPr="003D321B">
        <w:rPr>
          <w:rFonts w:ascii="Tahoma" w:hAnsi="Tahoma" w:cs="Tahoma"/>
          <w:bCs/>
          <w:iCs/>
          <w:sz w:val="16"/>
          <w:szCs w:val="16"/>
        </w:rPr>
        <w:t>/ не входящих в ЕАЭС</w:t>
      </w:r>
      <w:r>
        <w:rPr>
          <w:rFonts w:ascii="Tahoma" w:hAnsi="Tahoma" w:cs="Tahoma"/>
          <w:bCs/>
          <w:iCs/>
          <w:sz w:val="16"/>
          <w:szCs w:val="16"/>
        </w:rPr>
        <w:t>.</w:t>
      </w:r>
    </w:p>
  </w:footnote>
  <w:footnote w:id="92">
    <w:p w14:paraId="023B9032" w14:textId="5161712A" w:rsidR="00EA7096" w:rsidRPr="00173A1E" w:rsidRDefault="00EA7096" w:rsidP="00C50032">
      <w:pPr>
        <w:pStyle w:val="aff6"/>
        <w:rPr>
          <w:rFonts w:ascii="Tahoma" w:hAnsi="Tahoma" w:cs="Tahoma"/>
          <w:sz w:val="16"/>
          <w:szCs w:val="16"/>
        </w:rPr>
      </w:pPr>
      <w:r w:rsidRPr="00173A1E">
        <w:rPr>
          <w:rStyle w:val="aff8"/>
          <w:rFonts w:ascii="Tahoma" w:hAnsi="Tahoma" w:cs="Tahoma"/>
          <w:sz w:val="16"/>
          <w:szCs w:val="16"/>
        </w:rPr>
        <w:footnoteRef/>
      </w:r>
      <w:r w:rsidRPr="00173A1E">
        <w:rPr>
          <w:rFonts w:ascii="Tahoma" w:hAnsi="Tahoma" w:cs="Tahoma"/>
          <w:sz w:val="16"/>
          <w:szCs w:val="16"/>
        </w:rPr>
        <w:t xml:space="preserve"> </w:t>
      </w:r>
      <w:r>
        <w:rPr>
          <w:rFonts w:ascii="Tahoma" w:hAnsi="Tahoma" w:cs="Tahoma"/>
          <w:sz w:val="16"/>
          <w:szCs w:val="16"/>
        </w:rPr>
        <w:t>В</w:t>
      </w:r>
      <w:r w:rsidRPr="00173A1E">
        <w:rPr>
          <w:rFonts w:ascii="Tahoma" w:hAnsi="Tahoma" w:cs="Tahoma"/>
          <w:sz w:val="16"/>
          <w:szCs w:val="16"/>
        </w:rPr>
        <w:t>ключ</w:t>
      </w:r>
      <w:r>
        <w:rPr>
          <w:rFonts w:ascii="Tahoma" w:hAnsi="Tahoma" w:cs="Tahoma"/>
          <w:sz w:val="16"/>
          <w:szCs w:val="16"/>
        </w:rPr>
        <w:t>ить в случае</w:t>
      </w:r>
      <w:r w:rsidRPr="00173A1E">
        <w:rPr>
          <w:rFonts w:ascii="Tahoma" w:hAnsi="Tahoma" w:cs="Tahoma"/>
          <w:sz w:val="16"/>
          <w:szCs w:val="16"/>
        </w:rPr>
        <w:t xml:space="preserve">,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93">
    <w:p w14:paraId="42179067" w14:textId="77777777" w:rsidR="00EA7096" w:rsidRPr="00E27D12" w:rsidRDefault="00EA7096" w:rsidP="00C50032">
      <w:pPr>
        <w:widowControl w:val="0"/>
        <w:jc w:val="left"/>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Объем и состав лицензионной поддержки / технической поддержки оборудования, указанные в настоящем приложении, являются примерными. </w:t>
      </w:r>
    </w:p>
    <w:p w14:paraId="1D0B88C7" w14:textId="6F397244" w:rsidR="00EA7096" w:rsidRPr="00E27D12" w:rsidRDefault="00EA7096" w:rsidP="00DA1875">
      <w:pPr>
        <w:widowControl w:val="0"/>
        <w:rPr>
          <w:rFonts w:ascii="Tahoma" w:hAnsi="Tahoma" w:cs="Tahoma"/>
          <w:sz w:val="16"/>
          <w:szCs w:val="16"/>
        </w:rPr>
      </w:pPr>
      <w:r w:rsidRPr="00E27D12">
        <w:rPr>
          <w:rFonts w:ascii="Tahoma" w:hAnsi="Tahoma" w:cs="Tahoma"/>
          <w:sz w:val="16"/>
          <w:szCs w:val="16"/>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Pr>
          <w:rFonts w:ascii="Tahoma" w:hAnsi="Tahoma" w:cs="Tahoma"/>
          <w:sz w:val="16"/>
          <w:szCs w:val="16"/>
        </w:rPr>
        <w:t>.</w:t>
      </w:r>
    </w:p>
  </w:footnote>
  <w:footnote w:id="94">
    <w:p w14:paraId="5E8AFE1A" w14:textId="77777777" w:rsidR="00EA7096" w:rsidRPr="00E27D12" w:rsidRDefault="00EA7096"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95">
    <w:p w14:paraId="1543140C" w14:textId="77777777" w:rsidR="00EA7096" w:rsidRPr="00E27D12" w:rsidRDefault="00EA7096"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96">
    <w:p w14:paraId="4964D9B7" w14:textId="77777777" w:rsidR="00EA7096" w:rsidRPr="00E27D12" w:rsidRDefault="00EA7096"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97">
    <w:p w14:paraId="3D0114A7" w14:textId="77777777" w:rsidR="00EA7096" w:rsidRPr="00E27D12" w:rsidRDefault="00EA7096"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98">
    <w:p w14:paraId="6D8215F8" w14:textId="77777777" w:rsidR="00EA7096" w:rsidRPr="00E27D12" w:rsidRDefault="00EA7096"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99">
    <w:p w14:paraId="3291B9FD" w14:textId="77777777" w:rsidR="00EA7096" w:rsidRPr="00E27D12" w:rsidRDefault="00EA7096" w:rsidP="00C50032">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00">
    <w:p w14:paraId="1B98F228" w14:textId="77777777" w:rsidR="00EA7096" w:rsidRPr="00E27D12" w:rsidRDefault="00EA7096"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01">
    <w:p w14:paraId="558EBACD" w14:textId="77777777" w:rsidR="00EA7096" w:rsidRPr="00E27D12" w:rsidRDefault="00EA7096"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02">
    <w:p w14:paraId="5FA1353E" w14:textId="77777777" w:rsidR="00EA7096" w:rsidRPr="00061023" w:rsidRDefault="00EA7096" w:rsidP="00173A1E">
      <w:pPr>
        <w:pStyle w:val="aff6"/>
        <w:rPr>
          <w:rFonts w:ascii="Tahoma" w:hAnsi="Tahoma" w:cs="Tahoma"/>
          <w:sz w:val="16"/>
          <w:szCs w:val="16"/>
        </w:rPr>
      </w:pPr>
      <w:r w:rsidRPr="00061023">
        <w:rPr>
          <w:rStyle w:val="aff8"/>
          <w:rFonts w:ascii="Tahoma" w:hAnsi="Tahoma" w:cs="Tahoma"/>
          <w:sz w:val="16"/>
          <w:szCs w:val="16"/>
        </w:rPr>
        <w:footnoteRef/>
      </w:r>
      <w:r w:rsidRPr="00061023">
        <w:rPr>
          <w:rFonts w:ascii="Tahoma" w:hAnsi="Tahoma" w:cs="Tahoma"/>
          <w:sz w:val="16"/>
          <w:szCs w:val="16"/>
        </w:rPr>
        <w:t xml:space="preserve"> Указать кем, наименование</w:t>
      </w:r>
      <w:r>
        <w:rPr>
          <w:rFonts w:ascii="Tahoma" w:hAnsi="Tahoma" w:cs="Tahoma"/>
          <w:sz w:val="16"/>
          <w:szCs w:val="16"/>
        </w:rPr>
        <w:t>.</w:t>
      </w:r>
    </w:p>
  </w:footnote>
  <w:footnote w:id="103">
    <w:p w14:paraId="46848582" w14:textId="77777777" w:rsidR="00EA7096" w:rsidRPr="009259D6" w:rsidRDefault="00EA7096"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Сокращенное наименование юридического лица / ФИО.</w:t>
      </w:r>
    </w:p>
  </w:footnote>
  <w:footnote w:id="104">
    <w:p w14:paraId="65029AF9" w14:textId="77777777" w:rsidR="00EA7096" w:rsidRPr="009259D6" w:rsidRDefault="00EA7096"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05">
    <w:p w14:paraId="30003EFD" w14:textId="77777777" w:rsidR="00EA7096" w:rsidRPr="009259D6" w:rsidRDefault="00EA7096"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06">
    <w:p w14:paraId="147D4568" w14:textId="77777777" w:rsidR="00EA7096" w:rsidRPr="009259D6" w:rsidRDefault="00EA7096"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Сокращённое наименование.</w:t>
      </w:r>
    </w:p>
  </w:footnote>
  <w:footnote w:id="107">
    <w:p w14:paraId="24DC63ED" w14:textId="77777777" w:rsidR="00EA7096" w:rsidRPr="009259D6" w:rsidRDefault="00EA7096"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08">
    <w:p w14:paraId="35F236F7" w14:textId="77777777" w:rsidR="00EA7096" w:rsidRPr="009259D6" w:rsidRDefault="00EA7096" w:rsidP="00C50032">
      <w:pPr>
        <w:pStyle w:val="aff6"/>
        <w:rPr>
          <w:rFonts w:ascii="Tahoma" w:hAnsi="Tahoma" w:cs="Tahoma"/>
          <w:color w:val="FF0000"/>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09">
    <w:p w14:paraId="28338097" w14:textId="77777777" w:rsidR="00EA7096" w:rsidRPr="00E27D12" w:rsidRDefault="00EA7096"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10">
    <w:p w14:paraId="5AD8F90B" w14:textId="77777777" w:rsidR="00EA7096" w:rsidRPr="00E27D12" w:rsidRDefault="00EA7096"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11">
    <w:p w14:paraId="50D7132E" w14:textId="77777777" w:rsidR="00EA7096" w:rsidRPr="00E27D12" w:rsidRDefault="00EA7096"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12">
    <w:p w14:paraId="6607B309" w14:textId="77777777" w:rsidR="00EA7096" w:rsidRPr="00E27D12" w:rsidRDefault="00EA7096"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13">
    <w:p w14:paraId="506C4C9D" w14:textId="77777777" w:rsidR="00EA7096" w:rsidRPr="00E27D12" w:rsidRDefault="00EA7096"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14">
    <w:p w14:paraId="65C415E6" w14:textId="77777777" w:rsidR="00EA7096" w:rsidRPr="00E27D12" w:rsidRDefault="00EA7096" w:rsidP="00967AFB">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3AA7" w14:textId="77777777" w:rsidR="00EA7096" w:rsidRPr="00301097" w:rsidRDefault="00EA7096"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2138628590"/>
      <w:docPartObj>
        <w:docPartGallery w:val="Page Numbers (Top of Page)"/>
        <w:docPartUnique/>
      </w:docPartObj>
    </w:sdtPr>
    <w:sdtContent>
      <w:p w14:paraId="3E5FAE2B" w14:textId="2EC7FF96" w:rsidR="00EA7096" w:rsidRPr="00A84164" w:rsidRDefault="00EA7096" w:rsidP="00F93FD0">
        <w:pPr>
          <w:pStyle w:val="af8"/>
          <w:jc w:val="center"/>
          <w:rPr>
            <w:rFonts w:ascii="Tahoma" w:hAnsi="Tahoma" w:cs="Tahoma"/>
            <w:sz w:val="16"/>
            <w:szCs w:val="16"/>
          </w:rPr>
        </w:pPr>
        <w:r w:rsidRPr="00A84164">
          <w:rPr>
            <w:rFonts w:ascii="Tahoma" w:hAnsi="Tahoma" w:cs="Tahoma"/>
            <w:sz w:val="16"/>
            <w:szCs w:val="16"/>
          </w:rPr>
          <w:fldChar w:fldCharType="begin"/>
        </w:r>
        <w:r w:rsidRPr="00A84164">
          <w:rPr>
            <w:rFonts w:ascii="Tahoma" w:hAnsi="Tahoma" w:cs="Tahoma"/>
            <w:sz w:val="16"/>
            <w:szCs w:val="16"/>
          </w:rPr>
          <w:instrText>PAGE   \* MERGEFORMAT</w:instrText>
        </w:r>
        <w:r w:rsidRPr="00A84164">
          <w:rPr>
            <w:rFonts w:ascii="Tahoma" w:hAnsi="Tahoma" w:cs="Tahoma"/>
            <w:sz w:val="16"/>
            <w:szCs w:val="16"/>
          </w:rPr>
          <w:fldChar w:fldCharType="separate"/>
        </w:r>
        <w:r w:rsidR="004C4CE7">
          <w:rPr>
            <w:rFonts w:ascii="Tahoma" w:hAnsi="Tahoma" w:cs="Tahoma"/>
            <w:noProof/>
            <w:sz w:val="16"/>
            <w:szCs w:val="16"/>
          </w:rPr>
          <w:t>2</w:t>
        </w:r>
        <w:r w:rsidRPr="00A84164">
          <w:rPr>
            <w:rFonts w:ascii="Tahoma" w:hAnsi="Tahoma" w:cs="Tahoma"/>
            <w:sz w:val="16"/>
            <w:szCs w:val="16"/>
          </w:rPr>
          <w:fldChar w:fldCharType="end"/>
        </w:r>
      </w:p>
    </w:sdtContent>
  </w:sdt>
  <w:p w14:paraId="77A97385" w14:textId="77777777" w:rsidR="00EA7096" w:rsidRDefault="00EA7096">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805CF6"/>
    <w:multiLevelType w:val="multilevel"/>
    <w:tmpl w:val="C9F42B7E"/>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ahoma" w:hAnsi="Tahoma" w:cs="Tahoma" w:hint="default"/>
        <w:b w:val="0"/>
        <w:i w:val="0"/>
        <w:color w:val="auto"/>
        <w:sz w:val="24"/>
        <w:szCs w:val="24"/>
      </w:rPr>
    </w:lvl>
    <w:lvl w:ilvl="2">
      <w:start w:val="1"/>
      <w:numFmt w:val="decimal"/>
      <w:lvlText w:val="%1.%2.%3."/>
      <w:lvlJc w:val="left"/>
      <w:pPr>
        <w:ind w:left="504" w:hanging="504"/>
      </w:pPr>
      <w:rPr>
        <w:rFonts w:ascii="Tahoma" w:hAnsi="Tahoma" w:cs="Tahoma"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DAE7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1"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9"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21"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2"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8"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DEF0584"/>
    <w:multiLevelType w:val="hybridMultilevel"/>
    <w:tmpl w:val="978EB8B2"/>
    <w:lvl w:ilvl="0" w:tplc="5A40C7D2">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6"/>
  </w:num>
  <w:num w:numId="2">
    <w:abstractNumId w:val="27"/>
  </w:num>
  <w:num w:numId="3">
    <w:abstractNumId w:val="25"/>
  </w:num>
  <w:num w:numId="4">
    <w:abstractNumId w:val="28"/>
  </w:num>
  <w:num w:numId="5">
    <w:abstractNumId w:val="1"/>
  </w:num>
  <w:num w:numId="6">
    <w:abstractNumId w:val="20"/>
  </w:num>
  <w:num w:numId="7">
    <w:abstractNumId w:val="2"/>
  </w:num>
  <w:num w:numId="8">
    <w:abstractNumId w:val="0"/>
  </w:num>
  <w:num w:numId="9">
    <w:abstractNumId w:val="18"/>
  </w:num>
  <w:num w:numId="10">
    <w:abstractNumId w:val="6"/>
  </w:num>
  <w:num w:numId="11">
    <w:abstractNumId w:val="8"/>
  </w:num>
  <w:num w:numId="12">
    <w:abstractNumId w:val="13"/>
  </w:num>
  <w:num w:numId="13">
    <w:abstractNumId w:val="12"/>
  </w:num>
  <w:num w:numId="14">
    <w:abstractNumId w:val="5"/>
  </w:num>
  <w:num w:numId="15">
    <w:abstractNumId w:val="9"/>
  </w:num>
  <w:num w:numId="16">
    <w:abstractNumId w:val="24"/>
  </w:num>
  <w:num w:numId="17">
    <w:abstractNumId w:val="15"/>
  </w:num>
  <w:num w:numId="18">
    <w:abstractNumId w:val="22"/>
  </w:num>
  <w:num w:numId="19">
    <w:abstractNumId w:val="17"/>
  </w:num>
  <w:num w:numId="20">
    <w:abstractNumId w:val="26"/>
  </w:num>
  <w:num w:numId="21">
    <w:abstractNumId w:val="21"/>
  </w:num>
  <w:num w:numId="22">
    <w:abstractNumId w:val="11"/>
  </w:num>
  <w:num w:numId="23">
    <w:abstractNumId w:val="23"/>
  </w:num>
  <w:num w:numId="24">
    <w:abstractNumId w:val="10"/>
  </w:num>
  <w:num w:numId="25">
    <w:abstractNumId w:val="3"/>
  </w:num>
  <w:num w:numId="26">
    <w:abstractNumId w:val="7"/>
  </w:num>
  <w:num w:numId="27">
    <w:abstractNumId w:val="29"/>
  </w:num>
  <w:num w:numId="28">
    <w:abstractNumId w:val="19"/>
  </w:num>
  <w:num w:numId="29">
    <w:abstractNumId w:val="14"/>
  </w:num>
  <w:num w:numId="30">
    <w:abstractNumId w:val="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инская Мария Максимовна">
    <w15:presenceInfo w15:providerId="AD" w15:userId="S-1-5-21-1427493287-2892074134-283380318-522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0768"/>
    <w:rsid w:val="00001E27"/>
    <w:rsid w:val="00002287"/>
    <w:rsid w:val="00002289"/>
    <w:rsid w:val="0000335F"/>
    <w:rsid w:val="00003F99"/>
    <w:rsid w:val="000047F5"/>
    <w:rsid w:val="00004C89"/>
    <w:rsid w:val="00005798"/>
    <w:rsid w:val="0000675C"/>
    <w:rsid w:val="00007F10"/>
    <w:rsid w:val="00010363"/>
    <w:rsid w:val="0001291F"/>
    <w:rsid w:val="00013302"/>
    <w:rsid w:val="00015DAF"/>
    <w:rsid w:val="00016135"/>
    <w:rsid w:val="0001621D"/>
    <w:rsid w:val="00017809"/>
    <w:rsid w:val="00021077"/>
    <w:rsid w:val="000217C5"/>
    <w:rsid w:val="000224B3"/>
    <w:rsid w:val="00024868"/>
    <w:rsid w:val="000256BB"/>
    <w:rsid w:val="00026CFF"/>
    <w:rsid w:val="00030311"/>
    <w:rsid w:val="00030EB3"/>
    <w:rsid w:val="0003140A"/>
    <w:rsid w:val="00032FC8"/>
    <w:rsid w:val="000352FD"/>
    <w:rsid w:val="00040EF7"/>
    <w:rsid w:val="000414B7"/>
    <w:rsid w:val="00041CCA"/>
    <w:rsid w:val="00043657"/>
    <w:rsid w:val="00046EE1"/>
    <w:rsid w:val="00047DB6"/>
    <w:rsid w:val="0005093D"/>
    <w:rsid w:val="0005113A"/>
    <w:rsid w:val="0005236B"/>
    <w:rsid w:val="0005277E"/>
    <w:rsid w:val="000531F6"/>
    <w:rsid w:val="00054F5B"/>
    <w:rsid w:val="0005596F"/>
    <w:rsid w:val="00055DF5"/>
    <w:rsid w:val="00056024"/>
    <w:rsid w:val="000560DF"/>
    <w:rsid w:val="00056B76"/>
    <w:rsid w:val="00056FF0"/>
    <w:rsid w:val="00057144"/>
    <w:rsid w:val="0006064C"/>
    <w:rsid w:val="000606BB"/>
    <w:rsid w:val="00061023"/>
    <w:rsid w:val="000624DF"/>
    <w:rsid w:val="000627CA"/>
    <w:rsid w:val="00064CD1"/>
    <w:rsid w:val="00071F41"/>
    <w:rsid w:val="00075E0C"/>
    <w:rsid w:val="0008163D"/>
    <w:rsid w:val="0008576A"/>
    <w:rsid w:val="00085BBD"/>
    <w:rsid w:val="000906B6"/>
    <w:rsid w:val="00093517"/>
    <w:rsid w:val="00094F64"/>
    <w:rsid w:val="0009630F"/>
    <w:rsid w:val="000969C0"/>
    <w:rsid w:val="00097AA2"/>
    <w:rsid w:val="000A11F5"/>
    <w:rsid w:val="000A1CBB"/>
    <w:rsid w:val="000A3436"/>
    <w:rsid w:val="000B0366"/>
    <w:rsid w:val="000B4371"/>
    <w:rsid w:val="000B50B8"/>
    <w:rsid w:val="000B76A7"/>
    <w:rsid w:val="000B7D92"/>
    <w:rsid w:val="000C223F"/>
    <w:rsid w:val="000C388D"/>
    <w:rsid w:val="000C4EA0"/>
    <w:rsid w:val="000C52B6"/>
    <w:rsid w:val="000C5843"/>
    <w:rsid w:val="000C65C2"/>
    <w:rsid w:val="000C7982"/>
    <w:rsid w:val="000D0501"/>
    <w:rsid w:val="000D2CB7"/>
    <w:rsid w:val="000D49BE"/>
    <w:rsid w:val="000D638A"/>
    <w:rsid w:val="000D6DF5"/>
    <w:rsid w:val="000D7436"/>
    <w:rsid w:val="000D7F8D"/>
    <w:rsid w:val="000E05AA"/>
    <w:rsid w:val="000E1387"/>
    <w:rsid w:val="000E15F4"/>
    <w:rsid w:val="000E41B2"/>
    <w:rsid w:val="000E5461"/>
    <w:rsid w:val="000E7A9A"/>
    <w:rsid w:val="000F39C0"/>
    <w:rsid w:val="000F5B06"/>
    <w:rsid w:val="000F60D7"/>
    <w:rsid w:val="000F61F8"/>
    <w:rsid w:val="000F6219"/>
    <w:rsid w:val="000F7665"/>
    <w:rsid w:val="0010123C"/>
    <w:rsid w:val="001021C7"/>
    <w:rsid w:val="001029F8"/>
    <w:rsid w:val="00105A2D"/>
    <w:rsid w:val="00106A03"/>
    <w:rsid w:val="0010713F"/>
    <w:rsid w:val="0011016B"/>
    <w:rsid w:val="00110A33"/>
    <w:rsid w:val="00113100"/>
    <w:rsid w:val="00114467"/>
    <w:rsid w:val="00114D8A"/>
    <w:rsid w:val="00116CDA"/>
    <w:rsid w:val="0011724A"/>
    <w:rsid w:val="00120902"/>
    <w:rsid w:val="00120B7E"/>
    <w:rsid w:val="0012171C"/>
    <w:rsid w:val="001228AF"/>
    <w:rsid w:val="001241F5"/>
    <w:rsid w:val="001248C6"/>
    <w:rsid w:val="00130901"/>
    <w:rsid w:val="001309E3"/>
    <w:rsid w:val="00130B6C"/>
    <w:rsid w:val="001341EB"/>
    <w:rsid w:val="001356E6"/>
    <w:rsid w:val="00135DED"/>
    <w:rsid w:val="001404F3"/>
    <w:rsid w:val="00140B09"/>
    <w:rsid w:val="00141C9B"/>
    <w:rsid w:val="00142013"/>
    <w:rsid w:val="00142210"/>
    <w:rsid w:val="0014363B"/>
    <w:rsid w:val="00143899"/>
    <w:rsid w:val="00144008"/>
    <w:rsid w:val="00144FC4"/>
    <w:rsid w:val="00145850"/>
    <w:rsid w:val="001463CE"/>
    <w:rsid w:val="00147D9B"/>
    <w:rsid w:val="0015090E"/>
    <w:rsid w:val="00150B42"/>
    <w:rsid w:val="00150FEA"/>
    <w:rsid w:val="00153251"/>
    <w:rsid w:val="001544D2"/>
    <w:rsid w:val="00155184"/>
    <w:rsid w:val="00155343"/>
    <w:rsid w:val="001571C9"/>
    <w:rsid w:val="001577D5"/>
    <w:rsid w:val="00157BE2"/>
    <w:rsid w:val="0016048B"/>
    <w:rsid w:val="001612AB"/>
    <w:rsid w:val="00162588"/>
    <w:rsid w:val="001630CB"/>
    <w:rsid w:val="00164816"/>
    <w:rsid w:val="0016667E"/>
    <w:rsid w:val="0016731C"/>
    <w:rsid w:val="00170372"/>
    <w:rsid w:val="001707E8"/>
    <w:rsid w:val="001712C2"/>
    <w:rsid w:val="001717F6"/>
    <w:rsid w:val="00173A1E"/>
    <w:rsid w:val="00173DD4"/>
    <w:rsid w:val="001741FF"/>
    <w:rsid w:val="00174F06"/>
    <w:rsid w:val="0017541F"/>
    <w:rsid w:val="00175EED"/>
    <w:rsid w:val="001771EC"/>
    <w:rsid w:val="001848FD"/>
    <w:rsid w:val="00184C44"/>
    <w:rsid w:val="00190178"/>
    <w:rsid w:val="001905EE"/>
    <w:rsid w:val="001909A5"/>
    <w:rsid w:val="0019102A"/>
    <w:rsid w:val="00195C35"/>
    <w:rsid w:val="00196B81"/>
    <w:rsid w:val="00197AB5"/>
    <w:rsid w:val="001A00DD"/>
    <w:rsid w:val="001A0333"/>
    <w:rsid w:val="001A7C8A"/>
    <w:rsid w:val="001B1358"/>
    <w:rsid w:val="001B2239"/>
    <w:rsid w:val="001B2289"/>
    <w:rsid w:val="001B39C2"/>
    <w:rsid w:val="001B4665"/>
    <w:rsid w:val="001B5D35"/>
    <w:rsid w:val="001B6198"/>
    <w:rsid w:val="001B7021"/>
    <w:rsid w:val="001C26B6"/>
    <w:rsid w:val="001C3EFC"/>
    <w:rsid w:val="001C559D"/>
    <w:rsid w:val="001C5A9A"/>
    <w:rsid w:val="001C7151"/>
    <w:rsid w:val="001C75E7"/>
    <w:rsid w:val="001C7F0B"/>
    <w:rsid w:val="001C7F96"/>
    <w:rsid w:val="001D22A5"/>
    <w:rsid w:val="001D2B3D"/>
    <w:rsid w:val="001D54FD"/>
    <w:rsid w:val="001D5A62"/>
    <w:rsid w:val="001D6701"/>
    <w:rsid w:val="001E06ED"/>
    <w:rsid w:val="001E1F8B"/>
    <w:rsid w:val="001E3D55"/>
    <w:rsid w:val="001E602A"/>
    <w:rsid w:val="001E6CBA"/>
    <w:rsid w:val="001E7A4D"/>
    <w:rsid w:val="001F09C5"/>
    <w:rsid w:val="001F0BDA"/>
    <w:rsid w:val="001F18B8"/>
    <w:rsid w:val="001F314A"/>
    <w:rsid w:val="001F365B"/>
    <w:rsid w:val="001F5E15"/>
    <w:rsid w:val="001F70B7"/>
    <w:rsid w:val="001F72BC"/>
    <w:rsid w:val="001F73FF"/>
    <w:rsid w:val="00201EAA"/>
    <w:rsid w:val="002025A6"/>
    <w:rsid w:val="0020448E"/>
    <w:rsid w:val="00205FE8"/>
    <w:rsid w:val="0020737A"/>
    <w:rsid w:val="00211B75"/>
    <w:rsid w:val="002123E6"/>
    <w:rsid w:val="0021392E"/>
    <w:rsid w:val="00215EAF"/>
    <w:rsid w:val="002163B0"/>
    <w:rsid w:val="00217F62"/>
    <w:rsid w:val="00220C39"/>
    <w:rsid w:val="0022127A"/>
    <w:rsid w:val="00222DBB"/>
    <w:rsid w:val="00222EAD"/>
    <w:rsid w:val="00224878"/>
    <w:rsid w:val="00226517"/>
    <w:rsid w:val="00227D24"/>
    <w:rsid w:val="00227F36"/>
    <w:rsid w:val="00231AD9"/>
    <w:rsid w:val="00232133"/>
    <w:rsid w:val="002359C5"/>
    <w:rsid w:val="002361B1"/>
    <w:rsid w:val="00236C08"/>
    <w:rsid w:val="00237982"/>
    <w:rsid w:val="0024115E"/>
    <w:rsid w:val="00242A8B"/>
    <w:rsid w:val="002436F1"/>
    <w:rsid w:val="00244556"/>
    <w:rsid w:val="002446A6"/>
    <w:rsid w:val="00244BBD"/>
    <w:rsid w:val="00246BED"/>
    <w:rsid w:val="002477AB"/>
    <w:rsid w:val="002477F0"/>
    <w:rsid w:val="00247B2A"/>
    <w:rsid w:val="00250672"/>
    <w:rsid w:val="002526A1"/>
    <w:rsid w:val="0025283A"/>
    <w:rsid w:val="0025408B"/>
    <w:rsid w:val="00255BD8"/>
    <w:rsid w:val="002570A8"/>
    <w:rsid w:val="00257FAF"/>
    <w:rsid w:val="00260C38"/>
    <w:rsid w:val="002613E3"/>
    <w:rsid w:val="00261B1A"/>
    <w:rsid w:val="00263D50"/>
    <w:rsid w:val="00264700"/>
    <w:rsid w:val="002739A7"/>
    <w:rsid w:val="002778CD"/>
    <w:rsid w:val="00277F6E"/>
    <w:rsid w:val="0028067C"/>
    <w:rsid w:val="00282998"/>
    <w:rsid w:val="00282D84"/>
    <w:rsid w:val="00283FA5"/>
    <w:rsid w:val="00284C00"/>
    <w:rsid w:val="002854EE"/>
    <w:rsid w:val="00285570"/>
    <w:rsid w:val="00285FF9"/>
    <w:rsid w:val="002866FC"/>
    <w:rsid w:val="00286DCE"/>
    <w:rsid w:val="00292A6F"/>
    <w:rsid w:val="00293923"/>
    <w:rsid w:val="00294B4D"/>
    <w:rsid w:val="00295214"/>
    <w:rsid w:val="00295B87"/>
    <w:rsid w:val="00295E14"/>
    <w:rsid w:val="002961FF"/>
    <w:rsid w:val="00296672"/>
    <w:rsid w:val="00296C96"/>
    <w:rsid w:val="00297C31"/>
    <w:rsid w:val="002A0B6B"/>
    <w:rsid w:val="002A0E7C"/>
    <w:rsid w:val="002A24F9"/>
    <w:rsid w:val="002A364D"/>
    <w:rsid w:val="002A3FF1"/>
    <w:rsid w:val="002A52A3"/>
    <w:rsid w:val="002A6EE4"/>
    <w:rsid w:val="002A72C1"/>
    <w:rsid w:val="002A7C15"/>
    <w:rsid w:val="002B5423"/>
    <w:rsid w:val="002B7C62"/>
    <w:rsid w:val="002C03F6"/>
    <w:rsid w:val="002C2BF7"/>
    <w:rsid w:val="002C2E85"/>
    <w:rsid w:val="002C3145"/>
    <w:rsid w:val="002C3427"/>
    <w:rsid w:val="002C64A8"/>
    <w:rsid w:val="002C662A"/>
    <w:rsid w:val="002C6FBA"/>
    <w:rsid w:val="002D08D3"/>
    <w:rsid w:val="002D174C"/>
    <w:rsid w:val="002D1E15"/>
    <w:rsid w:val="002D4235"/>
    <w:rsid w:val="002D5247"/>
    <w:rsid w:val="002D5741"/>
    <w:rsid w:val="002D5CE1"/>
    <w:rsid w:val="002D7EE3"/>
    <w:rsid w:val="002E07CF"/>
    <w:rsid w:val="002E13C9"/>
    <w:rsid w:val="002E2FF6"/>
    <w:rsid w:val="002E3A7F"/>
    <w:rsid w:val="002E5316"/>
    <w:rsid w:val="002F078A"/>
    <w:rsid w:val="002F2CEB"/>
    <w:rsid w:val="002F5750"/>
    <w:rsid w:val="002F6BBC"/>
    <w:rsid w:val="002F6C93"/>
    <w:rsid w:val="002F771B"/>
    <w:rsid w:val="002F7A83"/>
    <w:rsid w:val="002F7CFB"/>
    <w:rsid w:val="00301097"/>
    <w:rsid w:val="00301984"/>
    <w:rsid w:val="00303ECC"/>
    <w:rsid w:val="00305F98"/>
    <w:rsid w:val="00306906"/>
    <w:rsid w:val="003109EA"/>
    <w:rsid w:val="003112B4"/>
    <w:rsid w:val="00314012"/>
    <w:rsid w:val="003143A7"/>
    <w:rsid w:val="00316011"/>
    <w:rsid w:val="00317556"/>
    <w:rsid w:val="0032394D"/>
    <w:rsid w:val="003258DB"/>
    <w:rsid w:val="003263DB"/>
    <w:rsid w:val="003267A1"/>
    <w:rsid w:val="00330478"/>
    <w:rsid w:val="00331E7E"/>
    <w:rsid w:val="003326D0"/>
    <w:rsid w:val="00333D4E"/>
    <w:rsid w:val="0033591C"/>
    <w:rsid w:val="003364F2"/>
    <w:rsid w:val="003404AF"/>
    <w:rsid w:val="0034424F"/>
    <w:rsid w:val="003446F4"/>
    <w:rsid w:val="00344DC9"/>
    <w:rsid w:val="00345B59"/>
    <w:rsid w:val="00346086"/>
    <w:rsid w:val="00347995"/>
    <w:rsid w:val="003503D6"/>
    <w:rsid w:val="003503E6"/>
    <w:rsid w:val="00350CB7"/>
    <w:rsid w:val="00351962"/>
    <w:rsid w:val="00352E5F"/>
    <w:rsid w:val="0035355F"/>
    <w:rsid w:val="003565CC"/>
    <w:rsid w:val="0036278E"/>
    <w:rsid w:val="00364683"/>
    <w:rsid w:val="00366645"/>
    <w:rsid w:val="00367476"/>
    <w:rsid w:val="0037047E"/>
    <w:rsid w:val="00370BB6"/>
    <w:rsid w:val="00370C50"/>
    <w:rsid w:val="00371696"/>
    <w:rsid w:val="00373B72"/>
    <w:rsid w:val="00377D29"/>
    <w:rsid w:val="0038130C"/>
    <w:rsid w:val="003818FF"/>
    <w:rsid w:val="00382DCA"/>
    <w:rsid w:val="00383111"/>
    <w:rsid w:val="00383466"/>
    <w:rsid w:val="00387242"/>
    <w:rsid w:val="00387583"/>
    <w:rsid w:val="00387C4D"/>
    <w:rsid w:val="00387F01"/>
    <w:rsid w:val="00391A8A"/>
    <w:rsid w:val="00392282"/>
    <w:rsid w:val="003926A3"/>
    <w:rsid w:val="00394021"/>
    <w:rsid w:val="0039498A"/>
    <w:rsid w:val="0039559D"/>
    <w:rsid w:val="00397CCB"/>
    <w:rsid w:val="003A1BC8"/>
    <w:rsid w:val="003A2765"/>
    <w:rsid w:val="003A4198"/>
    <w:rsid w:val="003A4E9A"/>
    <w:rsid w:val="003A6174"/>
    <w:rsid w:val="003A6B0E"/>
    <w:rsid w:val="003B0470"/>
    <w:rsid w:val="003B3770"/>
    <w:rsid w:val="003B4393"/>
    <w:rsid w:val="003B439D"/>
    <w:rsid w:val="003B52E0"/>
    <w:rsid w:val="003B5D55"/>
    <w:rsid w:val="003B618D"/>
    <w:rsid w:val="003B621B"/>
    <w:rsid w:val="003B7E30"/>
    <w:rsid w:val="003C19AC"/>
    <w:rsid w:val="003C26B4"/>
    <w:rsid w:val="003C2E37"/>
    <w:rsid w:val="003C30AB"/>
    <w:rsid w:val="003C371F"/>
    <w:rsid w:val="003C4DBF"/>
    <w:rsid w:val="003C4E7E"/>
    <w:rsid w:val="003C4FEC"/>
    <w:rsid w:val="003C728E"/>
    <w:rsid w:val="003D2779"/>
    <w:rsid w:val="003D29BE"/>
    <w:rsid w:val="003D2AE0"/>
    <w:rsid w:val="003D321B"/>
    <w:rsid w:val="003D58C2"/>
    <w:rsid w:val="003D5F4A"/>
    <w:rsid w:val="003D6475"/>
    <w:rsid w:val="003D71C8"/>
    <w:rsid w:val="003E0D5B"/>
    <w:rsid w:val="003E3728"/>
    <w:rsid w:val="003E684D"/>
    <w:rsid w:val="003F0C7B"/>
    <w:rsid w:val="003F46CB"/>
    <w:rsid w:val="003F4A93"/>
    <w:rsid w:val="003F5797"/>
    <w:rsid w:val="003F695A"/>
    <w:rsid w:val="003F6A0D"/>
    <w:rsid w:val="00402AF4"/>
    <w:rsid w:val="00404252"/>
    <w:rsid w:val="00406E65"/>
    <w:rsid w:val="004071FA"/>
    <w:rsid w:val="0041028F"/>
    <w:rsid w:val="00411B09"/>
    <w:rsid w:val="004138E5"/>
    <w:rsid w:val="00414586"/>
    <w:rsid w:val="0041622E"/>
    <w:rsid w:val="004213C1"/>
    <w:rsid w:val="00424BFF"/>
    <w:rsid w:val="00425039"/>
    <w:rsid w:val="00426B0E"/>
    <w:rsid w:val="004276B5"/>
    <w:rsid w:val="00427A64"/>
    <w:rsid w:val="00433121"/>
    <w:rsid w:val="004347EF"/>
    <w:rsid w:val="00434DFA"/>
    <w:rsid w:val="0044016F"/>
    <w:rsid w:val="00440E77"/>
    <w:rsid w:val="00442D73"/>
    <w:rsid w:val="00443B38"/>
    <w:rsid w:val="00446EF8"/>
    <w:rsid w:val="00450F95"/>
    <w:rsid w:val="00451870"/>
    <w:rsid w:val="00451A18"/>
    <w:rsid w:val="00452A4F"/>
    <w:rsid w:val="00453FE7"/>
    <w:rsid w:val="00456509"/>
    <w:rsid w:val="0046094C"/>
    <w:rsid w:val="00464DFA"/>
    <w:rsid w:val="00465152"/>
    <w:rsid w:val="00465532"/>
    <w:rsid w:val="00465E14"/>
    <w:rsid w:val="00467D74"/>
    <w:rsid w:val="00470E72"/>
    <w:rsid w:val="00471046"/>
    <w:rsid w:val="00473376"/>
    <w:rsid w:val="00477583"/>
    <w:rsid w:val="00477B49"/>
    <w:rsid w:val="00480187"/>
    <w:rsid w:val="00480BDC"/>
    <w:rsid w:val="00480F11"/>
    <w:rsid w:val="00483797"/>
    <w:rsid w:val="0048385C"/>
    <w:rsid w:val="0048432B"/>
    <w:rsid w:val="0048544B"/>
    <w:rsid w:val="00487411"/>
    <w:rsid w:val="00487497"/>
    <w:rsid w:val="00487FAF"/>
    <w:rsid w:val="00491259"/>
    <w:rsid w:val="004921F6"/>
    <w:rsid w:val="00493A59"/>
    <w:rsid w:val="004947A9"/>
    <w:rsid w:val="00495219"/>
    <w:rsid w:val="004A0757"/>
    <w:rsid w:val="004A249E"/>
    <w:rsid w:val="004A40D1"/>
    <w:rsid w:val="004A74DF"/>
    <w:rsid w:val="004B2A86"/>
    <w:rsid w:val="004B2AA9"/>
    <w:rsid w:val="004B4B02"/>
    <w:rsid w:val="004B527C"/>
    <w:rsid w:val="004B61C8"/>
    <w:rsid w:val="004B7173"/>
    <w:rsid w:val="004C2E07"/>
    <w:rsid w:val="004C4472"/>
    <w:rsid w:val="004C4CE7"/>
    <w:rsid w:val="004C50EA"/>
    <w:rsid w:val="004C5307"/>
    <w:rsid w:val="004C7957"/>
    <w:rsid w:val="004C7DD5"/>
    <w:rsid w:val="004D0CF0"/>
    <w:rsid w:val="004D2089"/>
    <w:rsid w:val="004D2B41"/>
    <w:rsid w:val="004D3BF6"/>
    <w:rsid w:val="004D6D84"/>
    <w:rsid w:val="004E0182"/>
    <w:rsid w:val="004E0F92"/>
    <w:rsid w:val="004E12AC"/>
    <w:rsid w:val="004E27EA"/>
    <w:rsid w:val="004E284E"/>
    <w:rsid w:val="004E48E4"/>
    <w:rsid w:val="004E5162"/>
    <w:rsid w:val="004E6BD9"/>
    <w:rsid w:val="004E6EF2"/>
    <w:rsid w:val="004E6FAE"/>
    <w:rsid w:val="004F0BE4"/>
    <w:rsid w:val="004F13CD"/>
    <w:rsid w:val="004F3191"/>
    <w:rsid w:val="004F4F91"/>
    <w:rsid w:val="00501EEB"/>
    <w:rsid w:val="005024BA"/>
    <w:rsid w:val="00502579"/>
    <w:rsid w:val="0050295B"/>
    <w:rsid w:val="00503871"/>
    <w:rsid w:val="00503C90"/>
    <w:rsid w:val="00503D8A"/>
    <w:rsid w:val="0050664A"/>
    <w:rsid w:val="00506E81"/>
    <w:rsid w:val="00506FCA"/>
    <w:rsid w:val="0050700E"/>
    <w:rsid w:val="00511613"/>
    <w:rsid w:val="00512783"/>
    <w:rsid w:val="00513855"/>
    <w:rsid w:val="00514668"/>
    <w:rsid w:val="005147BE"/>
    <w:rsid w:val="00520AF3"/>
    <w:rsid w:val="005220C1"/>
    <w:rsid w:val="00522B1C"/>
    <w:rsid w:val="00522F80"/>
    <w:rsid w:val="00523437"/>
    <w:rsid w:val="0052536C"/>
    <w:rsid w:val="00526B5D"/>
    <w:rsid w:val="005363D3"/>
    <w:rsid w:val="00537840"/>
    <w:rsid w:val="00537D3D"/>
    <w:rsid w:val="0054249F"/>
    <w:rsid w:val="005438B4"/>
    <w:rsid w:val="00546130"/>
    <w:rsid w:val="00547DAD"/>
    <w:rsid w:val="00547F4A"/>
    <w:rsid w:val="00553813"/>
    <w:rsid w:val="00553925"/>
    <w:rsid w:val="00555420"/>
    <w:rsid w:val="00557C36"/>
    <w:rsid w:val="00562A97"/>
    <w:rsid w:val="0056741D"/>
    <w:rsid w:val="00570CD5"/>
    <w:rsid w:val="00572797"/>
    <w:rsid w:val="00573BE8"/>
    <w:rsid w:val="0057407B"/>
    <w:rsid w:val="00576723"/>
    <w:rsid w:val="00576C3B"/>
    <w:rsid w:val="00577210"/>
    <w:rsid w:val="0058037D"/>
    <w:rsid w:val="005824A5"/>
    <w:rsid w:val="00583ABC"/>
    <w:rsid w:val="00583E8E"/>
    <w:rsid w:val="005857DD"/>
    <w:rsid w:val="00592423"/>
    <w:rsid w:val="005955AA"/>
    <w:rsid w:val="005969C8"/>
    <w:rsid w:val="005A0E50"/>
    <w:rsid w:val="005A2260"/>
    <w:rsid w:val="005A3B8D"/>
    <w:rsid w:val="005A4FE0"/>
    <w:rsid w:val="005A78BE"/>
    <w:rsid w:val="005B2D19"/>
    <w:rsid w:val="005B3E08"/>
    <w:rsid w:val="005B4E6D"/>
    <w:rsid w:val="005B510A"/>
    <w:rsid w:val="005B595A"/>
    <w:rsid w:val="005B6C9E"/>
    <w:rsid w:val="005B7A1D"/>
    <w:rsid w:val="005B7E53"/>
    <w:rsid w:val="005C0CDA"/>
    <w:rsid w:val="005C2650"/>
    <w:rsid w:val="005C2668"/>
    <w:rsid w:val="005C4160"/>
    <w:rsid w:val="005C4762"/>
    <w:rsid w:val="005C4B37"/>
    <w:rsid w:val="005C4DA6"/>
    <w:rsid w:val="005C6A86"/>
    <w:rsid w:val="005D0B01"/>
    <w:rsid w:val="005D104E"/>
    <w:rsid w:val="005D2D25"/>
    <w:rsid w:val="005D3CF9"/>
    <w:rsid w:val="005D529B"/>
    <w:rsid w:val="005D7017"/>
    <w:rsid w:val="005E029F"/>
    <w:rsid w:val="005E1B21"/>
    <w:rsid w:val="005E33AC"/>
    <w:rsid w:val="005E4C9D"/>
    <w:rsid w:val="005E5BF5"/>
    <w:rsid w:val="005E630E"/>
    <w:rsid w:val="005F022E"/>
    <w:rsid w:val="005F03C0"/>
    <w:rsid w:val="005F0A67"/>
    <w:rsid w:val="005F1D7F"/>
    <w:rsid w:val="005F243F"/>
    <w:rsid w:val="005F29B1"/>
    <w:rsid w:val="005F46C9"/>
    <w:rsid w:val="005F6B3F"/>
    <w:rsid w:val="005F7873"/>
    <w:rsid w:val="006005E4"/>
    <w:rsid w:val="00602361"/>
    <w:rsid w:val="00603898"/>
    <w:rsid w:val="00603DDB"/>
    <w:rsid w:val="00605BC4"/>
    <w:rsid w:val="006061BF"/>
    <w:rsid w:val="00606C05"/>
    <w:rsid w:val="00607158"/>
    <w:rsid w:val="00611B6A"/>
    <w:rsid w:val="0061211F"/>
    <w:rsid w:val="00614A44"/>
    <w:rsid w:val="00614B81"/>
    <w:rsid w:val="00614BF4"/>
    <w:rsid w:val="00614F89"/>
    <w:rsid w:val="006153F2"/>
    <w:rsid w:val="00615611"/>
    <w:rsid w:val="006179DE"/>
    <w:rsid w:val="006211DB"/>
    <w:rsid w:val="00622A57"/>
    <w:rsid w:val="006232D8"/>
    <w:rsid w:val="0062427E"/>
    <w:rsid w:val="00635398"/>
    <w:rsid w:val="00636D3A"/>
    <w:rsid w:val="00636E9C"/>
    <w:rsid w:val="00640FC5"/>
    <w:rsid w:val="00643240"/>
    <w:rsid w:val="00643299"/>
    <w:rsid w:val="006451D8"/>
    <w:rsid w:val="00646408"/>
    <w:rsid w:val="0064648F"/>
    <w:rsid w:val="00646D07"/>
    <w:rsid w:val="006477E0"/>
    <w:rsid w:val="00650235"/>
    <w:rsid w:val="006513C4"/>
    <w:rsid w:val="00653CBD"/>
    <w:rsid w:val="006552DC"/>
    <w:rsid w:val="00656C33"/>
    <w:rsid w:val="006577E0"/>
    <w:rsid w:val="00662901"/>
    <w:rsid w:val="006635C7"/>
    <w:rsid w:val="00663DF4"/>
    <w:rsid w:val="0066764A"/>
    <w:rsid w:val="00671504"/>
    <w:rsid w:val="006717B2"/>
    <w:rsid w:val="0067189F"/>
    <w:rsid w:val="00673D3D"/>
    <w:rsid w:val="00676D1A"/>
    <w:rsid w:val="00677F46"/>
    <w:rsid w:val="00681CFA"/>
    <w:rsid w:val="00681F21"/>
    <w:rsid w:val="00682D01"/>
    <w:rsid w:val="006854E7"/>
    <w:rsid w:val="0068556B"/>
    <w:rsid w:val="00685E4F"/>
    <w:rsid w:val="00686472"/>
    <w:rsid w:val="00686A5A"/>
    <w:rsid w:val="00686C5A"/>
    <w:rsid w:val="00687502"/>
    <w:rsid w:val="00692C9E"/>
    <w:rsid w:val="00692DB6"/>
    <w:rsid w:val="00694CDD"/>
    <w:rsid w:val="0069501A"/>
    <w:rsid w:val="006A2CB1"/>
    <w:rsid w:val="006A3785"/>
    <w:rsid w:val="006A47D1"/>
    <w:rsid w:val="006A4D97"/>
    <w:rsid w:val="006B3042"/>
    <w:rsid w:val="006B304B"/>
    <w:rsid w:val="006B3CD1"/>
    <w:rsid w:val="006B66F7"/>
    <w:rsid w:val="006B7F51"/>
    <w:rsid w:val="006C003F"/>
    <w:rsid w:val="006C078E"/>
    <w:rsid w:val="006C08F1"/>
    <w:rsid w:val="006C3A0A"/>
    <w:rsid w:val="006C5B5D"/>
    <w:rsid w:val="006C7FB6"/>
    <w:rsid w:val="006D21D8"/>
    <w:rsid w:val="006D3B1C"/>
    <w:rsid w:val="006D55A3"/>
    <w:rsid w:val="006D6722"/>
    <w:rsid w:val="006D6DF8"/>
    <w:rsid w:val="006D7AA5"/>
    <w:rsid w:val="006E0A57"/>
    <w:rsid w:val="006E0ED8"/>
    <w:rsid w:val="006E3DC2"/>
    <w:rsid w:val="006E40C5"/>
    <w:rsid w:val="006E5017"/>
    <w:rsid w:val="006E6120"/>
    <w:rsid w:val="006E6B6D"/>
    <w:rsid w:val="006F000E"/>
    <w:rsid w:val="006F05CF"/>
    <w:rsid w:val="006F1555"/>
    <w:rsid w:val="006F1AC8"/>
    <w:rsid w:val="006F4379"/>
    <w:rsid w:val="006F6178"/>
    <w:rsid w:val="006F6964"/>
    <w:rsid w:val="006F6B0C"/>
    <w:rsid w:val="006F713D"/>
    <w:rsid w:val="006F78C5"/>
    <w:rsid w:val="006F792F"/>
    <w:rsid w:val="007004AB"/>
    <w:rsid w:val="00701CAC"/>
    <w:rsid w:val="00702433"/>
    <w:rsid w:val="007024E9"/>
    <w:rsid w:val="0070251D"/>
    <w:rsid w:val="00702AB0"/>
    <w:rsid w:val="00702EDF"/>
    <w:rsid w:val="00704886"/>
    <w:rsid w:val="0070581C"/>
    <w:rsid w:val="00707D65"/>
    <w:rsid w:val="0071062D"/>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0A1"/>
    <w:rsid w:val="00732CEB"/>
    <w:rsid w:val="00732F5B"/>
    <w:rsid w:val="00733A8E"/>
    <w:rsid w:val="00733D47"/>
    <w:rsid w:val="00737BE7"/>
    <w:rsid w:val="007406A0"/>
    <w:rsid w:val="00742966"/>
    <w:rsid w:val="007436A0"/>
    <w:rsid w:val="00744260"/>
    <w:rsid w:val="00747FA0"/>
    <w:rsid w:val="007522AA"/>
    <w:rsid w:val="00753CA0"/>
    <w:rsid w:val="00757114"/>
    <w:rsid w:val="00757D8F"/>
    <w:rsid w:val="00760A6B"/>
    <w:rsid w:val="007620ED"/>
    <w:rsid w:val="0076244F"/>
    <w:rsid w:val="00763F32"/>
    <w:rsid w:val="0077096B"/>
    <w:rsid w:val="007716E8"/>
    <w:rsid w:val="00771CA6"/>
    <w:rsid w:val="007726D9"/>
    <w:rsid w:val="0077717B"/>
    <w:rsid w:val="00777A50"/>
    <w:rsid w:val="00782FF3"/>
    <w:rsid w:val="00782FF9"/>
    <w:rsid w:val="0078417B"/>
    <w:rsid w:val="00784420"/>
    <w:rsid w:val="00784D69"/>
    <w:rsid w:val="007851FE"/>
    <w:rsid w:val="007855C5"/>
    <w:rsid w:val="00786109"/>
    <w:rsid w:val="0079070A"/>
    <w:rsid w:val="007908BB"/>
    <w:rsid w:val="007918CA"/>
    <w:rsid w:val="0079190E"/>
    <w:rsid w:val="00791F92"/>
    <w:rsid w:val="007928A5"/>
    <w:rsid w:val="00792E6D"/>
    <w:rsid w:val="0079483B"/>
    <w:rsid w:val="007962C7"/>
    <w:rsid w:val="007965B7"/>
    <w:rsid w:val="00796B4D"/>
    <w:rsid w:val="007A0CBA"/>
    <w:rsid w:val="007A3BF7"/>
    <w:rsid w:val="007A4C35"/>
    <w:rsid w:val="007A5F09"/>
    <w:rsid w:val="007A7102"/>
    <w:rsid w:val="007B084D"/>
    <w:rsid w:val="007B180F"/>
    <w:rsid w:val="007B1E01"/>
    <w:rsid w:val="007B3C0C"/>
    <w:rsid w:val="007B62D5"/>
    <w:rsid w:val="007B75DF"/>
    <w:rsid w:val="007B78B9"/>
    <w:rsid w:val="007B7DF4"/>
    <w:rsid w:val="007B7DF6"/>
    <w:rsid w:val="007C0236"/>
    <w:rsid w:val="007C2C20"/>
    <w:rsid w:val="007C3BA4"/>
    <w:rsid w:val="007C4153"/>
    <w:rsid w:val="007C44F4"/>
    <w:rsid w:val="007C7EFA"/>
    <w:rsid w:val="007C7FA7"/>
    <w:rsid w:val="007D1014"/>
    <w:rsid w:val="007D186A"/>
    <w:rsid w:val="007D1D91"/>
    <w:rsid w:val="007D51A6"/>
    <w:rsid w:val="007D635F"/>
    <w:rsid w:val="007D6442"/>
    <w:rsid w:val="007D699B"/>
    <w:rsid w:val="007D7996"/>
    <w:rsid w:val="007D7F7D"/>
    <w:rsid w:val="007E1756"/>
    <w:rsid w:val="007E2135"/>
    <w:rsid w:val="007E22F1"/>
    <w:rsid w:val="007E2EA5"/>
    <w:rsid w:val="007E31EB"/>
    <w:rsid w:val="007E3593"/>
    <w:rsid w:val="007E3A4C"/>
    <w:rsid w:val="007E4536"/>
    <w:rsid w:val="007E56DF"/>
    <w:rsid w:val="007E7249"/>
    <w:rsid w:val="007F019D"/>
    <w:rsid w:val="007F06AB"/>
    <w:rsid w:val="007F0ADC"/>
    <w:rsid w:val="007F1631"/>
    <w:rsid w:val="007F3049"/>
    <w:rsid w:val="007F3EC2"/>
    <w:rsid w:val="007F5823"/>
    <w:rsid w:val="007F5A07"/>
    <w:rsid w:val="007F66EA"/>
    <w:rsid w:val="007F6B30"/>
    <w:rsid w:val="007F6DBE"/>
    <w:rsid w:val="0080030E"/>
    <w:rsid w:val="008009C0"/>
    <w:rsid w:val="00802397"/>
    <w:rsid w:val="00804BEC"/>
    <w:rsid w:val="008075A9"/>
    <w:rsid w:val="008101FA"/>
    <w:rsid w:val="00812453"/>
    <w:rsid w:val="008129F5"/>
    <w:rsid w:val="0081334D"/>
    <w:rsid w:val="00813DC5"/>
    <w:rsid w:val="00814DA3"/>
    <w:rsid w:val="00816B65"/>
    <w:rsid w:val="00816E78"/>
    <w:rsid w:val="008203EA"/>
    <w:rsid w:val="00820A27"/>
    <w:rsid w:val="008227C5"/>
    <w:rsid w:val="00825C0F"/>
    <w:rsid w:val="0082741C"/>
    <w:rsid w:val="00827AE9"/>
    <w:rsid w:val="00831737"/>
    <w:rsid w:val="0083293C"/>
    <w:rsid w:val="00834E6B"/>
    <w:rsid w:val="0083523F"/>
    <w:rsid w:val="008370CB"/>
    <w:rsid w:val="00837AD6"/>
    <w:rsid w:val="00837B34"/>
    <w:rsid w:val="00840108"/>
    <w:rsid w:val="008405D9"/>
    <w:rsid w:val="00842385"/>
    <w:rsid w:val="008435A8"/>
    <w:rsid w:val="00843B2C"/>
    <w:rsid w:val="00844461"/>
    <w:rsid w:val="00844A5D"/>
    <w:rsid w:val="00844F9D"/>
    <w:rsid w:val="00847A69"/>
    <w:rsid w:val="008549FA"/>
    <w:rsid w:val="008578DB"/>
    <w:rsid w:val="00861B77"/>
    <w:rsid w:val="008648DA"/>
    <w:rsid w:val="008659D6"/>
    <w:rsid w:val="00870BCF"/>
    <w:rsid w:val="00873C5B"/>
    <w:rsid w:val="00873E49"/>
    <w:rsid w:val="008758F4"/>
    <w:rsid w:val="0087644D"/>
    <w:rsid w:val="0088100B"/>
    <w:rsid w:val="008824C9"/>
    <w:rsid w:val="0088546D"/>
    <w:rsid w:val="00886254"/>
    <w:rsid w:val="00886419"/>
    <w:rsid w:val="0088742B"/>
    <w:rsid w:val="00887B74"/>
    <w:rsid w:val="00890363"/>
    <w:rsid w:val="00892B4E"/>
    <w:rsid w:val="00893915"/>
    <w:rsid w:val="008A0119"/>
    <w:rsid w:val="008A042B"/>
    <w:rsid w:val="008A2D92"/>
    <w:rsid w:val="008A3F9E"/>
    <w:rsid w:val="008A444B"/>
    <w:rsid w:val="008A5565"/>
    <w:rsid w:val="008A556D"/>
    <w:rsid w:val="008A658C"/>
    <w:rsid w:val="008B0F8B"/>
    <w:rsid w:val="008B234A"/>
    <w:rsid w:val="008B2428"/>
    <w:rsid w:val="008B669B"/>
    <w:rsid w:val="008B7761"/>
    <w:rsid w:val="008C171F"/>
    <w:rsid w:val="008C17CD"/>
    <w:rsid w:val="008C5834"/>
    <w:rsid w:val="008C7A40"/>
    <w:rsid w:val="008D07C2"/>
    <w:rsid w:val="008D0937"/>
    <w:rsid w:val="008D0A92"/>
    <w:rsid w:val="008D0C41"/>
    <w:rsid w:val="008D3747"/>
    <w:rsid w:val="008D3766"/>
    <w:rsid w:val="008D475C"/>
    <w:rsid w:val="008D4ACD"/>
    <w:rsid w:val="008D56BA"/>
    <w:rsid w:val="008D5E21"/>
    <w:rsid w:val="008D5FF1"/>
    <w:rsid w:val="008D6193"/>
    <w:rsid w:val="008D6D10"/>
    <w:rsid w:val="008E0AAB"/>
    <w:rsid w:val="008E1DD6"/>
    <w:rsid w:val="008E24BE"/>
    <w:rsid w:val="008E2ABD"/>
    <w:rsid w:val="008E2D11"/>
    <w:rsid w:val="008E5019"/>
    <w:rsid w:val="008E66EE"/>
    <w:rsid w:val="008E797B"/>
    <w:rsid w:val="008F2B44"/>
    <w:rsid w:val="008F52EA"/>
    <w:rsid w:val="008F643A"/>
    <w:rsid w:val="008F6992"/>
    <w:rsid w:val="0090087F"/>
    <w:rsid w:val="00901344"/>
    <w:rsid w:val="0090194D"/>
    <w:rsid w:val="009028F1"/>
    <w:rsid w:val="00903C00"/>
    <w:rsid w:val="00904183"/>
    <w:rsid w:val="0090456C"/>
    <w:rsid w:val="00905609"/>
    <w:rsid w:val="00905D6E"/>
    <w:rsid w:val="00910A59"/>
    <w:rsid w:val="00911292"/>
    <w:rsid w:val="00912D5E"/>
    <w:rsid w:val="0091653E"/>
    <w:rsid w:val="0091748F"/>
    <w:rsid w:val="00917C62"/>
    <w:rsid w:val="009220E7"/>
    <w:rsid w:val="00922B7C"/>
    <w:rsid w:val="00922F82"/>
    <w:rsid w:val="009237FF"/>
    <w:rsid w:val="009259D6"/>
    <w:rsid w:val="0093090B"/>
    <w:rsid w:val="00932E3B"/>
    <w:rsid w:val="00933861"/>
    <w:rsid w:val="009361F7"/>
    <w:rsid w:val="00937318"/>
    <w:rsid w:val="0094026B"/>
    <w:rsid w:val="00942124"/>
    <w:rsid w:val="009455AA"/>
    <w:rsid w:val="00945F5A"/>
    <w:rsid w:val="00946A9F"/>
    <w:rsid w:val="00947100"/>
    <w:rsid w:val="00947EC2"/>
    <w:rsid w:val="00947EC4"/>
    <w:rsid w:val="00950283"/>
    <w:rsid w:val="0095138E"/>
    <w:rsid w:val="009515D4"/>
    <w:rsid w:val="00953EAC"/>
    <w:rsid w:val="0095483F"/>
    <w:rsid w:val="00956F52"/>
    <w:rsid w:val="00962988"/>
    <w:rsid w:val="00964DB1"/>
    <w:rsid w:val="00964EE2"/>
    <w:rsid w:val="00965171"/>
    <w:rsid w:val="0096582B"/>
    <w:rsid w:val="00965D1F"/>
    <w:rsid w:val="009663FD"/>
    <w:rsid w:val="00966B70"/>
    <w:rsid w:val="009671AE"/>
    <w:rsid w:val="00967AFB"/>
    <w:rsid w:val="009735B8"/>
    <w:rsid w:val="00973CFF"/>
    <w:rsid w:val="0097412F"/>
    <w:rsid w:val="00974E2B"/>
    <w:rsid w:val="009755B4"/>
    <w:rsid w:val="00976030"/>
    <w:rsid w:val="009838F9"/>
    <w:rsid w:val="00986065"/>
    <w:rsid w:val="0098709E"/>
    <w:rsid w:val="009874DF"/>
    <w:rsid w:val="00987971"/>
    <w:rsid w:val="0099107B"/>
    <w:rsid w:val="0099240D"/>
    <w:rsid w:val="009A0939"/>
    <w:rsid w:val="009A2B26"/>
    <w:rsid w:val="009A2F90"/>
    <w:rsid w:val="009A34F3"/>
    <w:rsid w:val="009A4273"/>
    <w:rsid w:val="009A7206"/>
    <w:rsid w:val="009B054D"/>
    <w:rsid w:val="009B384E"/>
    <w:rsid w:val="009B7448"/>
    <w:rsid w:val="009C6794"/>
    <w:rsid w:val="009D2ACA"/>
    <w:rsid w:val="009D3208"/>
    <w:rsid w:val="009D3DBA"/>
    <w:rsid w:val="009D4D4F"/>
    <w:rsid w:val="009D4F9E"/>
    <w:rsid w:val="009E0B34"/>
    <w:rsid w:val="009E0C4B"/>
    <w:rsid w:val="009E1062"/>
    <w:rsid w:val="009E29F1"/>
    <w:rsid w:val="009E2EDD"/>
    <w:rsid w:val="009E67FB"/>
    <w:rsid w:val="009F1220"/>
    <w:rsid w:val="009F217C"/>
    <w:rsid w:val="009F255A"/>
    <w:rsid w:val="009F28C7"/>
    <w:rsid w:val="009F2C5B"/>
    <w:rsid w:val="009F3EF8"/>
    <w:rsid w:val="009F3F6C"/>
    <w:rsid w:val="009F5088"/>
    <w:rsid w:val="009F76E2"/>
    <w:rsid w:val="009F785D"/>
    <w:rsid w:val="00A00185"/>
    <w:rsid w:val="00A01096"/>
    <w:rsid w:val="00A01B3E"/>
    <w:rsid w:val="00A04452"/>
    <w:rsid w:val="00A04459"/>
    <w:rsid w:val="00A049A0"/>
    <w:rsid w:val="00A04ABF"/>
    <w:rsid w:val="00A054E6"/>
    <w:rsid w:val="00A05EC3"/>
    <w:rsid w:val="00A1059C"/>
    <w:rsid w:val="00A1083F"/>
    <w:rsid w:val="00A11BC0"/>
    <w:rsid w:val="00A11FA5"/>
    <w:rsid w:val="00A13989"/>
    <w:rsid w:val="00A14112"/>
    <w:rsid w:val="00A15026"/>
    <w:rsid w:val="00A20414"/>
    <w:rsid w:val="00A22DC1"/>
    <w:rsid w:val="00A23FBB"/>
    <w:rsid w:val="00A2450D"/>
    <w:rsid w:val="00A27F3E"/>
    <w:rsid w:val="00A30FD8"/>
    <w:rsid w:val="00A333C3"/>
    <w:rsid w:val="00A3385F"/>
    <w:rsid w:val="00A3449C"/>
    <w:rsid w:val="00A35997"/>
    <w:rsid w:val="00A375D6"/>
    <w:rsid w:val="00A405B1"/>
    <w:rsid w:val="00A417D3"/>
    <w:rsid w:val="00A426BC"/>
    <w:rsid w:val="00A43FFD"/>
    <w:rsid w:val="00A449BA"/>
    <w:rsid w:val="00A4609F"/>
    <w:rsid w:val="00A461DA"/>
    <w:rsid w:val="00A468C5"/>
    <w:rsid w:val="00A518CA"/>
    <w:rsid w:val="00A51C24"/>
    <w:rsid w:val="00A52D5C"/>
    <w:rsid w:val="00A56661"/>
    <w:rsid w:val="00A57581"/>
    <w:rsid w:val="00A57A69"/>
    <w:rsid w:val="00A60B04"/>
    <w:rsid w:val="00A61E93"/>
    <w:rsid w:val="00A668DF"/>
    <w:rsid w:val="00A70526"/>
    <w:rsid w:val="00A77949"/>
    <w:rsid w:val="00A80FB5"/>
    <w:rsid w:val="00A83A02"/>
    <w:rsid w:val="00A869E0"/>
    <w:rsid w:val="00A875C0"/>
    <w:rsid w:val="00A9030C"/>
    <w:rsid w:val="00A90FEB"/>
    <w:rsid w:val="00A931D1"/>
    <w:rsid w:val="00A96A5E"/>
    <w:rsid w:val="00AA097F"/>
    <w:rsid w:val="00AA115A"/>
    <w:rsid w:val="00AA14BF"/>
    <w:rsid w:val="00AA3C7E"/>
    <w:rsid w:val="00AA4323"/>
    <w:rsid w:val="00AA5657"/>
    <w:rsid w:val="00AA5D2E"/>
    <w:rsid w:val="00AA5D54"/>
    <w:rsid w:val="00AA6668"/>
    <w:rsid w:val="00AB0AF3"/>
    <w:rsid w:val="00AB11EB"/>
    <w:rsid w:val="00AB333B"/>
    <w:rsid w:val="00AB3AC7"/>
    <w:rsid w:val="00AB5508"/>
    <w:rsid w:val="00AB6FEA"/>
    <w:rsid w:val="00AC28F4"/>
    <w:rsid w:val="00AC2EDC"/>
    <w:rsid w:val="00AC4299"/>
    <w:rsid w:val="00AC6A08"/>
    <w:rsid w:val="00AC6F99"/>
    <w:rsid w:val="00AD1330"/>
    <w:rsid w:val="00AD2E1D"/>
    <w:rsid w:val="00AD534B"/>
    <w:rsid w:val="00AD5C53"/>
    <w:rsid w:val="00AD606E"/>
    <w:rsid w:val="00AD7A04"/>
    <w:rsid w:val="00AE0B11"/>
    <w:rsid w:val="00AE118B"/>
    <w:rsid w:val="00AE12BA"/>
    <w:rsid w:val="00AE19AD"/>
    <w:rsid w:val="00AE379A"/>
    <w:rsid w:val="00AE40A4"/>
    <w:rsid w:val="00AE46A9"/>
    <w:rsid w:val="00AF04DC"/>
    <w:rsid w:val="00AF04EA"/>
    <w:rsid w:val="00AF068F"/>
    <w:rsid w:val="00AF0A3A"/>
    <w:rsid w:val="00AF32EF"/>
    <w:rsid w:val="00AF3465"/>
    <w:rsid w:val="00AF3B2F"/>
    <w:rsid w:val="00B00C50"/>
    <w:rsid w:val="00B0186B"/>
    <w:rsid w:val="00B04283"/>
    <w:rsid w:val="00B04729"/>
    <w:rsid w:val="00B05118"/>
    <w:rsid w:val="00B054AE"/>
    <w:rsid w:val="00B060C0"/>
    <w:rsid w:val="00B07B26"/>
    <w:rsid w:val="00B10BBB"/>
    <w:rsid w:val="00B13BC6"/>
    <w:rsid w:val="00B14C69"/>
    <w:rsid w:val="00B1593D"/>
    <w:rsid w:val="00B16511"/>
    <w:rsid w:val="00B23887"/>
    <w:rsid w:val="00B23F1B"/>
    <w:rsid w:val="00B264B3"/>
    <w:rsid w:val="00B321F7"/>
    <w:rsid w:val="00B32A8E"/>
    <w:rsid w:val="00B32FFE"/>
    <w:rsid w:val="00B33046"/>
    <w:rsid w:val="00B336F3"/>
    <w:rsid w:val="00B33B12"/>
    <w:rsid w:val="00B34020"/>
    <w:rsid w:val="00B36082"/>
    <w:rsid w:val="00B37789"/>
    <w:rsid w:val="00B40B8C"/>
    <w:rsid w:val="00B42F0B"/>
    <w:rsid w:val="00B45D42"/>
    <w:rsid w:val="00B46093"/>
    <w:rsid w:val="00B52B40"/>
    <w:rsid w:val="00B52E0B"/>
    <w:rsid w:val="00B53E22"/>
    <w:rsid w:val="00B55531"/>
    <w:rsid w:val="00B55ABF"/>
    <w:rsid w:val="00B56DCA"/>
    <w:rsid w:val="00B575DE"/>
    <w:rsid w:val="00B60D0A"/>
    <w:rsid w:val="00B613F0"/>
    <w:rsid w:val="00B618A8"/>
    <w:rsid w:val="00B62377"/>
    <w:rsid w:val="00B63AE5"/>
    <w:rsid w:val="00B66805"/>
    <w:rsid w:val="00B70DD5"/>
    <w:rsid w:val="00B7181A"/>
    <w:rsid w:val="00B72647"/>
    <w:rsid w:val="00B74B96"/>
    <w:rsid w:val="00B80F18"/>
    <w:rsid w:val="00B845C5"/>
    <w:rsid w:val="00B8604B"/>
    <w:rsid w:val="00B878A8"/>
    <w:rsid w:val="00B87D09"/>
    <w:rsid w:val="00B916A0"/>
    <w:rsid w:val="00B9193B"/>
    <w:rsid w:val="00B92518"/>
    <w:rsid w:val="00B94412"/>
    <w:rsid w:val="00B94869"/>
    <w:rsid w:val="00B95338"/>
    <w:rsid w:val="00B9632D"/>
    <w:rsid w:val="00BA1160"/>
    <w:rsid w:val="00BA1E31"/>
    <w:rsid w:val="00BA2103"/>
    <w:rsid w:val="00BA2A08"/>
    <w:rsid w:val="00BA4A34"/>
    <w:rsid w:val="00BA5E34"/>
    <w:rsid w:val="00BA6E0A"/>
    <w:rsid w:val="00BB0DBC"/>
    <w:rsid w:val="00BB0F49"/>
    <w:rsid w:val="00BB15D3"/>
    <w:rsid w:val="00BB2D02"/>
    <w:rsid w:val="00BB2FA8"/>
    <w:rsid w:val="00BB54A7"/>
    <w:rsid w:val="00BB6864"/>
    <w:rsid w:val="00BC17B9"/>
    <w:rsid w:val="00BC2A2E"/>
    <w:rsid w:val="00BC4CB4"/>
    <w:rsid w:val="00BC69B6"/>
    <w:rsid w:val="00BD042E"/>
    <w:rsid w:val="00BD0439"/>
    <w:rsid w:val="00BD08AB"/>
    <w:rsid w:val="00BD1BBE"/>
    <w:rsid w:val="00BD397A"/>
    <w:rsid w:val="00BD43A8"/>
    <w:rsid w:val="00BD547F"/>
    <w:rsid w:val="00BD64DD"/>
    <w:rsid w:val="00BE0192"/>
    <w:rsid w:val="00BE03FE"/>
    <w:rsid w:val="00BE0D72"/>
    <w:rsid w:val="00BE135F"/>
    <w:rsid w:val="00BE333D"/>
    <w:rsid w:val="00BE559C"/>
    <w:rsid w:val="00BE5798"/>
    <w:rsid w:val="00BE6A0A"/>
    <w:rsid w:val="00BE6EB7"/>
    <w:rsid w:val="00BF1259"/>
    <w:rsid w:val="00BF134F"/>
    <w:rsid w:val="00BF32D3"/>
    <w:rsid w:val="00BF6464"/>
    <w:rsid w:val="00BF69F8"/>
    <w:rsid w:val="00C00087"/>
    <w:rsid w:val="00C044B5"/>
    <w:rsid w:val="00C056C8"/>
    <w:rsid w:val="00C05A09"/>
    <w:rsid w:val="00C05F92"/>
    <w:rsid w:val="00C060BD"/>
    <w:rsid w:val="00C1066D"/>
    <w:rsid w:val="00C11BB4"/>
    <w:rsid w:val="00C12D10"/>
    <w:rsid w:val="00C15EB2"/>
    <w:rsid w:val="00C1604A"/>
    <w:rsid w:val="00C16129"/>
    <w:rsid w:val="00C16813"/>
    <w:rsid w:val="00C20B5C"/>
    <w:rsid w:val="00C256DD"/>
    <w:rsid w:val="00C26ADE"/>
    <w:rsid w:val="00C27192"/>
    <w:rsid w:val="00C27DC3"/>
    <w:rsid w:val="00C3067D"/>
    <w:rsid w:val="00C32337"/>
    <w:rsid w:val="00C32610"/>
    <w:rsid w:val="00C34161"/>
    <w:rsid w:val="00C3435D"/>
    <w:rsid w:val="00C35825"/>
    <w:rsid w:val="00C358B4"/>
    <w:rsid w:val="00C3798D"/>
    <w:rsid w:val="00C40148"/>
    <w:rsid w:val="00C41FBF"/>
    <w:rsid w:val="00C426F1"/>
    <w:rsid w:val="00C43349"/>
    <w:rsid w:val="00C43599"/>
    <w:rsid w:val="00C43BE9"/>
    <w:rsid w:val="00C446CC"/>
    <w:rsid w:val="00C452A1"/>
    <w:rsid w:val="00C4643A"/>
    <w:rsid w:val="00C50032"/>
    <w:rsid w:val="00C53C50"/>
    <w:rsid w:val="00C559C9"/>
    <w:rsid w:val="00C5677D"/>
    <w:rsid w:val="00C5773A"/>
    <w:rsid w:val="00C57ACA"/>
    <w:rsid w:val="00C57D56"/>
    <w:rsid w:val="00C61976"/>
    <w:rsid w:val="00C66AA0"/>
    <w:rsid w:val="00C67C52"/>
    <w:rsid w:val="00C70F71"/>
    <w:rsid w:val="00C71C4A"/>
    <w:rsid w:val="00C721EB"/>
    <w:rsid w:val="00C759F6"/>
    <w:rsid w:val="00C77439"/>
    <w:rsid w:val="00C80498"/>
    <w:rsid w:val="00C829AA"/>
    <w:rsid w:val="00C82F56"/>
    <w:rsid w:val="00C836FD"/>
    <w:rsid w:val="00C8478E"/>
    <w:rsid w:val="00C852C5"/>
    <w:rsid w:val="00C879BE"/>
    <w:rsid w:val="00C87F8D"/>
    <w:rsid w:val="00C92C02"/>
    <w:rsid w:val="00C93DA0"/>
    <w:rsid w:val="00C93F44"/>
    <w:rsid w:val="00C95752"/>
    <w:rsid w:val="00C958D6"/>
    <w:rsid w:val="00C96438"/>
    <w:rsid w:val="00C9739D"/>
    <w:rsid w:val="00CA4D61"/>
    <w:rsid w:val="00CA6B30"/>
    <w:rsid w:val="00CA6C64"/>
    <w:rsid w:val="00CB19C9"/>
    <w:rsid w:val="00CB1A7A"/>
    <w:rsid w:val="00CB3935"/>
    <w:rsid w:val="00CB546C"/>
    <w:rsid w:val="00CB5E89"/>
    <w:rsid w:val="00CB762D"/>
    <w:rsid w:val="00CC0FB2"/>
    <w:rsid w:val="00CC2992"/>
    <w:rsid w:val="00CC2C7F"/>
    <w:rsid w:val="00CC5DF8"/>
    <w:rsid w:val="00CC6F66"/>
    <w:rsid w:val="00CD2081"/>
    <w:rsid w:val="00CD2548"/>
    <w:rsid w:val="00CD270E"/>
    <w:rsid w:val="00CD370A"/>
    <w:rsid w:val="00CD39BD"/>
    <w:rsid w:val="00CD4520"/>
    <w:rsid w:val="00CE0ED6"/>
    <w:rsid w:val="00CE3D68"/>
    <w:rsid w:val="00CE46F0"/>
    <w:rsid w:val="00CE4DAD"/>
    <w:rsid w:val="00CE67CA"/>
    <w:rsid w:val="00CF07F3"/>
    <w:rsid w:val="00CF08FF"/>
    <w:rsid w:val="00CF19AF"/>
    <w:rsid w:val="00CF28A7"/>
    <w:rsid w:val="00CF39F4"/>
    <w:rsid w:val="00CF406E"/>
    <w:rsid w:val="00CF4E2D"/>
    <w:rsid w:val="00CF59B3"/>
    <w:rsid w:val="00CF6F4F"/>
    <w:rsid w:val="00D00785"/>
    <w:rsid w:val="00D01B45"/>
    <w:rsid w:val="00D01EE1"/>
    <w:rsid w:val="00D038ED"/>
    <w:rsid w:val="00D039F7"/>
    <w:rsid w:val="00D03B42"/>
    <w:rsid w:val="00D043B1"/>
    <w:rsid w:val="00D10882"/>
    <w:rsid w:val="00D117EE"/>
    <w:rsid w:val="00D12350"/>
    <w:rsid w:val="00D15330"/>
    <w:rsid w:val="00D15B4E"/>
    <w:rsid w:val="00D162B3"/>
    <w:rsid w:val="00D17C05"/>
    <w:rsid w:val="00D17D25"/>
    <w:rsid w:val="00D22370"/>
    <w:rsid w:val="00D2259B"/>
    <w:rsid w:val="00D24B82"/>
    <w:rsid w:val="00D2644A"/>
    <w:rsid w:val="00D26D06"/>
    <w:rsid w:val="00D279F1"/>
    <w:rsid w:val="00D32C79"/>
    <w:rsid w:val="00D34842"/>
    <w:rsid w:val="00D3501A"/>
    <w:rsid w:val="00D36758"/>
    <w:rsid w:val="00D368E6"/>
    <w:rsid w:val="00D37475"/>
    <w:rsid w:val="00D41C3E"/>
    <w:rsid w:val="00D43A36"/>
    <w:rsid w:val="00D45FEC"/>
    <w:rsid w:val="00D46166"/>
    <w:rsid w:val="00D4658D"/>
    <w:rsid w:val="00D47A79"/>
    <w:rsid w:val="00D503D5"/>
    <w:rsid w:val="00D50FB0"/>
    <w:rsid w:val="00D5163E"/>
    <w:rsid w:val="00D52ADD"/>
    <w:rsid w:val="00D52BD8"/>
    <w:rsid w:val="00D53534"/>
    <w:rsid w:val="00D54C1B"/>
    <w:rsid w:val="00D54C91"/>
    <w:rsid w:val="00D643E8"/>
    <w:rsid w:val="00D644D0"/>
    <w:rsid w:val="00D67D95"/>
    <w:rsid w:val="00D71CCE"/>
    <w:rsid w:val="00D72F81"/>
    <w:rsid w:val="00D73351"/>
    <w:rsid w:val="00D74174"/>
    <w:rsid w:val="00D755DD"/>
    <w:rsid w:val="00D76202"/>
    <w:rsid w:val="00D76682"/>
    <w:rsid w:val="00D767FE"/>
    <w:rsid w:val="00D76ABB"/>
    <w:rsid w:val="00D76E69"/>
    <w:rsid w:val="00D830B6"/>
    <w:rsid w:val="00D8443F"/>
    <w:rsid w:val="00D85442"/>
    <w:rsid w:val="00D85872"/>
    <w:rsid w:val="00D87911"/>
    <w:rsid w:val="00D91F52"/>
    <w:rsid w:val="00D922E9"/>
    <w:rsid w:val="00D929DA"/>
    <w:rsid w:val="00D9404D"/>
    <w:rsid w:val="00D9730C"/>
    <w:rsid w:val="00D97384"/>
    <w:rsid w:val="00DA1032"/>
    <w:rsid w:val="00DA1875"/>
    <w:rsid w:val="00DA190B"/>
    <w:rsid w:val="00DA1946"/>
    <w:rsid w:val="00DA2456"/>
    <w:rsid w:val="00DA288C"/>
    <w:rsid w:val="00DA3C00"/>
    <w:rsid w:val="00DA40CA"/>
    <w:rsid w:val="00DA4B52"/>
    <w:rsid w:val="00DA61A5"/>
    <w:rsid w:val="00DA73E9"/>
    <w:rsid w:val="00DB060D"/>
    <w:rsid w:val="00DB0DBF"/>
    <w:rsid w:val="00DB29AE"/>
    <w:rsid w:val="00DB5920"/>
    <w:rsid w:val="00DB681B"/>
    <w:rsid w:val="00DB78B7"/>
    <w:rsid w:val="00DC078B"/>
    <w:rsid w:val="00DC22CA"/>
    <w:rsid w:val="00DC3427"/>
    <w:rsid w:val="00DC4253"/>
    <w:rsid w:val="00DC5241"/>
    <w:rsid w:val="00DC785B"/>
    <w:rsid w:val="00DD0F6F"/>
    <w:rsid w:val="00DD4004"/>
    <w:rsid w:val="00DD40C6"/>
    <w:rsid w:val="00DD51A5"/>
    <w:rsid w:val="00DD564D"/>
    <w:rsid w:val="00DD6934"/>
    <w:rsid w:val="00DE0D11"/>
    <w:rsid w:val="00DE2046"/>
    <w:rsid w:val="00DE50AC"/>
    <w:rsid w:val="00DE5C91"/>
    <w:rsid w:val="00DE6161"/>
    <w:rsid w:val="00DE6AF0"/>
    <w:rsid w:val="00DE7EC1"/>
    <w:rsid w:val="00DF02A6"/>
    <w:rsid w:val="00DF06C6"/>
    <w:rsid w:val="00DF16A9"/>
    <w:rsid w:val="00DF235E"/>
    <w:rsid w:val="00DF6D80"/>
    <w:rsid w:val="00E01D2F"/>
    <w:rsid w:val="00E01FC2"/>
    <w:rsid w:val="00E03C42"/>
    <w:rsid w:val="00E06634"/>
    <w:rsid w:val="00E1165C"/>
    <w:rsid w:val="00E13AE3"/>
    <w:rsid w:val="00E1534A"/>
    <w:rsid w:val="00E1623B"/>
    <w:rsid w:val="00E173A8"/>
    <w:rsid w:val="00E20880"/>
    <w:rsid w:val="00E20DC8"/>
    <w:rsid w:val="00E23AEE"/>
    <w:rsid w:val="00E23D76"/>
    <w:rsid w:val="00E25102"/>
    <w:rsid w:val="00E26301"/>
    <w:rsid w:val="00E270DA"/>
    <w:rsid w:val="00E272DD"/>
    <w:rsid w:val="00E2782A"/>
    <w:rsid w:val="00E27D12"/>
    <w:rsid w:val="00E300AA"/>
    <w:rsid w:val="00E3077B"/>
    <w:rsid w:val="00E3099E"/>
    <w:rsid w:val="00E319E7"/>
    <w:rsid w:val="00E32D89"/>
    <w:rsid w:val="00E3382D"/>
    <w:rsid w:val="00E355A5"/>
    <w:rsid w:val="00E3754F"/>
    <w:rsid w:val="00E37AF4"/>
    <w:rsid w:val="00E37E20"/>
    <w:rsid w:val="00E4061F"/>
    <w:rsid w:val="00E41011"/>
    <w:rsid w:val="00E4119A"/>
    <w:rsid w:val="00E448D2"/>
    <w:rsid w:val="00E44A2A"/>
    <w:rsid w:val="00E54B43"/>
    <w:rsid w:val="00E57905"/>
    <w:rsid w:val="00E60679"/>
    <w:rsid w:val="00E6110A"/>
    <w:rsid w:val="00E62637"/>
    <w:rsid w:val="00E62B4F"/>
    <w:rsid w:val="00E64FE0"/>
    <w:rsid w:val="00E66A19"/>
    <w:rsid w:val="00E70606"/>
    <w:rsid w:val="00E706D6"/>
    <w:rsid w:val="00E72042"/>
    <w:rsid w:val="00E731A0"/>
    <w:rsid w:val="00E74967"/>
    <w:rsid w:val="00E752AE"/>
    <w:rsid w:val="00E75A75"/>
    <w:rsid w:val="00E80A84"/>
    <w:rsid w:val="00E80ECD"/>
    <w:rsid w:val="00E8137C"/>
    <w:rsid w:val="00E81A35"/>
    <w:rsid w:val="00E84ECA"/>
    <w:rsid w:val="00E85EC6"/>
    <w:rsid w:val="00E867BB"/>
    <w:rsid w:val="00E87181"/>
    <w:rsid w:val="00E877A2"/>
    <w:rsid w:val="00E87AE2"/>
    <w:rsid w:val="00E9027D"/>
    <w:rsid w:val="00E9120D"/>
    <w:rsid w:val="00E93A9D"/>
    <w:rsid w:val="00E958E8"/>
    <w:rsid w:val="00EA134A"/>
    <w:rsid w:val="00EA20F0"/>
    <w:rsid w:val="00EA43B6"/>
    <w:rsid w:val="00EA4837"/>
    <w:rsid w:val="00EA6D3B"/>
    <w:rsid w:val="00EA7096"/>
    <w:rsid w:val="00EA7106"/>
    <w:rsid w:val="00EB1AB1"/>
    <w:rsid w:val="00EB1E37"/>
    <w:rsid w:val="00EB62B7"/>
    <w:rsid w:val="00EB6BB3"/>
    <w:rsid w:val="00EC3A52"/>
    <w:rsid w:val="00EC6B4B"/>
    <w:rsid w:val="00EC7A03"/>
    <w:rsid w:val="00ED0232"/>
    <w:rsid w:val="00ED272D"/>
    <w:rsid w:val="00ED29F4"/>
    <w:rsid w:val="00ED34CF"/>
    <w:rsid w:val="00ED4560"/>
    <w:rsid w:val="00ED46A4"/>
    <w:rsid w:val="00ED5A13"/>
    <w:rsid w:val="00ED5B5A"/>
    <w:rsid w:val="00ED75C6"/>
    <w:rsid w:val="00EE016A"/>
    <w:rsid w:val="00EE02CB"/>
    <w:rsid w:val="00EE055A"/>
    <w:rsid w:val="00EE3D29"/>
    <w:rsid w:val="00EE6394"/>
    <w:rsid w:val="00EE6AA6"/>
    <w:rsid w:val="00EE783F"/>
    <w:rsid w:val="00EE7893"/>
    <w:rsid w:val="00EF0080"/>
    <w:rsid w:val="00EF3D92"/>
    <w:rsid w:val="00EF4508"/>
    <w:rsid w:val="00EF46DB"/>
    <w:rsid w:val="00EF5DBB"/>
    <w:rsid w:val="00EF646C"/>
    <w:rsid w:val="00EF6798"/>
    <w:rsid w:val="00F0236C"/>
    <w:rsid w:val="00F0620E"/>
    <w:rsid w:val="00F079D3"/>
    <w:rsid w:val="00F1546F"/>
    <w:rsid w:val="00F15DDA"/>
    <w:rsid w:val="00F16701"/>
    <w:rsid w:val="00F1690C"/>
    <w:rsid w:val="00F16F72"/>
    <w:rsid w:val="00F16F9F"/>
    <w:rsid w:val="00F179B1"/>
    <w:rsid w:val="00F210E0"/>
    <w:rsid w:val="00F21BCE"/>
    <w:rsid w:val="00F221FD"/>
    <w:rsid w:val="00F257EB"/>
    <w:rsid w:val="00F26136"/>
    <w:rsid w:val="00F26B7D"/>
    <w:rsid w:val="00F27382"/>
    <w:rsid w:val="00F27D89"/>
    <w:rsid w:val="00F30722"/>
    <w:rsid w:val="00F30EEF"/>
    <w:rsid w:val="00F31F1E"/>
    <w:rsid w:val="00F33B0F"/>
    <w:rsid w:val="00F34008"/>
    <w:rsid w:val="00F34209"/>
    <w:rsid w:val="00F36959"/>
    <w:rsid w:val="00F36C51"/>
    <w:rsid w:val="00F37075"/>
    <w:rsid w:val="00F37BF9"/>
    <w:rsid w:val="00F44248"/>
    <w:rsid w:val="00F4560B"/>
    <w:rsid w:val="00F461B1"/>
    <w:rsid w:val="00F51B92"/>
    <w:rsid w:val="00F53F85"/>
    <w:rsid w:val="00F540D0"/>
    <w:rsid w:val="00F5448D"/>
    <w:rsid w:val="00F54848"/>
    <w:rsid w:val="00F54D84"/>
    <w:rsid w:val="00F55B88"/>
    <w:rsid w:val="00F601F9"/>
    <w:rsid w:val="00F60BC4"/>
    <w:rsid w:val="00F6162E"/>
    <w:rsid w:val="00F635B0"/>
    <w:rsid w:val="00F63A27"/>
    <w:rsid w:val="00F6421B"/>
    <w:rsid w:val="00F6427A"/>
    <w:rsid w:val="00F64D28"/>
    <w:rsid w:val="00F66616"/>
    <w:rsid w:val="00F67B45"/>
    <w:rsid w:val="00F711E3"/>
    <w:rsid w:val="00F71A53"/>
    <w:rsid w:val="00F74258"/>
    <w:rsid w:val="00F74975"/>
    <w:rsid w:val="00F751C0"/>
    <w:rsid w:val="00F756F1"/>
    <w:rsid w:val="00F80C2F"/>
    <w:rsid w:val="00F81B40"/>
    <w:rsid w:val="00F81DC5"/>
    <w:rsid w:val="00F82675"/>
    <w:rsid w:val="00F840FC"/>
    <w:rsid w:val="00F90888"/>
    <w:rsid w:val="00F90CBD"/>
    <w:rsid w:val="00F90FC4"/>
    <w:rsid w:val="00F92878"/>
    <w:rsid w:val="00F93A0B"/>
    <w:rsid w:val="00F93FD0"/>
    <w:rsid w:val="00F948CF"/>
    <w:rsid w:val="00FA0826"/>
    <w:rsid w:val="00FA33B8"/>
    <w:rsid w:val="00FA3F6F"/>
    <w:rsid w:val="00FA4DD4"/>
    <w:rsid w:val="00FA6C91"/>
    <w:rsid w:val="00FA79EE"/>
    <w:rsid w:val="00FB0FD8"/>
    <w:rsid w:val="00FB3098"/>
    <w:rsid w:val="00FB4BA4"/>
    <w:rsid w:val="00FB6597"/>
    <w:rsid w:val="00FB6C36"/>
    <w:rsid w:val="00FC0505"/>
    <w:rsid w:val="00FC2402"/>
    <w:rsid w:val="00FC2CD7"/>
    <w:rsid w:val="00FC37F3"/>
    <w:rsid w:val="00FC3EAD"/>
    <w:rsid w:val="00FC7835"/>
    <w:rsid w:val="00FC7F25"/>
    <w:rsid w:val="00FD037D"/>
    <w:rsid w:val="00FD0C3E"/>
    <w:rsid w:val="00FD2155"/>
    <w:rsid w:val="00FD35C0"/>
    <w:rsid w:val="00FD48C3"/>
    <w:rsid w:val="00FD49FF"/>
    <w:rsid w:val="00FD7FAB"/>
    <w:rsid w:val="00FE0AA6"/>
    <w:rsid w:val="00FE3A10"/>
    <w:rsid w:val="00FE3AD2"/>
    <w:rsid w:val="00FE485E"/>
    <w:rsid w:val="00FE7889"/>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3FDE"/>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qFormat/>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3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aliases w:val="SL Doc Title — Simplawyer"/>
    <w:basedOn w:val="a4"/>
    <w:link w:val="afff6"/>
    <w:uiPriority w:val="49"/>
    <w:qFormat/>
    <w:rsid w:val="00EB62B7"/>
    <w:pPr>
      <w:jc w:val="center"/>
    </w:pPr>
    <w:rPr>
      <w:rFonts w:ascii="Arial" w:hAnsi="Arial"/>
    </w:rPr>
  </w:style>
  <w:style w:type="character" w:customStyle="1" w:styleId="afff6">
    <w:name w:val="Заголовок Знак"/>
    <w:aliases w:val="SL Doc Title — Simplawyer Знак"/>
    <w:link w:val="afff5"/>
    <w:uiPriority w:val="49"/>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1,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 w:type="paragraph" w:customStyle="1" w:styleId="1ff2">
    <w:name w:val="Знак Знак1 Знак"/>
    <w:basedOn w:val="a4"/>
    <w:rsid w:val="001B5D35"/>
    <w:pPr>
      <w:spacing w:after="160" w:line="240" w:lineRule="exact"/>
      <w:jc w:val="left"/>
    </w:pPr>
    <w:rPr>
      <w:rFonts w:ascii="Verdana" w:hAnsi="Verdana"/>
      <w:sz w:val="20"/>
      <w:lang w:val="en-US" w:eastAsia="en-US"/>
    </w:rPr>
  </w:style>
  <w:style w:type="paragraph" w:customStyle="1" w:styleId="affffffff">
    <w:name w:val="Пункт без номера"/>
    <w:basedOn w:val="31"/>
    <w:link w:val="affffffff0"/>
    <w:qFormat/>
    <w:rsid w:val="00255BD8"/>
    <w:pPr>
      <w:keepNext w:val="0"/>
      <w:keepLines w:val="0"/>
      <w:tabs>
        <w:tab w:val="left" w:pos="851"/>
        <w:tab w:val="left" w:pos="1418"/>
        <w:tab w:val="left" w:pos="3119"/>
      </w:tabs>
      <w:suppressAutoHyphens/>
      <w:spacing w:before="120" w:after="240"/>
      <w:ind w:left="851"/>
      <w:jc w:val="both"/>
    </w:pPr>
    <w:rPr>
      <w:rFonts w:ascii="Tahoma" w:eastAsia="Tahoma" w:hAnsi="Tahoma" w:cs="Tahoma"/>
      <w:b w:val="0"/>
      <w:bCs w:val="0"/>
      <w:color w:val="auto"/>
      <w:lang w:eastAsia="en-US"/>
    </w:rPr>
  </w:style>
  <w:style w:type="character" w:customStyle="1" w:styleId="affffffff0">
    <w:name w:val="Пункт без номера Знак"/>
    <w:basedOn w:val="a5"/>
    <w:link w:val="affffffff"/>
    <w:rsid w:val="00255BD8"/>
    <w:rPr>
      <w:rFonts w:ascii="Tahoma" w:eastAsia="Tahoma" w:hAnsi="Tahoma" w:cs="Tahoma"/>
      <w:lang w:eastAsia="en-US"/>
    </w:rPr>
  </w:style>
  <w:style w:type="paragraph" w:customStyle="1" w:styleId="affffffff1">
    <w:name w:val="Наименование договора"/>
    <w:basedOn w:val="afff5"/>
    <w:link w:val="affffffff2"/>
    <w:qFormat/>
    <w:rsid w:val="00704886"/>
    <w:pPr>
      <w:keepNext/>
      <w:tabs>
        <w:tab w:val="left" w:pos="0"/>
      </w:tabs>
      <w:suppressAutoHyphens/>
      <w:spacing w:after="640"/>
    </w:pPr>
    <w:rPr>
      <w:rFonts w:ascii="Tahoma" w:eastAsia="Tahoma" w:hAnsi="Tahoma" w:cs="Tahoma"/>
      <w:b/>
      <w:bCs/>
      <w:color w:val="2263A2"/>
      <w:sz w:val="28"/>
      <w:szCs w:val="28"/>
      <w:lang w:eastAsia="en-US"/>
    </w:rPr>
  </w:style>
  <w:style w:type="character" w:customStyle="1" w:styleId="affffffff2">
    <w:name w:val="Наименование договора Знак"/>
    <w:basedOn w:val="a5"/>
    <w:link w:val="affffffff1"/>
    <w:rsid w:val="00704886"/>
    <w:rPr>
      <w:rFonts w:ascii="Tahoma" w:eastAsia="Tahoma" w:hAnsi="Tahoma" w:cs="Tahoma"/>
      <w:b/>
      <w:bCs/>
      <w:color w:val="2263A2"/>
      <w:sz w:val="28"/>
      <w:szCs w:val="28"/>
      <w:lang w:eastAsia="en-US"/>
    </w:rPr>
  </w:style>
  <w:style w:type="paragraph" w:customStyle="1" w:styleId="SL0CommentSimplawyer">
    <w:name w:val="SL 0 Comment — Simplawyer"/>
    <w:basedOn w:val="a4"/>
    <w:uiPriority w:val="21"/>
    <w:rsid w:val="00704886"/>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customStyle="1" w:styleId="affffffff3">
    <w:name w:val="Сноска"/>
    <w:basedOn w:val="aff6"/>
    <w:link w:val="affffffff4"/>
    <w:rsid w:val="00704886"/>
    <w:pPr>
      <w:suppressAutoHyphens/>
      <w:spacing w:before="120" w:after="120"/>
      <w:jc w:val="both"/>
    </w:pPr>
    <w:rPr>
      <w:rFonts w:ascii="Tahoma" w:hAnsi="Tahoma" w:cs="Tahoma"/>
      <w:sz w:val="16"/>
      <w:szCs w:val="16"/>
      <w:lang w:eastAsia="ar-SA"/>
    </w:rPr>
  </w:style>
  <w:style w:type="character" w:customStyle="1" w:styleId="affffffff4">
    <w:name w:val="Сноска Знак"/>
    <w:basedOn w:val="a5"/>
    <w:link w:val="affffffff3"/>
    <w:rsid w:val="00704886"/>
    <w:rPr>
      <w:rFonts w:ascii="Tahoma" w:eastAsia="Times New Roman" w:hAnsi="Tahoma" w:cs="Tahoma"/>
      <w:sz w:val="16"/>
      <w:szCs w:val="16"/>
      <w:lang w:eastAsia="ar-SA"/>
    </w:rPr>
  </w:style>
  <w:style w:type="paragraph" w:customStyle="1" w:styleId="affffffff5">
    <w:name w:val="Раздел"/>
    <w:basedOn w:val="11"/>
    <w:link w:val="affffffff6"/>
    <w:qFormat/>
    <w:rsid w:val="00704886"/>
    <w:pPr>
      <w:keepLines w:val="0"/>
      <w:tabs>
        <w:tab w:val="left" w:pos="851"/>
        <w:tab w:val="left" w:pos="1418"/>
        <w:tab w:val="left" w:pos="1701"/>
        <w:tab w:val="left" w:pos="2552"/>
        <w:tab w:val="left" w:pos="3402"/>
      </w:tabs>
      <w:suppressAutoHyphens/>
      <w:spacing w:before="360" w:after="240" w:line="240" w:lineRule="auto"/>
      <w:ind w:left="851" w:hanging="851"/>
    </w:pPr>
    <w:rPr>
      <w:rFonts w:ascii="Tahoma" w:eastAsia="Tahoma" w:hAnsi="Tahoma" w:cs="Tahoma"/>
      <w:color w:val="auto"/>
      <w:sz w:val="24"/>
      <w:szCs w:val="24"/>
    </w:rPr>
  </w:style>
  <w:style w:type="character" w:customStyle="1" w:styleId="affffffff6">
    <w:name w:val="Раздел Знак"/>
    <w:basedOn w:val="a5"/>
    <w:link w:val="affffffff5"/>
    <w:rsid w:val="00704886"/>
    <w:rPr>
      <w:rFonts w:ascii="Tahoma" w:eastAsia="Tahoma" w:hAnsi="Tahoma" w:cs="Tahoma"/>
      <w:b/>
      <w:bCs/>
      <w:sz w:val="24"/>
      <w:szCs w:val="24"/>
      <w:lang w:eastAsia="en-US"/>
    </w:rPr>
  </w:style>
  <w:style w:type="paragraph" w:customStyle="1" w:styleId="affffffff7">
    <w:name w:val="Пункт с номером"/>
    <w:basedOn w:val="31"/>
    <w:link w:val="affffffff8"/>
    <w:qFormat/>
    <w:rsid w:val="00965D1F"/>
    <w:pPr>
      <w:keepNext w:val="0"/>
      <w:keepLines w:val="0"/>
      <w:tabs>
        <w:tab w:val="left" w:pos="851"/>
        <w:tab w:val="left" w:pos="1418"/>
        <w:tab w:val="left" w:pos="3119"/>
      </w:tabs>
      <w:suppressAutoHyphens/>
      <w:spacing w:before="120" w:after="240"/>
      <w:ind w:left="851" w:hanging="851"/>
      <w:jc w:val="both"/>
    </w:pPr>
    <w:rPr>
      <w:rFonts w:ascii="Tahoma" w:eastAsia="Tahoma" w:hAnsi="Tahoma" w:cs="Tahoma"/>
      <w:b w:val="0"/>
      <w:bCs w:val="0"/>
      <w:color w:val="auto"/>
      <w:lang w:eastAsia="en-US"/>
    </w:rPr>
  </w:style>
  <w:style w:type="character" w:customStyle="1" w:styleId="affffffff8">
    <w:name w:val="Пункт с номером Знак"/>
    <w:basedOn w:val="a5"/>
    <w:link w:val="affffffff7"/>
    <w:rsid w:val="00965D1F"/>
    <w:rPr>
      <w:rFonts w:ascii="Tahoma" w:eastAsia="Tahoma" w:hAnsi="Tahoma" w:cs="Tahoma"/>
      <w:lang w:eastAsia="en-US"/>
    </w:rPr>
  </w:style>
  <w:style w:type="paragraph" w:customStyle="1" w:styleId="SL0Text8Simplawyer">
    <w:name w:val="SL 0 Text 8 — Simplawyer"/>
    <w:basedOn w:val="a4"/>
    <w:uiPriority w:val="19"/>
    <w:rsid w:val="008E5019"/>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table" w:customStyle="1" w:styleId="1ff3">
    <w:name w:val="Сетка таблицы1"/>
    <w:basedOn w:val="a6"/>
    <w:next w:val="af2"/>
    <w:uiPriority w:val="39"/>
    <w:rsid w:val="0005714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Сноска текст"/>
    <w:basedOn w:val="aff6"/>
    <w:link w:val="affffffffa"/>
    <w:qFormat/>
    <w:rsid w:val="0083523F"/>
    <w:pPr>
      <w:suppressAutoHyphens/>
    </w:pPr>
    <w:rPr>
      <w:rFonts w:ascii="Tahoma" w:hAnsi="Tahoma" w:cs="Tahoma"/>
      <w:sz w:val="16"/>
      <w:szCs w:val="16"/>
      <w:lang w:eastAsia="ar-SA"/>
    </w:rPr>
  </w:style>
  <w:style w:type="character" w:customStyle="1" w:styleId="affffffffa">
    <w:name w:val="Сноска текст Знак"/>
    <w:basedOn w:val="a5"/>
    <w:link w:val="affffffff9"/>
    <w:rsid w:val="0083523F"/>
    <w:rPr>
      <w:rFonts w:ascii="Tahoma" w:eastAsia="Times New Roman" w:hAnsi="Tahoma" w:cs="Tahoma"/>
      <w:sz w:val="16"/>
      <w:szCs w:val="16"/>
      <w:lang w:eastAsia="ar-SA"/>
    </w:rPr>
  </w:style>
  <w:style w:type="paragraph" w:customStyle="1" w:styleId="SL0TextSimplawyer">
    <w:name w:val="SL 0 Text — Simplawyer"/>
    <w:basedOn w:val="af6"/>
    <w:uiPriority w:val="19"/>
    <w:rsid w:val="0083523F"/>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table" w:customStyle="1" w:styleId="2f8">
    <w:name w:val="Сетка таблицы2"/>
    <w:basedOn w:val="a6"/>
    <w:next w:val="af2"/>
    <w:uiPriority w:val="39"/>
    <w:rsid w:val="008352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2"/>
    <w:uiPriority w:val="39"/>
    <w:rsid w:val="00247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
    <w:name w:val="Лучш 1.1.1"/>
    <w:basedOn w:val="af0"/>
    <w:link w:val="1111"/>
    <w:qFormat/>
    <w:rsid w:val="00576723"/>
    <w:pPr>
      <w:widowControl w:val="0"/>
      <w:autoSpaceDE w:val="0"/>
      <w:autoSpaceDN w:val="0"/>
      <w:adjustRightInd w:val="0"/>
      <w:ind w:left="0"/>
      <w:contextualSpacing w:val="0"/>
    </w:pPr>
    <w:rPr>
      <w:rFonts w:eastAsia="Calibri"/>
      <w:szCs w:val="24"/>
    </w:rPr>
  </w:style>
  <w:style w:type="character" w:customStyle="1" w:styleId="1111">
    <w:name w:val="Лучш 1.1.1 Знак"/>
    <w:basedOn w:val="a5"/>
    <w:link w:val="1110"/>
    <w:rsid w:val="005767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391732864">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923177373">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rm.norni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BE81E-5D08-4F49-9754-053F90BCA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6250</Words>
  <Characters>35629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41796</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Коршунова Оксана Игоревна</cp:lastModifiedBy>
  <cp:revision>2</cp:revision>
  <cp:lastPrinted>2018-07-31T11:29:00Z</cp:lastPrinted>
  <dcterms:created xsi:type="dcterms:W3CDTF">2025-05-20T06:48:00Z</dcterms:created>
  <dcterms:modified xsi:type="dcterms:W3CDTF">2025-05-20T06:48:00Z</dcterms:modified>
</cp:coreProperties>
</file>