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6C26AF" w14:textId="77777777" w:rsidR="004A385E" w:rsidRDefault="004A385E" w:rsidP="004A385E">
      <w:pPr>
        <w:spacing w:after="0" w:line="240" w:lineRule="auto"/>
        <w:rPr>
          <w:rFonts w:ascii="Tahoma" w:hAnsi="Tahoma" w:cs="Tahoma"/>
        </w:rPr>
      </w:pPr>
      <w:r>
        <w:rPr>
          <w:noProof/>
          <w:lang w:eastAsia="ru-RU"/>
        </w:rPr>
        <w:drawing>
          <wp:anchor distT="0" distB="0" distL="114300" distR="114300" simplePos="0" relativeHeight="251659264" behindDoc="1" locked="0" layoutInCell="1" allowOverlap="1" wp14:anchorId="2829C822" wp14:editId="696592CF">
            <wp:simplePos x="0" y="0"/>
            <wp:positionH relativeFrom="column">
              <wp:posOffset>3917950</wp:posOffset>
            </wp:positionH>
            <wp:positionV relativeFrom="paragraph">
              <wp:posOffset>-386080</wp:posOffset>
            </wp:positionV>
            <wp:extent cx="2091055" cy="2069465"/>
            <wp:effectExtent l="0" t="0" r="4445" b="6985"/>
            <wp:wrapNone/>
            <wp:docPr id="1" name="Рисунок 1" descr="C:\MIG\Maket\1 НОВЫЙ\В работе Черно белый\чб вариант.jpg"/>
            <wp:cNvGraphicFramePr/>
            <a:graphic xmlns:a="http://schemas.openxmlformats.org/drawingml/2006/main">
              <a:graphicData uri="http://schemas.openxmlformats.org/drawingml/2006/picture">
                <pic:pic xmlns:pic="http://schemas.openxmlformats.org/drawingml/2006/picture">
                  <pic:nvPicPr>
                    <pic:cNvPr id="3" name="Рисунок 3" descr="C:\MIG\Maket\1 НОВЫЙ\В работе Черно белый\чб вариант.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91055" cy="2069465"/>
                    </a:xfrm>
                    <a:prstGeom prst="rect">
                      <a:avLst/>
                    </a:prstGeom>
                    <a:noFill/>
                    <a:ln>
                      <a:noFill/>
                    </a:ln>
                  </pic:spPr>
                </pic:pic>
              </a:graphicData>
            </a:graphic>
          </wp:anchor>
        </w:drawing>
      </w:r>
    </w:p>
    <w:p w14:paraId="1A14D6C7" w14:textId="77777777" w:rsidR="004A385E" w:rsidRDefault="004A385E" w:rsidP="004A385E">
      <w:pPr>
        <w:spacing w:after="0" w:line="240" w:lineRule="auto"/>
        <w:rPr>
          <w:rFonts w:ascii="Tahoma" w:hAnsi="Tahoma" w:cs="Tahoma"/>
        </w:rPr>
      </w:pPr>
    </w:p>
    <w:p w14:paraId="2C80438C" w14:textId="77777777" w:rsidR="004A385E" w:rsidRDefault="004A385E" w:rsidP="004A385E">
      <w:pPr>
        <w:spacing w:after="0" w:line="240" w:lineRule="auto"/>
        <w:rPr>
          <w:rFonts w:ascii="Tahoma" w:hAnsi="Tahoma" w:cs="Tahoma"/>
        </w:rPr>
      </w:pPr>
    </w:p>
    <w:p w14:paraId="4FAC0EA0" w14:textId="77777777" w:rsidR="004A385E" w:rsidRDefault="004A385E" w:rsidP="004A385E">
      <w:pPr>
        <w:spacing w:after="0" w:line="240" w:lineRule="auto"/>
        <w:rPr>
          <w:rFonts w:ascii="Tahoma" w:hAnsi="Tahoma" w:cs="Tahoma"/>
        </w:rPr>
      </w:pPr>
    </w:p>
    <w:p w14:paraId="16B9F5E1" w14:textId="77777777" w:rsidR="004A385E" w:rsidRDefault="004A385E" w:rsidP="004A385E">
      <w:pPr>
        <w:spacing w:after="0" w:line="240" w:lineRule="auto"/>
        <w:rPr>
          <w:rFonts w:ascii="Tahoma" w:hAnsi="Tahoma" w:cs="Tahoma"/>
        </w:rPr>
      </w:pPr>
    </w:p>
    <w:p w14:paraId="771A85D6" w14:textId="77777777" w:rsidR="004A385E" w:rsidRDefault="004A385E" w:rsidP="00753352">
      <w:pPr>
        <w:spacing w:after="0" w:line="240" w:lineRule="auto"/>
        <w:rPr>
          <w:rFonts w:ascii="Tahoma" w:hAnsi="Tahoma" w:cs="Tahoma"/>
        </w:rPr>
      </w:pPr>
    </w:p>
    <w:p w14:paraId="4F8D5F6C" w14:textId="77777777" w:rsidR="004A385E" w:rsidRDefault="004A385E" w:rsidP="004A385E">
      <w:pPr>
        <w:spacing w:after="0" w:line="240" w:lineRule="auto"/>
        <w:rPr>
          <w:rFonts w:ascii="Tahoma" w:hAnsi="Tahoma" w:cs="Tahoma"/>
        </w:rPr>
      </w:pPr>
    </w:p>
    <w:p w14:paraId="7D9295A9" w14:textId="77777777" w:rsidR="004A385E" w:rsidRDefault="004A385E" w:rsidP="004A385E">
      <w:pPr>
        <w:spacing w:after="0" w:line="240" w:lineRule="auto"/>
        <w:rPr>
          <w:rFonts w:ascii="Tahoma" w:hAnsi="Tahoma" w:cs="Tahoma"/>
        </w:rPr>
      </w:pPr>
    </w:p>
    <w:tbl>
      <w:tblPr>
        <w:tblStyle w:val="ab"/>
        <w:tblW w:w="119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4"/>
        <w:gridCol w:w="2869"/>
        <w:gridCol w:w="708"/>
        <w:gridCol w:w="2870"/>
      </w:tblGrid>
      <w:tr w:rsidR="004A385E" w14:paraId="23B080F3" w14:textId="77777777" w:rsidTr="00146463">
        <w:trPr>
          <w:gridAfter w:val="3"/>
          <w:wAfter w:w="6447" w:type="dxa"/>
        </w:trPr>
        <w:tc>
          <w:tcPr>
            <w:tcW w:w="5494" w:type="dxa"/>
          </w:tcPr>
          <w:p w14:paraId="7B847604" w14:textId="77777777" w:rsidR="004A385E" w:rsidRDefault="004A385E" w:rsidP="00146463">
            <w:pPr>
              <w:rPr>
                <w:rFonts w:ascii="Tahoma" w:hAnsi="Tahoma" w:cs="Tahoma"/>
                <w:color w:val="767171" w:themeColor="background2" w:themeShade="80"/>
                <w:sz w:val="20"/>
                <w:szCs w:val="20"/>
              </w:rPr>
            </w:pPr>
          </w:p>
        </w:tc>
      </w:tr>
      <w:tr w:rsidR="004A385E" w14:paraId="1C2FB218" w14:textId="77777777" w:rsidTr="00144077">
        <w:trPr>
          <w:gridAfter w:val="3"/>
          <w:wAfter w:w="6447" w:type="dxa"/>
          <w:trHeight w:val="466"/>
        </w:trPr>
        <w:tc>
          <w:tcPr>
            <w:tcW w:w="5494" w:type="dxa"/>
          </w:tcPr>
          <w:p w14:paraId="454FA9BE" w14:textId="77777777" w:rsidR="004A385E" w:rsidRDefault="004A385E" w:rsidP="00146463">
            <w:pPr>
              <w:rPr>
                <w:rFonts w:ascii="Tahoma" w:hAnsi="Tahoma" w:cs="Tahoma"/>
                <w:color w:val="767171" w:themeColor="background2" w:themeShade="80"/>
                <w:sz w:val="20"/>
                <w:szCs w:val="20"/>
                <w:lang w:val="en-US"/>
              </w:rPr>
            </w:pPr>
          </w:p>
        </w:tc>
      </w:tr>
      <w:tr w:rsidR="004A385E" w14:paraId="7A028DB5" w14:textId="77777777" w:rsidTr="00146463">
        <w:trPr>
          <w:gridAfter w:val="1"/>
          <w:wAfter w:w="2870" w:type="dxa"/>
        </w:trPr>
        <w:tc>
          <w:tcPr>
            <w:tcW w:w="5494" w:type="dxa"/>
            <w:hideMark/>
          </w:tcPr>
          <w:p w14:paraId="05BF38D1" w14:textId="3150C2EF" w:rsidR="004A385E" w:rsidRPr="00EC7BD2" w:rsidRDefault="00636665" w:rsidP="00022BE2">
            <w:pPr>
              <w:rPr>
                <w:rFonts w:ascii="Tahoma" w:hAnsi="Tahoma" w:cs="Tahoma"/>
                <w:sz w:val="20"/>
                <w:szCs w:val="20"/>
              </w:rPr>
            </w:pPr>
            <w:r w:rsidRPr="00026CB1">
              <w:rPr>
                <w:rFonts w:ascii="Tahoma" w:hAnsi="Tahoma" w:cs="Tahoma"/>
                <w:sz w:val="20"/>
                <w:szCs w:val="20"/>
              </w:rPr>
              <w:t xml:space="preserve">№ </w:t>
            </w:r>
            <w:r w:rsidR="00022BE2" w:rsidRPr="00022BE2">
              <w:rPr>
                <w:rFonts w:ascii="Tahoma" w:hAnsi="Tahoma" w:cs="Tahoma"/>
                <w:sz w:val="20"/>
                <w:szCs w:val="20"/>
              </w:rPr>
              <w:t>20046897</w:t>
            </w:r>
            <w:r w:rsidR="007307ED">
              <w:rPr>
                <w:rFonts w:ascii="Tahoma" w:hAnsi="Tahoma" w:cs="Tahoma"/>
                <w:sz w:val="20"/>
                <w:szCs w:val="20"/>
              </w:rPr>
              <w:t>/2</w:t>
            </w:r>
            <w:bookmarkStart w:id="0" w:name="_GoBack"/>
            <w:bookmarkEnd w:id="0"/>
            <w:r w:rsidR="00C42B6C" w:rsidRPr="00026CB1">
              <w:rPr>
                <w:rFonts w:ascii="Tahoma" w:hAnsi="Tahoma" w:cs="Tahoma"/>
                <w:sz w:val="20"/>
                <w:szCs w:val="20"/>
              </w:rPr>
              <w:t xml:space="preserve"> от </w:t>
            </w:r>
            <w:r w:rsidR="00022BE2">
              <w:rPr>
                <w:rFonts w:ascii="Tahoma" w:hAnsi="Tahoma" w:cs="Tahoma"/>
                <w:sz w:val="20"/>
                <w:szCs w:val="20"/>
              </w:rPr>
              <w:t>23</w:t>
            </w:r>
            <w:r w:rsidR="00C42B6C" w:rsidRPr="00026CB1">
              <w:rPr>
                <w:rFonts w:ascii="Tahoma" w:hAnsi="Tahoma" w:cs="Tahoma"/>
                <w:sz w:val="20"/>
                <w:szCs w:val="20"/>
              </w:rPr>
              <w:t>.</w:t>
            </w:r>
            <w:r w:rsidR="00AB2E83">
              <w:rPr>
                <w:rFonts w:ascii="Tahoma" w:hAnsi="Tahoma" w:cs="Tahoma"/>
                <w:sz w:val="20"/>
                <w:szCs w:val="20"/>
              </w:rPr>
              <w:t>06</w:t>
            </w:r>
            <w:r w:rsidR="00C42B6C" w:rsidRPr="00026CB1">
              <w:rPr>
                <w:rFonts w:ascii="Tahoma" w:hAnsi="Tahoma" w:cs="Tahoma"/>
                <w:sz w:val="20"/>
                <w:szCs w:val="20"/>
              </w:rPr>
              <w:t>.202</w:t>
            </w:r>
            <w:r w:rsidR="00AB2E83">
              <w:rPr>
                <w:rFonts w:ascii="Tahoma" w:hAnsi="Tahoma" w:cs="Tahoma"/>
                <w:sz w:val="20"/>
                <w:szCs w:val="20"/>
              </w:rPr>
              <w:t>5</w:t>
            </w:r>
          </w:p>
        </w:tc>
        <w:tc>
          <w:tcPr>
            <w:tcW w:w="3577" w:type="dxa"/>
            <w:gridSpan w:val="2"/>
          </w:tcPr>
          <w:p w14:paraId="13F35B4E" w14:textId="77777777" w:rsidR="004A385E" w:rsidRDefault="004A385E" w:rsidP="00146463">
            <w:pPr>
              <w:tabs>
                <w:tab w:val="left" w:pos="3525"/>
              </w:tabs>
              <w:rPr>
                <w:rFonts w:ascii="Tahoma" w:hAnsi="Tahoma" w:cs="Tahoma"/>
                <w:sz w:val="24"/>
                <w:szCs w:val="24"/>
              </w:rPr>
            </w:pPr>
          </w:p>
        </w:tc>
      </w:tr>
      <w:tr w:rsidR="004A385E" w14:paraId="4E72C102" w14:textId="77777777" w:rsidTr="00146463">
        <w:trPr>
          <w:gridAfter w:val="2"/>
          <w:wAfter w:w="3578" w:type="dxa"/>
        </w:trPr>
        <w:tc>
          <w:tcPr>
            <w:tcW w:w="8363" w:type="dxa"/>
            <w:gridSpan w:val="2"/>
          </w:tcPr>
          <w:p w14:paraId="4F0358CE" w14:textId="77777777" w:rsidR="004A385E" w:rsidRDefault="004A385E" w:rsidP="00146463">
            <w:pPr>
              <w:rPr>
                <w:rFonts w:ascii="Tahoma" w:hAnsi="Tahoma" w:cs="Tahoma"/>
                <w:color w:val="5E5F61"/>
                <w:sz w:val="20"/>
                <w:szCs w:val="20"/>
              </w:rPr>
            </w:pPr>
          </w:p>
        </w:tc>
      </w:tr>
      <w:tr w:rsidR="004A385E" w14:paraId="02052330" w14:textId="77777777" w:rsidTr="00146463">
        <w:tc>
          <w:tcPr>
            <w:tcW w:w="8363" w:type="dxa"/>
            <w:gridSpan w:val="2"/>
          </w:tcPr>
          <w:p w14:paraId="23635254" w14:textId="77777777" w:rsidR="004A385E" w:rsidRDefault="004A385E" w:rsidP="00146463">
            <w:pPr>
              <w:jc w:val="center"/>
              <w:rPr>
                <w:rFonts w:ascii="Tahoma" w:hAnsi="Tahoma" w:cs="Tahoma"/>
                <w:color w:val="5E5F61"/>
                <w:sz w:val="20"/>
                <w:szCs w:val="20"/>
              </w:rPr>
            </w:pPr>
          </w:p>
        </w:tc>
        <w:tc>
          <w:tcPr>
            <w:tcW w:w="3578" w:type="dxa"/>
            <w:gridSpan w:val="2"/>
          </w:tcPr>
          <w:p w14:paraId="345A29DF" w14:textId="77777777" w:rsidR="004A385E" w:rsidRDefault="004A385E" w:rsidP="00146463">
            <w:pPr>
              <w:rPr>
                <w:rFonts w:ascii="Tahoma" w:hAnsi="Tahoma" w:cs="Tahoma"/>
                <w:sz w:val="20"/>
                <w:szCs w:val="20"/>
              </w:rPr>
            </w:pPr>
          </w:p>
        </w:tc>
      </w:tr>
      <w:tr w:rsidR="004A385E" w14:paraId="60F38AC5" w14:textId="77777777" w:rsidTr="00146463">
        <w:trPr>
          <w:gridAfter w:val="1"/>
          <w:wAfter w:w="2870" w:type="dxa"/>
          <w:trHeight w:val="531"/>
        </w:trPr>
        <w:tc>
          <w:tcPr>
            <w:tcW w:w="9071" w:type="dxa"/>
            <w:gridSpan w:val="3"/>
            <w:hideMark/>
          </w:tcPr>
          <w:p w14:paraId="1A238D61" w14:textId="77777777" w:rsidR="004A385E" w:rsidRDefault="004A385E" w:rsidP="00146463">
            <w:pPr>
              <w:jc w:val="center"/>
              <w:rPr>
                <w:rFonts w:ascii="Tahoma" w:hAnsi="Tahoma" w:cs="Tahoma"/>
                <w:sz w:val="20"/>
                <w:szCs w:val="20"/>
              </w:rPr>
            </w:pPr>
            <w:bookmarkStart w:id="1" w:name="_Toc458791447"/>
            <w:bookmarkStart w:id="2" w:name="_Toc450918090"/>
            <w:r>
              <w:rPr>
                <w:rFonts w:ascii="Tahoma" w:hAnsi="Tahoma" w:cs="Tahoma"/>
                <w:b/>
              </w:rPr>
              <w:t>Приглашение к участию в Закупочной процедуре</w:t>
            </w:r>
            <w:bookmarkEnd w:id="1"/>
            <w:bookmarkEnd w:id="2"/>
          </w:p>
        </w:tc>
      </w:tr>
    </w:tbl>
    <w:p w14:paraId="7A1F91D0" w14:textId="77777777" w:rsidR="004A385E" w:rsidRPr="00363D5F" w:rsidRDefault="004A385E" w:rsidP="004A385E">
      <w:pPr>
        <w:spacing w:after="0" w:line="276" w:lineRule="auto"/>
        <w:ind w:firstLine="708"/>
        <w:jc w:val="both"/>
        <w:rPr>
          <w:rFonts w:ascii="Tahoma" w:hAnsi="Tahoma" w:cs="Tahoma"/>
          <w:sz w:val="18"/>
          <w:szCs w:val="18"/>
        </w:rPr>
      </w:pPr>
      <w:r w:rsidRPr="00363D5F">
        <w:rPr>
          <w:rFonts w:ascii="Tahoma" w:hAnsi="Tahoma" w:cs="Tahoma"/>
          <w:sz w:val="18"/>
          <w:szCs w:val="18"/>
        </w:rPr>
        <w:t>Мурманский транспортный филиал ПАО «ГМК «Норильский никель» приглашает Вас принять участие в следующей Закупочной процедуре:</w:t>
      </w:r>
    </w:p>
    <w:tbl>
      <w:tblPr>
        <w:tblW w:w="8796"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4566"/>
        <w:gridCol w:w="4230"/>
      </w:tblGrid>
      <w:tr w:rsidR="00AB2E83" w:rsidRPr="00B02DC8" w14:paraId="48B637B3" w14:textId="77777777" w:rsidTr="00F46DBD">
        <w:trPr>
          <w:trHeight w:val="1507"/>
        </w:trPr>
        <w:tc>
          <w:tcPr>
            <w:tcW w:w="4566" w:type="dxa"/>
            <w:tcBorders>
              <w:top w:val="single" w:sz="4" w:space="0" w:color="auto"/>
              <w:left w:val="single" w:sz="4" w:space="0" w:color="auto"/>
              <w:bottom w:val="single" w:sz="4" w:space="0" w:color="auto"/>
              <w:right w:val="single" w:sz="4" w:space="0" w:color="auto"/>
            </w:tcBorders>
            <w:hideMark/>
          </w:tcPr>
          <w:p w14:paraId="28A0630D" w14:textId="7A6A11F2" w:rsidR="00AB2E83" w:rsidRPr="004D77B1" w:rsidRDefault="00AB2E83" w:rsidP="00AB2E83">
            <w:pPr>
              <w:spacing w:after="0" w:line="240" w:lineRule="auto"/>
              <w:jc w:val="both"/>
              <w:rPr>
                <w:rFonts w:ascii="Tahoma" w:eastAsia="Times New Roman" w:hAnsi="Tahoma" w:cs="Tahoma"/>
                <w:sz w:val="18"/>
                <w:szCs w:val="18"/>
                <w:highlight w:val="yellow"/>
                <w:lang w:eastAsia="ru-RU"/>
              </w:rPr>
            </w:pPr>
            <w:r w:rsidRPr="00E4708F">
              <w:rPr>
                <w:rFonts w:ascii="Tahoma" w:eastAsia="Times New Roman" w:hAnsi="Tahoma" w:cs="Tahoma"/>
                <w:sz w:val="18"/>
                <w:szCs w:val="18"/>
                <w:lang w:eastAsia="ru-RU"/>
              </w:rPr>
              <w:t>1. Предмет закупки (с указанием номенклатурных кодов Продукции, ГОСТов, технических условий, отраслевых стандартов и стандартов предприятий, опросных листов, чертежей).</w:t>
            </w:r>
          </w:p>
        </w:tc>
        <w:tc>
          <w:tcPr>
            <w:tcW w:w="4230" w:type="dxa"/>
            <w:shd w:val="clear" w:color="auto" w:fill="auto"/>
          </w:tcPr>
          <w:p w14:paraId="2EB35B73" w14:textId="77777777" w:rsidR="00AB2E83" w:rsidRDefault="002858EC" w:rsidP="00AB2E83">
            <w:pPr>
              <w:spacing w:after="0"/>
              <w:rPr>
                <w:rFonts w:ascii="Tahoma" w:eastAsia="Times New Roman" w:hAnsi="Tahoma" w:cs="Tahoma"/>
                <w:b/>
                <w:sz w:val="18"/>
                <w:szCs w:val="18"/>
                <w:lang w:eastAsia="ru-RU"/>
              </w:rPr>
            </w:pPr>
            <w:r w:rsidRPr="002858EC">
              <w:rPr>
                <w:rFonts w:ascii="Tahoma" w:eastAsia="Times New Roman" w:hAnsi="Tahoma" w:cs="Tahoma"/>
                <w:sz w:val="18"/>
                <w:szCs w:val="18"/>
                <w:lang w:eastAsia="ru-RU"/>
              </w:rPr>
              <w:t>Дейдвудные уплотнения для восполнения регистрового запаса 2026 г. по заявке 10723625 л/к «Дудинка»</w:t>
            </w:r>
            <w:r w:rsidR="00DA7B2E">
              <w:rPr>
                <w:rFonts w:ascii="Tahoma" w:eastAsia="Times New Roman" w:hAnsi="Tahoma" w:cs="Tahoma"/>
                <w:sz w:val="18"/>
                <w:szCs w:val="18"/>
                <w:lang w:eastAsia="ru-RU"/>
              </w:rPr>
              <w:t xml:space="preserve"> </w:t>
            </w:r>
            <w:r w:rsidR="00DA7B2E" w:rsidRPr="00DA7B2E">
              <w:rPr>
                <w:rFonts w:ascii="Tahoma" w:eastAsia="Times New Roman" w:hAnsi="Tahoma" w:cs="Tahoma"/>
                <w:b/>
                <w:sz w:val="18"/>
                <w:szCs w:val="18"/>
                <w:lang w:eastAsia="ru-RU"/>
              </w:rPr>
              <w:t>или аналог.</w:t>
            </w:r>
          </w:p>
          <w:p w14:paraId="2C04A18C" w14:textId="31C823B8" w:rsidR="00DA7B2E" w:rsidRPr="00414C0B" w:rsidRDefault="00DA7B2E" w:rsidP="00AB2E83">
            <w:pPr>
              <w:spacing w:after="0"/>
              <w:rPr>
                <w:rFonts w:ascii="Tahoma" w:hAnsi="Tahoma" w:cs="Tahoma"/>
                <w:sz w:val="18"/>
                <w:szCs w:val="18"/>
              </w:rPr>
            </w:pPr>
            <w:r w:rsidRPr="002A3143">
              <w:rPr>
                <w:rStyle w:val="af4"/>
                <w:rFonts w:ascii="Tahoma" w:hAnsi="Tahoma" w:cs="Tahoma"/>
              </w:rPr>
              <w:t>Допускаются аналоги, не уступающие по техническим характеристикам</w:t>
            </w:r>
          </w:p>
        </w:tc>
      </w:tr>
      <w:tr w:rsidR="00AB2E83" w:rsidRPr="00B02DC8" w14:paraId="70314F66" w14:textId="77777777" w:rsidTr="00753352">
        <w:tc>
          <w:tcPr>
            <w:tcW w:w="4566" w:type="dxa"/>
            <w:tcBorders>
              <w:top w:val="single" w:sz="4" w:space="0" w:color="auto"/>
              <w:left w:val="single" w:sz="4" w:space="0" w:color="auto"/>
              <w:bottom w:val="single" w:sz="4" w:space="0" w:color="auto"/>
              <w:right w:val="single" w:sz="4" w:space="0" w:color="auto"/>
            </w:tcBorders>
          </w:tcPr>
          <w:p w14:paraId="3245D7E6" w14:textId="5C298C27" w:rsidR="00AB2E83" w:rsidRPr="00363D5F" w:rsidRDefault="00AB2E83" w:rsidP="00AB2E8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2. Перечень и значения отдельных характеристик, которыми должна обладать продукция.</w:t>
            </w:r>
          </w:p>
        </w:tc>
        <w:tc>
          <w:tcPr>
            <w:tcW w:w="4230" w:type="dxa"/>
            <w:shd w:val="clear" w:color="auto" w:fill="auto"/>
          </w:tcPr>
          <w:p w14:paraId="3C785A69" w14:textId="4D21A693" w:rsidR="003C54BB" w:rsidRPr="002858EC" w:rsidRDefault="00AB2E83" w:rsidP="00AB2E83">
            <w:pPr>
              <w:spacing w:after="0"/>
              <w:rPr>
                <w:rStyle w:val="af4"/>
                <w:rFonts w:ascii="Tahoma" w:eastAsia="Times New Roman" w:hAnsi="Tahoma" w:cs="Tahoma"/>
                <w:b w:val="0"/>
                <w:bCs w:val="0"/>
                <w:lang w:eastAsia="ru-RU"/>
              </w:rPr>
            </w:pPr>
            <w:r>
              <w:rPr>
                <w:rFonts w:ascii="Tahoma" w:eastAsia="Times New Roman" w:hAnsi="Tahoma" w:cs="Tahoma"/>
                <w:sz w:val="18"/>
                <w:szCs w:val="18"/>
                <w:lang w:eastAsia="ru-RU"/>
              </w:rPr>
              <w:t>См. спецификацию (Приложение 1)</w:t>
            </w:r>
          </w:p>
        </w:tc>
      </w:tr>
      <w:tr w:rsidR="00AB2E83" w:rsidRPr="00B02DC8" w14:paraId="73A8F5BC"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11839E94" w14:textId="09318DA5" w:rsidR="00AB2E83" w:rsidRPr="004D77B1" w:rsidRDefault="00AB2E83" w:rsidP="00AB2E83">
            <w:pPr>
              <w:spacing w:after="0" w:line="240" w:lineRule="auto"/>
              <w:jc w:val="both"/>
              <w:rPr>
                <w:rFonts w:ascii="Tahoma" w:eastAsia="Times New Roman" w:hAnsi="Tahoma" w:cs="Tahoma"/>
                <w:sz w:val="18"/>
                <w:szCs w:val="18"/>
                <w:highlight w:val="yellow"/>
                <w:lang w:eastAsia="ru-RU"/>
              </w:rPr>
            </w:pPr>
            <w:r w:rsidRPr="00E4708F">
              <w:rPr>
                <w:rFonts w:ascii="Tahoma" w:eastAsia="Times New Roman" w:hAnsi="Tahoma" w:cs="Tahoma"/>
                <w:sz w:val="18"/>
                <w:szCs w:val="18"/>
                <w:lang w:eastAsia="ru-RU"/>
              </w:rPr>
              <w:t>3. Инструмент проведения Закупки (</w:t>
            </w:r>
            <w:proofErr w:type="spellStart"/>
            <w:r w:rsidRPr="00E4708F">
              <w:rPr>
                <w:rFonts w:ascii="Tahoma" w:eastAsia="Times New Roman" w:hAnsi="Tahoma" w:cs="Tahoma"/>
                <w:sz w:val="18"/>
                <w:szCs w:val="18"/>
                <w:lang w:eastAsia="ru-RU"/>
              </w:rPr>
              <w:t>редукцион</w:t>
            </w:r>
            <w:proofErr w:type="spellEnd"/>
            <w:r w:rsidRPr="00E4708F">
              <w:rPr>
                <w:rFonts w:ascii="Tahoma" w:eastAsia="Times New Roman" w:hAnsi="Tahoma" w:cs="Tahoma"/>
                <w:sz w:val="18"/>
                <w:szCs w:val="18"/>
                <w:lang w:eastAsia="ru-RU"/>
              </w:rPr>
              <w:t>, запрос цен/предложений).</w:t>
            </w:r>
          </w:p>
        </w:tc>
        <w:tc>
          <w:tcPr>
            <w:tcW w:w="4230" w:type="dxa"/>
            <w:tcBorders>
              <w:top w:val="single" w:sz="4" w:space="0" w:color="auto"/>
              <w:left w:val="single" w:sz="4" w:space="0" w:color="auto"/>
              <w:bottom w:val="single" w:sz="4" w:space="0" w:color="auto"/>
              <w:right w:val="single" w:sz="4" w:space="0" w:color="auto"/>
            </w:tcBorders>
          </w:tcPr>
          <w:p w14:paraId="0167515C" w14:textId="01A1B2C2" w:rsidR="00AB2E83" w:rsidRPr="00084412" w:rsidRDefault="00AB2E83" w:rsidP="00E97DBE">
            <w:pPr>
              <w:spacing w:after="0" w:line="240" w:lineRule="auto"/>
              <w:jc w:val="both"/>
              <w:rPr>
                <w:rFonts w:ascii="Tahoma" w:eastAsia="Times New Roman" w:hAnsi="Tahoma" w:cs="Tahoma"/>
                <w:sz w:val="18"/>
                <w:szCs w:val="18"/>
                <w:highlight w:val="yellow"/>
                <w:lang w:eastAsia="ru-RU"/>
              </w:rPr>
            </w:pPr>
            <w:r w:rsidRPr="00E4708F">
              <w:rPr>
                <w:rFonts w:ascii="Tahoma" w:eastAsia="Times New Roman" w:hAnsi="Tahoma" w:cs="Tahoma"/>
                <w:sz w:val="18"/>
                <w:szCs w:val="18"/>
                <w:lang w:eastAsia="ru-RU"/>
              </w:rPr>
              <w:t xml:space="preserve">Запрос </w:t>
            </w:r>
            <w:r w:rsidR="00E97DBE">
              <w:rPr>
                <w:rFonts w:ascii="Tahoma" w:eastAsia="Times New Roman" w:hAnsi="Tahoma" w:cs="Tahoma"/>
                <w:sz w:val="18"/>
                <w:szCs w:val="18"/>
                <w:lang w:eastAsia="ru-RU"/>
              </w:rPr>
              <w:t>цен</w:t>
            </w:r>
          </w:p>
        </w:tc>
      </w:tr>
      <w:tr w:rsidR="00AB2E83" w:rsidRPr="00B02DC8" w14:paraId="2A9BA937"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33E819CC" w14:textId="7AF205E1" w:rsidR="00AB2E83" w:rsidRPr="009B01A8" w:rsidRDefault="00AB2E83" w:rsidP="00AB2E8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xml:space="preserve">4. Срок подачи предложения. Дата проведения </w:t>
            </w:r>
            <w:proofErr w:type="spellStart"/>
            <w:r w:rsidRPr="00E4708F">
              <w:rPr>
                <w:rFonts w:ascii="Tahoma" w:eastAsia="Times New Roman" w:hAnsi="Tahoma" w:cs="Tahoma"/>
                <w:sz w:val="18"/>
                <w:szCs w:val="18"/>
                <w:lang w:eastAsia="ru-RU"/>
              </w:rPr>
              <w:t>редукциона</w:t>
            </w:r>
            <w:proofErr w:type="spellEnd"/>
            <w:r w:rsidRPr="00E4708F">
              <w:rPr>
                <w:rFonts w:ascii="Tahoma" w:eastAsia="Times New Roman" w:hAnsi="Tahoma" w:cs="Tahoma"/>
                <w:sz w:val="18"/>
                <w:szCs w:val="18"/>
                <w:lang w:eastAsia="ru-RU"/>
              </w:rPr>
              <w:t xml:space="preserve"> и наименование ЭТП при использовании ЭТП или информация о способе и сроке подачи Коммерческого / Технико-коммерческого предложения.</w:t>
            </w:r>
          </w:p>
        </w:tc>
        <w:tc>
          <w:tcPr>
            <w:tcW w:w="4230" w:type="dxa"/>
            <w:tcBorders>
              <w:top w:val="single" w:sz="4" w:space="0" w:color="auto"/>
              <w:left w:val="single" w:sz="4" w:space="0" w:color="auto"/>
              <w:bottom w:val="single" w:sz="4" w:space="0" w:color="auto"/>
              <w:right w:val="single" w:sz="4" w:space="0" w:color="auto"/>
            </w:tcBorders>
          </w:tcPr>
          <w:p w14:paraId="6A3266B9" w14:textId="5BC52ED1" w:rsidR="00AB2E83" w:rsidRPr="00084412" w:rsidRDefault="00AB2E83" w:rsidP="00AB2E83">
            <w:pPr>
              <w:spacing w:after="0" w:line="240" w:lineRule="auto"/>
              <w:ind w:right="-1"/>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xml:space="preserve">Актуальный срок подачи предложений см. в системе </w:t>
            </w:r>
            <w:r w:rsidRPr="00E4708F">
              <w:rPr>
                <w:rFonts w:ascii="Tahoma" w:eastAsia="Times New Roman" w:hAnsi="Tahoma" w:cs="Tahoma"/>
                <w:sz w:val="18"/>
                <w:szCs w:val="18"/>
                <w:lang w:val="en-US" w:eastAsia="ru-RU"/>
              </w:rPr>
              <w:t>SAP</w:t>
            </w:r>
            <w:r w:rsidRPr="00E4708F">
              <w:rPr>
                <w:rFonts w:ascii="Tahoma" w:eastAsia="Times New Roman" w:hAnsi="Tahoma" w:cs="Tahoma"/>
                <w:sz w:val="18"/>
                <w:szCs w:val="18"/>
                <w:lang w:eastAsia="ru-RU"/>
              </w:rPr>
              <w:t xml:space="preserve"> </w:t>
            </w:r>
            <w:r w:rsidRPr="00E4708F">
              <w:rPr>
                <w:rFonts w:ascii="Tahoma" w:eastAsia="Times New Roman" w:hAnsi="Tahoma" w:cs="Tahoma"/>
                <w:sz w:val="18"/>
                <w:szCs w:val="18"/>
                <w:lang w:val="en-US" w:eastAsia="ru-RU"/>
              </w:rPr>
              <w:t>SRM</w:t>
            </w:r>
            <w:r w:rsidRPr="00E4708F">
              <w:rPr>
                <w:rFonts w:ascii="Tahoma" w:eastAsia="Times New Roman" w:hAnsi="Tahoma" w:cs="Tahoma"/>
                <w:sz w:val="18"/>
                <w:szCs w:val="18"/>
                <w:lang w:eastAsia="ru-RU"/>
              </w:rPr>
              <w:t xml:space="preserve">. </w:t>
            </w:r>
            <w:r w:rsidRPr="00E4708F">
              <w:rPr>
                <w:rFonts w:ascii="Tahoma" w:eastAsia="Times New Roman" w:hAnsi="Tahoma" w:cs="Tahoma"/>
                <w:b/>
                <w:color w:val="000000"/>
                <w:sz w:val="18"/>
                <w:szCs w:val="18"/>
                <w:lang w:eastAsia="ru-RU"/>
              </w:rPr>
              <w:t>Заявку на участие в закупочной процедуре необходимо направить через систему</w:t>
            </w:r>
            <w:r w:rsidRPr="00E4708F">
              <w:rPr>
                <w:rFonts w:ascii="Tahoma" w:eastAsia="Times New Roman" w:hAnsi="Tahoma" w:cs="Tahoma"/>
                <w:b/>
                <w:sz w:val="18"/>
                <w:szCs w:val="18"/>
                <w:lang w:eastAsia="ru-RU"/>
              </w:rPr>
              <w:t xml:space="preserve"> </w:t>
            </w:r>
            <w:r w:rsidRPr="00E4708F">
              <w:rPr>
                <w:rFonts w:ascii="Tahoma" w:eastAsia="Times New Roman" w:hAnsi="Tahoma" w:cs="Tahoma"/>
                <w:b/>
                <w:sz w:val="18"/>
                <w:szCs w:val="18"/>
                <w:lang w:val="en-US" w:eastAsia="ru-RU"/>
              </w:rPr>
              <w:t>SAP</w:t>
            </w:r>
            <w:r w:rsidRPr="00E4708F">
              <w:rPr>
                <w:rFonts w:ascii="Tahoma" w:eastAsia="Times New Roman" w:hAnsi="Tahoma" w:cs="Tahoma"/>
                <w:b/>
                <w:sz w:val="18"/>
                <w:szCs w:val="18"/>
                <w:lang w:eastAsia="ru-RU"/>
              </w:rPr>
              <w:t xml:space="preserve"> </w:t>
            </w:r>
            <w:r w:rsidRPr="00E4708F">
              <w:rPr>
                <w:rFonts w:ascii="Tahoma" w:eastAsia="Times New Roman" w:hAnsi="Tahoma" w:cs="Tahoma"/>
                <w:b/>
                <w:sz w:val="18"/>
                <w:szCs w:val="18"/>
                <w:lang w:val="en-US" w:eastAsia="ru-RU"/>
              </w:rPr>
              <w:t>SRM</w:t>
            </w:r>
            <w:r w:rsidRPr="00E4708F">
              <w:rPr>
                <w:rFonts w:ascii="Tahoma" w:eastAsia="Times New Roman" w:hAnsi="Tahoma" w:cs="Tahoma"/>
                <w:b/>
                <w:sz w:val="18"/>
                <w:szCs w:val="18"/>
                <w:lang w:eastAsia="ru-RU"/>
              </w:rPr>
              <w:t>.</w:t>
            </w:r>
          </w:p>
        </w:tc>
      </w:tr>
      <w:tr w:rsidR="00AB2E83" w:rsidRPr="00B02DC8" w14:paraId="756AE6EF" w14:textId="77777777" w:rsidTr="00DA007E">
        <w:trPr>
          <w:trHeight w:val="1011"/>
        </w:trPr>
        <w:tc>
          <w:tcPr>
            <w:tcW w:w="4566" w:type="dxa"/>
            <w:tcBorders>
              <w:top w:val="single" w:sz="4" w:space="0" w:color="auto"/>
              <w:left w:val="single" w:sz="4" w:space="0" w:color="auto"/>
              <w:bottom w:val="single" w:sz="4" w:space="0" w:color="auto"/>
              <w:right w:val="single" w:sz="4" w:space="0" w:color="auto"/>
            </w:tcBorders>
            <w:hideMark/>
          </w:tcPr>
          <w:p w14:paraId="30B76CF0" w14:textId="7B678D7C" w:rsidR="00AB2E83" w:rsidRPr="004D77B1" w:rsidRDefault="00AB2E83" w:rsidP="00AB2E83">
            <w:pPr>
              <w:spacing w:after="0" w:line="240" w:lineRule="auto"/>
              <w:jc w:val="both"/>
              <w:rPr>
                <w:rFonts w:ascii="Tahoma" w:eastAsia="Times New Roman" w:hAnsi="Tahoma" w:cs="Tahoma"/>
                <w:sz w:val="18"/>
                <w:szCs w:val="18"/>
                <w:highlight w:val="yellow"/>
                <w:lang w:eastAsia="ru-RU"/>
              </w:rPr>
            </w:pPr>
            <w:r w:rsidRPr="00E4708F">
              <w:rPr>
                <w:rFonts w:ascii="Tahoma" w:eastAsia="Times New Roman" w:hAnsi="Tahoma" w:cs="Tahoma"/>
                <w:sz w:val="18"/>
                <w:szCs w:val="18"/>
                <w:lang w:eastAsia="ru-RU"/>
              </w:rPr>
              <w:t>5. Базис поставки.</w:t>
            </w:r>
          </w:p>
        </w:tc>
        <w:tc>
          <w:tcPr>
            <w:tcW w:w="4230" w:type="dxa"/>
            <w:tcBorders>
              <w:top w:val="single" w:sz="4" w:space="0" w:color="auto"/>
              <w:left w:val="single" w:sz="4" w:space="0" w:color="auto"/>
              <w:bottom w:val="single" w:sz="4" w:space="0" w:color="auto"/>
              <w:right w:val="single" w:sz="4" w:space="0" w:color="auto"/>
            </w:tcBorders>
            <w:shd w:val="clear" w:color="auto" w:fill="auto"/>
          </w:tcPr>
          <w:p w14:paraId="7C6E12B2" w14:textId="77777777" w:rsidR="002858EC" w:rsidRDefault="00AB2E83" w:rsidP="002858EC">
            <w:pPr>
              <w:spacing w:after="0"/>
              <w:rPr>
                <w:rFonts w:ascii="Tahoma" w:hAnsi="Tahoma" w:cs="Tahoma"/>
                <w:b/>
                <w:sz w:val="18"/>
                <w:szCs w:val="18"/>
              </w:rPr>
            </w:pPr>
            <w:r w:rsidRPr="00DA007E">
              <w:rPr>
                <w:rFonts w:ascii="Tahoma" w:hAnsi="Tahoma" w:cs="Tahoma"/>
                <w:b/>
                <w:sz w:val="18"/>
                <w:szCs w:val="18"/>
              </w:rPr>
              <w:t>5.1</w:t>
            </w:r>
            <w:r w:rsidR="002858EC">
              <w:rPr>
                <w:rFonts w:ascii="Tahoma" w:hAnsi="Tahoma" w:cs="Tahoma"/>
                <w:b/>
                <w:sz w:val="18"/>
                <w:szCs w:val="18"/>
              </w:rPr>
              <w:t>.</w:t>
            </w:r>
            <w:r w:rsidRPr="00DA007E">
              <w:rPr>
                <w:rFonts w:ascii="Tahoma" w:hAnsi="Tahoma" w:cs="Tahoma"/>
                <w:b/>
                <w:sz w:val="18"/>
                <w:szCs w:val="18"/>
              </w:rPr>
              <w:t xml:space="preserve"> До склада Грузополучателя в г. Мурманске; Место доставки: г. Мурманск, ул. Траловая д. 105, склад </w:t>
            </w:r>
            <w:proofErr w:type="gramStart"/>
            <w:r w:rsidRPr="00DA007E">
              <w:rPr>
                <w:rFonts w:ascii="Tahoma" w:hAnsi="Tahoma" w:cs="Tahoma"/>
                <w:b/>
                <w:sz w:val="18"/>
                <w:szCs w:val="18"/>
              </w:rPr>
              <w:t>МТС  (</w:t>
            </w:r>
            <w:proofErr w:type="gramEnd"/>
            <w:r w:rsidRPr="00DA007E">
              <w:rPr>
                <w:rFonts w:ascii="Tahoma" w:hAnsi="Tahoma" w:cs="Tahoma"/>
                <w:b/>
                <w:sz w:val="18"/>
                <w:szCs w:val="18"/>
                <w:lang w:val="en-US"/>
              </w:rPr>
              <w:t>DDP</w:t>
            </w:r>
            <w:r w:rsidRPr="00DA007E">
              <w:rPr>
                <w:rFonts w:ascii="Tahoma" w:hAnsi="Tahoma" w:cs="Tahoma"/>
                <w:b/>
                <w:sz w:val="18"/>
                <w:szCs w:val="18"/>
              </w:rPr>
              <w:t xml:space="preserve"> Мурманск, </w:t>
            </w:r>
            <w:r w:rsidRPr="00DA007E">
              <w:rPr>
                <w:rFonts w:ascii="Tahoma" w:hAnsi="Tahoma" w:cs="Tahoma"/>
                <w:b/>
                <w:sz w:val="18"/>
                <w:szCs w:val="18"/>
                <w:lang w:val="en-US"/>
              </w:rPr>
              <w:t>Incoterms</w:t>
            </w:r>
            <w:r w:rsidRPr="00DA007E">
              <w:rPr>
                <w:rFonts w:ascii="Tahoma" w:hAnsi="Tahoma" w:cs="Tahoma"/>
                <w:b/>
                <w:sz w:val="18"/>
                <w:szCs w:val="18"/>
              </w:rPr>
              <w:t xml:space="preserve"> 2010).</w:t>
            </w:r>
            <w:r w:rsidR="00D55D11" w:rsidRPr="00DA007E">
              <w:rPr>
                <w:rFonts w:ascii="Tahoma" w:hAnsi="Tahoma" w:cs="Tahoma"/>
                <w:b/>
                <w:sz w:val="18"/>
                <w:szCs w:val="18"/>
              </w:rPr>
              <w:t xml:space="preserve"> </w:t>
            </w:r>
          </w:p>
          <w:p w14:paraId="07DAF162" w14:textId="393D36DA" w:rsidR="00AB2E83" w:rsidRPr="00084412" w:rsidRDefault="00AB2E83" w:rsidP="002858EC">
            <w:pPr>
              <w:spacing w:after="0"/>
              <w:rPr>
                <w:rFonts w:ascii="Tahoma" w:eastAsia="Times New Roman" w:hAnsi="Tahoma" w:cs="Tahoma"/>
                <w:sz w:val="18"/>
                <w:szCs w:val="18"/>
                <w:lang w:eastAsia="ru-RU"/>
              </w:rPr>
            </w:pPr>
            <w:r w:rsidRPr="00E4708F">
              <w:rPr>
                <w:rFonts w:ascii="Tahoma" w:hAnsi="Tahoma" w:cs="Tahoma"/>
                <w:sz w:val="18"/>
                <w:szCs w:val="18"/>
              </w:rPr>
              <w:t>5.</w:t>
            </w:r>
            <w:r w:rsidR="00D55D11">
              <w:rPr>
                <w:rFonts w:ascii="Tahoma" w:hAnsi="Tahoma" w:cs="Tahoma"/>
                <w:sz w:val="18"/>
                <w:szCs w:val="18"/>
              </w:rPr>
              <w:t>2</w:t>
            </w:r>
            <w:r w:rsidRPr="00E4708F">
              <w:rPr>
                <w:rFonts w:ascii="Tahoma" w:hAnsi="Tahoma" w:cs="Tahoma"/>
                <w:sz w:val="18"/>
                <w:szCs w:val="18"/>
              </w:rPr>
              <w:t xml:space="preserve"> </w:t>
            </w:r>
            <w:r>
              <w:rPr>
                <w:rFonts w:ascii="Tahoma" w:hAnsi="Tahoma" w:cs="Tahoma"/>
                <w:sz w:val="18"/>
                <w:szCs w:val="18"/>
              </w:rPr>
              <w:t>Д</w:t>
            </w:r>
            <w:r w:rsidRPr="00E4708F">
              <w:rPr>
                <w:rFonts w:ascii="Tahoma" w:hAnsi="Tahoma" w:cs="Tahoma"/>
                <w:sz w:val="18"/>
                <w:szCs w:val="18"/>
              </w:rPr>
              <w:t>оставка товара осуществляется силами и за счет средств Поставщика.</w:t>
            </w:r>
          </w:p>
        </w:tc>
      </w:tr>
      <w:tr w:rsidR="00AB2E83" w:rsidRPr="00B02DC8" w14:paraId="6AF15340"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212A50B8" w14:textId="752394D9" w:rsidR="00AB2E83" w:rsidRPr="00B02DC8" w:rsidRDefault="00AB2E83" w:rsidP="00AB2E8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6. Форма, условия и сроки оплаты.</w:t>
            </w:r>
          </w:p>
        </w:tc>
        <w:tc>
          <w:tcPr>
            <w:tcW w:w="4230" w:type="dxa"/>
            <w:tcBorders>
              <w:top w:val="single" w:sz="4" w:space="0" w:color="auto"/>
              <w:left w:val="single" w:sz="4" w:space="0" w:color="auto"/>
              <w:bottom w:val="single" w:sz="4" w:space="0" w:color="auto"/>
              <w:right w:val="single" w:sz="4" w:space="0" w:color="auto"/>
            </w:tcBorders>
          </w:tcPr>
          <w:p w14:paraId="6291D228" w14:textId="77777777" w:rsidR="00AB2E83" w:rsidRPr="00E4708F" w:rsidRDefault="00AB2E83" w:rsidP="00AB2E8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xml:space="preserve">6.1. Безналичный расчет. </w:t>
            </w:r>
          </w:p>
          <w:p w14:paraId="0F3836C1" w14:textId="77777777" w:rsidR="00AB2E83" w:rsidRPr="00E4708F" w:rsidRDefault="00AB2E83" w:rsidP="00AB2E8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6.2. При необходимости авансового платежа его оплата производится в первую рабочую пятницу после истечения 15 банковских дней от даты получения оригиналов документов, являющихся основанием для платежа (счет на аванс и независимая гарантия (в случае ее оформления)).</w:t>
            </w:r>
          </w:p>
          <w:p w14:paraId="7A994501" w14:textId="77777777" w:rsidR="00AB2E83" w:rsidRPr="00E4708F" w:rsidRDefault="00AB2E83" w:rsidP="00AB2E8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xml:space="preserve">Авансовый платеж может быть произведен: </w:t>
            </w:r>
          </w:p>
          <w:p w14:paraId="64F92EB9" w14:textId="77777777" w:rsidR="00AB2E83" w:rsidRPr="00E4708F" w:rsidRDefault="00AB2E83" w:rsidP="00AB2E8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xml:space="preserve">- на сумму не более 9 999 999 руб. в том числе НДС либо в иной валюте по курсу ЦБ РФ на дату оплаты. </w:t>
            </w:r>
          </w:p>
          <w:p w14:paraId="468256AF" w14:textId="77777777" w:rsidR="00AB2E83" w:rsidRPr="00E4708F" w:rsidRDefault="00AB2E83" w:rsidP="00AB2E8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xml:space="preserve">Поставщиком может быть предоставлена независимая гарантия возврата авансового платежа. </w:t>
            </w:r>
          </w:p>
          <w:p w14:paraId="11444B7F" w14:textId="77777777" w:rsidR="00AB2E83" w:rsidRPr="00E4708F" w:rsidRDefault="00AB2E83" w:rsidP="00AB2E83">
            <w:pPr>
              <w:spacing w:after="0" w:line="240" w:lineRule="auto"/>
              <w:jc w:val="both"/>
              <w:rPr>
                <w:rFonts w:ascii="Tahoma" w:hAnsi="Tahoma" w:cs="Tahoma"/>
                <w:i/>
                <w:iCs/>
                <w:color w:val="FF0000"/>
                <w:sz w:val="18"/>
                <w:szCs w:val="18"/>
                <w:lang w:eastAsia="ru-RU"/>
              </w:rPr>
            </w:pPr>
            <w:r w:rsidRPr="00E4708F">
              <w:rPr>
                <w:rFonts w:ascii="Tahoma" w:eastAsia="Times New Roman" w:hAnsi="Tahoma" w:cs="Tahoma"/>
                <w:i/>
                <w:sz w:val="18"/>
                <w:szCs w:val="18"/>
                <w:lang w:eastAsia="ru-RU"/>
              </w:rPr>
              <w:t xml:space="preserve">Примечание: при прочих равных условиях приоритет может быть отдан участнику </w:t>
            </w:r>
            <w:r w:rsidRPr="00E4708F">
              <w:rPr>
                <w:rFonts w:ascii="Tahoma" w:eastAsia="Times New Roman" w:hAnsi="Tahoma" w:cs="Tahoma"/>
                <w:i/>
                <w:sz w:val="18"/>
                <w:szCs w:val="18"/>
                <w:lang w:eastAsia="ru-RU"/>
              </w:rPr>
              <w:lastRenderedPageBreak/>
              <w:t>закупочной процедуры, не использующему</w:t>
            </w:r>
            <w:r w:rsidRPr="00E4708F">
              <w:rPr>
                <w:rFonts w:ascii="Tahoma" w:hAnsi="Tahoma" w:cs="Tahoma"/>
                <w:i/>
                <w:iCs/>
                <w:color w:val="FF0000"/>
                <w:sz w:val="18"/>
                <w:szCs w:val="18"/>
                <w:lang w:eastAsia="ru-RU"/>
              </w:rPr>
              <w:t xml:space="preserve"> </w:t>
            </w:r>
            <w:r w:rsidRPr="00E4708F">
              <w:rPr>
                <w:rFonts w:ascii="Tahoma" w:eastAsia="Times New Roman" w:hAnsi="Tahoma" w:cs="Tahoma"/>
                <w:i/>
                <w:sz w:val="18"/>
                <w:szCs w:val="18"/>
                <w:lang w:eastAsia="ru-RU"/>
              </w:rPr>
              <w:t>авансовую форму расчетов либо предоставившему независимую гарантию обеспечения возврата авансового платежа.</w:t>
            </w:r>
          </w:p>
          <w:p w14:paraId="04110B66" w14:textId="77777777" w:rsidR="00AB2E83" w:rsidRPr="00E4708F" w:rsidRDefault="00AB2E83" w:rsidP="00AB2E8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на сумму 10 000 000 руб. и более, в т. ч. НДС либо в иной валюте по курсу ЦБ РФ на дату оплаты. На сумму авансового платежа должна быть оформлена независимая гарантия его возврата.</w:t>
            </w:r>
          </w:p>
          <w:p w14:paraId="1CEF0DBE" w14:textId="77777777" w:rsidR="00AB2E83" w:rsidRPr="00E4708F" w:rsidRDefault="00AB2E83" w:rsidP="00AB2E83">
            <w:pPr>
              <w:spacing w:after="0" w:line="240" w:lineRule="auto"/>
              <w:jc w:val="both"/>
              <w:rPr>
                <w:rFonts w:ascii="Tahoma" w:eastAsia="Times New Roman" w:hAnsi="Tahoma" w:cs="Tahoma"/>
                <w:i/>
                <w:sz w:val="18"/>
                <w:szCs w:val="18"/>
                <w:lang w:eastAsia="ru-RU"/>
              </w:rPr>
            </w:pPr>
            <w:r w:rsidRPr="00E4708F">
              <w:rPr>
                <w:rFonts w:ascii="Tahoma" w:eastAsia="Times New Roman" w:hAnsi="Tahoma" w:cs="Tahoma"/>
                <w:i/>
                <w:sz w:val="18"/>
                <w:szCs w:val="18"/>
                <w:lang w:eastAsia="ru-RU"/>
              </w:rPr>
              <w:t>Примечание: при прочих равных условиях приоритет может быть отдан участнику закупочной процедуры, не использующему авансовую форму расчетов.</w:t>
            </w:r>
          </w:p>
          <w:p w14:paraId="19EEE2A8" w14:textId="77777777" w:rsidR="00AB2E83" w:rsidRPr="00E4708F" w:rsidRDefault="00AB2E83" w:rsidP="00AB2E8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6.3 Оплата осуществляется в первую рабочую пятницу после истечения 60 календарных дней с даты поступления от контрагента в Компанию оригиналов первичных учетных документов, подтверждающих исполнение контрагентом обязательств по договору, счета на оплату и счета-фактуры (в случае если операция облагается НДС) на бумажном носителе или в виде электронного документа, подписанного электронной подписью, при условии соблюдения установленных норм их оформления.</w:t>
            </w:r>
          </w:p>
          <w:p w14:paraId="7C79F615" w14:textId="77777777" w:rsidR="00AB2E83" w:rsidRPr="00E4708F" w:rsidRDefault="00AB2E83" w:rsidP="00AB2E83">
            <w:pPr>
              <w:spacing w:after="0" w:line="240" w:lineRule="auto"/>
              <w:jc w:val="both"/>
              <w:rPr>
                <w:rFonts w:ascii="Tahoma" w:eastAsia="Times New Roman" w:hAnsi="Tahoma" w:cs="Tahoma"/>
                <w:sz w:val="18"/>
                <w:szCs w:val="18"/>
                <w:lang w:eastAsia="ru-RU"/>
              </w:rPr>
            </w:pPr>
          </w:p>
          <w:p w14:paraId="6DE28687" w14:textId="77777777" w:rsidR="00AB2E83" w:rsidRPr="00E4708F" w:rsidRDefault="00AB2E83" w:rsidP="00AB2E83">
            <w:pPr>
              <w:spacing w:after="0" w:line="240" w:lineRule="auto"/>
              <w:jc w:val="both"/>
              <w:rPr>
                <w:rFonts w:ascii="Tahoma" w:eastAsia="Times New Roman" w:hAnsi="Tahoma" w:cs="Tahoma"/>
                <w:i/>
                <w:sz w:val="18"/>
                <w:szCs w:val="18"/>
                <w:lang w:eastAsia="ru-RU"/>
              </w:rPr>
            </w:pPr>
            <w:r w:rsidRPr="00E4708F">
              <w:rPr>
                <w:rFonts w:ascii="Tahoma" w:eastAsia="Times New Roman" w:hAnsi="Tahoma" w:cs="Tahoma"/>
                <w:i/>
                <w:sz w:val="18"/>
                <w:szCs w:val="18"/>
                <w:lang w:eastAsia="ru-RU"/>
              </w:rPr>
              <w:t>Примечание: аванс должен быть использован для оплаты авансов субподрядчикам/соисполнителям /поставщикам и иных расходов, прямо связанных с исполнением сделки. В заявке на участие к закупочной процедуре необходимо указать конкретный перечень расходов, на который поставщик потратит аванс. Данные цели будут включены в условиях договора.</w:t>
            </w:r>
          </w:p>
          <w:p w14:paraId="264FCF79" w14:textId="77777777" w:rsidR="00AB2E83" w:rsidRPr="00E4708F" w:rsidRDefault="00AB2E83" w:rsidP="00AB2E83">
            <w:pPr>
              <w:spacing w:after="0" w:line="240" w:lineRule="auto"/>
              <w:jc w:val="both"/>
              <w:rPr>
                <w:rFonts w:ascii="Tahoma" w:eastAsia="Times New Roman" w:hAnsi="Tahoma" w:cs="Tahoma"/>
                <w:i/>
                <w:sz w:val="18"/>
                <w:szCs w:val="18"/>
                <w:lang w:eastAsia="ru-RU"/>
              </w:rPr>
            </w:pPr>
            <w:r w:rsidRPr="00E4708F">
              <w:rPr>
                <w:rFonts w:ascii="Tahoma" w:eastAsia="Times New Roman" w:hAnsi="Tahoma" w:cs="Tahoma"/>
                <w:i/>
                <w:sz w:val="18"/>
                <w:szCs w:val="18"/>
                <w:lang w:eastAsia="ru-RU"/>
              </w:rPr>
              <w:t>Примечание: с условиями оформления независимых гарантий обеспечения исполнения обязательств по договорам, в том числе возврата авансового платежа, можно ознакомиться на сайте ПАО «ГМК «Норильский никель» по следующему адресу:</w:t>
            </w:r>
          </w:p>
          <w:p w14:paraId="6F6759EA" w14:textId="5ED7141F" w:rsidR="00AB2E83" w:rsidRPr="00084412" w:rsidRDefault="007307ED" w:rsidP="00AB2E83">
            <w:pPr>
              <w:spacing w:after="0" w:line="240" w:lineRule="auto"/>
              <w:jc w:val="both"/>
              <w:rPr>
                <w:rFonts w:ascii="Tahoma" w:hAnsi="Tahoma" w:cs="Tahoma"/>
                <w:color w:val="000000" w:themeColor="text1"/>
                <w:sz w:val="18"/>
                <w:szCs w:val="18"/>
              </w:rPr>
            </w:pPr>
            <w:hyperlink r:id="rId8" w:history="1">
              <w:r w:rsidR="00AB2E83" w:rsidRPr="00E4708F">
                <w:rPr>
                  <w:rFonts w:ascii="Tahoma" w:eastAsia="Times New Roman" w:hAnsi="Tahoma" w:cs="Tahoma"/>
                  <w:i/>
                  <w:sz w:val="18"/>
                  <w:szCs w:val="18"/>
                  <w:lang w:eastAsia="ru-RU"/>
                </w:rPr>
                <w:t>https://www.nornickel.ru/suppliers/contractual-documentation/</w:t>
              </w:r>
            </w:hyperlink>
            <w:r w:rsidR="00AB2E83" w:rsidRPr="00E4708F">
              <w:rPr>
                <w:rFonts w:ascii="Tahoma" w:eastAsia="Times New Roman" w:hAnsi="Tahoma" w:cs="Tahoma"/>
                <w:i/>
                <w:sz w:val="18"/>
                <w:szCs w:val="18"/>
                <w:lang w:eastAsia="ru-RU"/>
              </w:rPr>
              <w:t xml:space="preserve"> (Приложение 2 о гарантиях)</w:t>
            </w:r>
          </w:p>
        </w:tc>
      </w:tr>
      <w:tr w:rsidR="00AB2E83" w:rsidRPr="00B02DC8" w14:paraId="6564DB01" w14:textId="77777777" w:rsidTr="00BD37CC">
        <w:tc>
          <w:tcPr>
            <w:tcW w:w="4566" w:type="dxa"/>
            <w:tcBorders>
              <w:top w:val="single" w:sz="4" w:space="0" w:color="auto"/>
              <w:left w:val="single" w:sz="4" w:space="0" w:color="auto"/>
              <w:bottom w:val="single" w:sz="4" w:space="0" w:color="auto"/>
              <w:right w:val="single" w:sz="4" w:space="0" w:color="auto"/>
            </w:tcBorders>
            <w:hideMark/>
          </w:tcPr>
          <w:p w14:paraId="4713B829" w14:textId="369DA5F8" w:rsidR="00AB2E83" w:rsidRPr="001936F2" w:rsidRDefault="00AB2E83" w:rsidP="00AB2E83">
            <w:pPr>
              <w:spacing w:after="0" w:line="240" w:lineRule="auto"/>
              <w:jc w:val="both"/>
              <w:rPr>
                <w:rFonts w:ascii="Tahoma" w:eastAsia="Times New Roman" w:hAnsi="Tahoma" w:cs="Tahoma"/>
                <w:sz w:val="18"/>
                <w:szCs w:val="18"/>
                <w:lang w:eastAsia="ru-RU"/>
              </w:rPr>
            </w:pPr>
            <w:r w:rsidRPr="00E4708F">
              <w:rPr>
                <w:rFonts w:ascii="Tahoma" w:hAnsi="Tahoma" w:cs="Tahoma"/>
                <w:color w:val="000000" w:themeColor="text1"/>
                <w:sz w:val="18"/>
                <w:szCs w:val="18"/>
              </w:rPr>
              <w:lastRenderedPageBreak/>
              <w:t>7. График / Срок поставки / выполнения работ / оказания услуг.</w:t>
            </w:r>
          </w:p>
        </w:tc>
        <w:tc>
          <w:tcPr>
            <w:tcW w:w="4230" w:type="dxa"/>
            <w:tcBorders>
              <w:top w:val="single" w:sz="4" w:space="0" w:color="auto"/>
              <w:left w:val="single" w:sz="4" w:space="0" w:color="auto"/>
              <w:bottom w:val="single" w:sz="4" w:space="0" w:color="auto"/>
              <w:right w:val="single" w:sz="4" w:space="0" w:color="auto"/>
            </w:tcBorders>
            <w:shd w:val="clear" w:color="auto" w:fill="auto"/>
          </w:tcPr>
          <w:p w14:paraId="5A8CC4C0" w14:textId="45DF9212" w:rsidR="000B76B2" w:rsidRPr="00B94DE4" w:rsidRDefault="003A7281" w:rsidP="00977981">
            <w:pPr>
              <w:spacing w:after="0" w:line="240" w:lineRule="auto"/>
              <w:jc w:val="both"/>
              <w:rPr>
                <w:rFonts w:ascii="Tahoma" w:eastAsia="Times New Roman" w:hAnsi="Tahoma" w:cs="Tahoma"/>
                <w:b/>
                <w:sz w:val="18"/>
                <w:szCs w:val="18"/>
                <w:highlight w:val="yellow"/>
                <w:lang w:eastAsia="ru-RU"/>
              </w:rPr>
            </w:pPr>
            <w:r w:rsidRPr="00460BD3">
              <w:rPr>
                <w:rFonts w:ascii="Tahoma" w:eastAsia="Times New Roman" w:hAnsi="Tahoma" w:cs="Tahoma"/>
                <w:b/>
                <w:sz w:val="18"/>
                <w:szCs w:val="18"/>
                <w:lang w:eastAsia="ru-RU"/>
              </w:rPr>
              <w:t>В минимально возможные сроки, но</w:t>
            </w:r>
            <w:r>
              <w:rPr>
                <w:rFonts w:ascii="Tahoma" w:eastAsia="Times New Roman" w:hAnsi="Tahoma" w:cs="Tahoma"/>
                <w:b/>
                <w:sz w:val="18"/>
                <w:szCs w:val="18"/>
                <w:lang w:eastAsia="ru-RU"/>
              </w:rPr>
              <w:t xml:space="preserve"> не позднее 15.05.2026</w:t>
            </w:r>
          </w:p>
        </w:tc>
      </w:tr>
      <w:tr w:rsidR="00AB2E83" w:rsidRPr="00B02DC8" w14:paraId="566B599F" w14:textId="77777777" w:rsidTr="009F0882">
        <w:trPr>
          <w:trHeight w:val="1896"/>
        </w:trPr>
        <w:tc>
          <w:tcPr>
            <w:tcW w:w="4566" w:type="dxa"/>
            <w:tcBorders>
              <w:top w:val="single" w:sz="4" w:space="0" w:color="auto"/>
              <w:left w:val="single" w:sz="4" w:space="0" w:color="auto"/>
              <w:bottom w:val="single" w:sz="4" w:space="0" w:color="auto"/>
              <w:right w:val="single" w:sz="4" w:space="0" w:color="auto"/>
            </w:tcBorders>
            <w:hideMark/>
          </w:tcPr>
          <w:p w14:paraId="6932ACB9" w14:textId="7F497361" w:rsidR="00AB2E83" w:rsidRPr="009D0CD4" w:rsidRDefault="00AB2E83" w:rsidP="00AB2E83">
            <w:pPr>
              <w:spacing w:after="0" w:line="240" w:lineRule="auto"/>
              <w:jc w:val="both"/>
              <w:rPr>
                <w:rFonts w:ascii="Tahoma" w:hAnsi="Tahoma" w:cs="Tahoma"/>
                <w:color w:val="000000" w:themeColor="text1"/>
                <w:sz w:val="18"/>
                <w:szCs w:val="18"/>
              </w:rPr>
            </w:pPr>
            <w:r w:rsidRPr="00E4708F">
              <w:rPr>
                <w:rFonts w:ascii="Tahoma" w:hAnsi="Tahoma" w:cs="Tahoma"/>
                <w:color w:val="000000" w:themeColor="text1"/>
                <w:sz w:val="18"/>
                <w:szCs w:val="18"/>
              </w:rPr>
              <w:t>8. Особые условия приемки, требования к упаковке и транспортировке продукции.</w:t>
            </w:r>
          </w:p>
        </w:tc>
        <w:tc>
          <w:tcPr>
            <w:tcW w:w="4230" w:type="dxa"/>
            <w:tcBorders>
              <w:top w:val="single" w:sz="4" w:space="0" w:color="auto"/>
              <w:left w:val="single" w:sz="4" w:space="0" w:color="auto"/>
              <w:bottom w:val="single" w:sz="4" w:space="0" w:color="auto"/>
              <w:right w:val="single" w:sz="4" w:space="0" w:color="auto"/>
            </w:tcBorders>
          </w:tcPr>
          <w:p w14:paraId="02FE05AE" w14:textId="77777777" w:rsidR="00AB2E83" w:rsidRPr="00E4708F" w:rsidRDefault="00AB2E83" w:rsidP="00AB2E8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Упаковка и условия транспортировки должны соответствовать требованиям:</w:t>
            </w:r>
          </w:p>
          <w:p w14:paraId="662C9510" w14:textId="77777777" w:rsidR="00AB2E83" w:rsidRPr="00E4708F" w:rsidRDefault="00AB2E83" w:rsidP="00AB2E8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ГОСТ 26653-90 «Подготовка генеральных грузов к транспортированию»;</w:t>
            </w:r>
          </w:p>
          <w:p w14:paraId="575F7123" w14:textId="77777777" w:rsidR="00AB2E83" w:rsidRPr="00E4708F" w:rsidRDefault="00AB2E83" w:rsidP="00AB2E8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ГОСТ 15846-2002 «Продукция, отправляемая в районы Крайнего Севера и приравненные к ним местности. Упаковка, маркировка, транспортирование и хранение»;</w:t>
            </w:r>
          </w:p>
          <w:p w14:paraId="58191C9B" w14:textId="038432E5" w:rsidR="00AB2E83" w:rsidRPr="00EC25C3" w:rsidRDefault="00AB2E83" w:rsidP="00AB2E83">
            <w:pPr>
              <w:spacing w:after="0" w:line="240" w:lineRule="auto"/>
              <w:jc w:val="both"/>
              <w:rPr>
                <w:rFonts w:ascii="Tahoma" w:hAnsi="Tahoma" w:cs="Tahoma"/>
                <w:color w:val="000000" w:themeColor="text1"/>
                <w:sz w:val="18"/>
                <w:szCs w:val="18"/>
              </w:rPr>
            </w:pPr>
            <w:r w:rsidRPr="00E4708F">
              <w:rPr>
                <w:rFonts w:ascii="Tahoma" w:eastAsia="Times New Roman" w:hAnsi="Tahoma" w:cs="Tahoma"/>
                <w:sz w:val="18"/>
                <w:szCs w:val="18"/>
                <w:lang w:eastAsia="ru-RU"/>
              </w:rPr>
              <w:t>- ГОСТ 14192-96 «Маркировка грузов».</w:t>
            </w:r>
          </w:p>
        </w:tc>
      </w:tr>
      <w:tr w:rsidR="00AB2E83" w:rsidRPr="00B02DC8" w14:paraId="590FB15B" w14:textId="77777777" w:rsidTr="00BD37CC">
        <w:tc>
          <w:tcPr>
            <w:tcW w:w="4566" w:type="dxa"/>
            <w:tcBorders>
              <w:top w:val="single" w:sz="4" w:space="0" w:color="auto"/>
              <w:left w:val="single" w:sz="4" w:space="0" w:color="auto"/>
              <w:bottom w:val="single" w:sz="4" w:space="0" w:color="auto"/>
              <w:right w:val="single" w:sz="4" w:space="0" w:color="auto"/>
            </w:tcBorders>
            <w:hideMark/>
          </w:tcPr>
          <w:p w14:paraId="6F5A1781" w14:textId="20377FE8" w:rsidR="00AB2E83" w:rsidRPr="00B02DC8" w:rsidRDefault="00AB2E83" w:rsidP="00AB2E8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9. Требования к сертификации Продукции, лицензиям, допускам к определенному виду работ (если необходимы).</w:t>
            </w:r>
          </w:p>
        </w:tc>
        <w:tc>
          <w:tcPr>
            <w:tcW w:w="4230" w:type="dxa"/>
            <w:tcBorders>
              <w:top w:val="single" w:sz="4" w:space="0" w:color="auto"/>
              <w:left w:val="single" w:sz="4" w:space="0" w:color="auto"/>
              <w:bottom w:val="single" w:sz="4" w:space="0" w:color="auto"/>
              <w:right w:val="single" w:sz="4" w:space="0" w:color="auto"/>
            </w:tcBorders>
            <w:shd w:val="clear" w:color="auto" w:fill="auto"/>
          </w:tcPr>
          <w:p w14:paraId="3FE65339" w14:textId="43500D87" w:rsidR="00AB2E83" w:rsidRDefault="00AB2E83" w:rsidP="003A7281">
            <w:pPr>
              <w:spacing w:after="0" w:line="240" w:lineRule="auto"/>
              <w:jc w:val="both"/>
              <w:rPr>
                <w:rFonts w:ascii="Tahoma" w:eastAsia="Times New Roman" w:hAnsi="Tahoma" w:cs="Tahoma"/>
                <w:b/>
                <w:sz w:val="18"/>
                <w:szCs w:val="18"/>
                <w:lang w:eastAsia="ru-RU"/>
              </w:rPr>
            </w:pPr>
            <w:r w:rsidRPr="001E7128">
              <w:rPr>
                <w:rFonts w:ascii="Tahoma" w:eastAsia="Times New Roman" w:hAnsi="Tahoma" w:cs="Tahoma"/>
                <w:b/>
                <w:sz w:val="18"/>
                <w:szCs w:val="18"/>
                <w:lang w:eastAsia="ru-RU"/>
              </w:rPr>
              <w:t xml:space="preserve">Предоставление </w:t>
            </w:r>
            <w:r>
              <w:rPr>
                <w:rFonts w:ascii="Tahoma" w:eastAsia="Times New Roman" w:hAnsi="Tahoma" w:cs="Tahoma"/>
                <w:b/>
                <w:sz w:val="18"/>
                <w:szCs w:val="18"/>
                <w:lang w:eastAsia="ru-RU"/>
              </w:rPr>
              <w:t xml:space="preserve">Свидетельства и типовом одобрении, выданное </w:t>
            </w:r>
            <w:r w:rsidRPr="0058342D">
              <w:rPr>
                <w:rFonts w:ascii="Tahoma" w:eastAsia="Times New Roman" w:hAnsi="Tahoma" w:cs="Tahoma"/>
                <w:b/>
                <w:sz w:val="18"/>
                <w:szCs w:val="18"/>
                <w:lang w:eastAsia="ru-RU"/>
              </w:rPr>
              <w:t>Федеральн</w:t>
            </w:r>
            <w:r>
              <w:rPr>
                <w:rFonts w:ascii="Tahoma" w:eastAsia="Times New Roman" w:hAnsi="Tahoma" w:cs="Tahoma"/>
                <w:b/>
                <w:sz w:val="18"/>
                <w:szCs w:val="18"/>
                <w:lang w:eastAsia="ru-RU"/>
              </w:rPr>
              <w:t>ым</w:t>
            </w:r>
            <w:r w:rsidRPr="0058342D">
              <w:rPr>
                <w:rFonts w:ascii="Tahoma" w:eastAsia="Times New Roman" w:hAnsi="Tahoma" w:cs="Tahoma"/>
                <w:b/>
                <w:sz w:val="18"/>
                <w:szCs w:val="18"/>
                <w:lang w:eastAsia="ru-RU"/>
              </w:rPr>
              <w:t xml:space="preserve"> автономн</w:t>
            </w:r>
            <w:r>
              <w:rPr>
                <w:rFonts w:ascii="Tahoma" w:eastAsia="Times New Roman" w:hAnsi="Tahoma" w:cs="Tahoma"/>
                <w:b/>
                <w:sz w:val="18"/>
                <w:szCs w:val="18"/>
                <w:lang w:eastAsia="ru-RU"/>
              </w:rPr>
              <w:t>ым</w:t>
            </w:r>
            <w:r w:rsidRPr="0058342D">
              <w:rPr>
                <w:rFonts w:ascii="Tahoma" w:eastAsia="Times New Roman" w:hAnsi="Tahoma" w:cs="Tahoma"/>
                <w:b/>
                <w:sz w:val="18"/>
                <w:szCs w:val="18"/>
                <w:lang w:eastAsia="ru-RU"/>
              </w:rPr>
              <w:t xml:space="preserve"> учреждени</w:t>
            </w:r>
            <w:r>
              <w:rPr>
                <w:rFonts w:ascii="Tahoma" w:eastAsia="Times New Roman" w:hAnsi="Tahoma" w:cs="Tahoma"/>
                <w:b/>
                <w:sz w:val="18"/>
                <w:szCs w:val="18"/>
                <w:lang w:eastAsia="ru-RU"/>
              </w:rPr>
              <w:t>ем</w:t>
            </w:r>
            <w:r w:rsidRPr="0058342D">
              <w:rPr>
                <w:rFonts w:ascii="Tahoma" w:eastAsia="Times New Roman" w:hAnsi="Tahoma" w:cs="Tahoma"/>
                <w:b/>
                <w:sz w:val="18"/>
                <w:szCs w:val="18"/>
                <w:lang w:eastAsia="ru-RU"/>
              </w:rPr>
              <w:t xml:space="preserve"> «Российский морской регистр судоходства»</w:t>
            </w:r>
            <w:r w:rsidR="003A7281">
              <w:rPr>
                <w:rFonts w:ascii="Tahoma" w:eastAsia="Times New Roman" w:hAnsi="Tahoma" w:cs="Tahoma"/>
                <w:b/>
                <w:sz w:val="18"/>
                <w:szCs w:val="18"/>
                <w:lang w:eastAsia="ru-RU"/>
              </w:rPr>
              <w:t>;</w:t>
            </w:r>
          </w:p>
          <w:p w14:paraId="6E449B88" w14:textId="532D2467" w:rsidR="003A7281" w:rsidRPr="00A340DF" w:rsidRDefault="003A7281" w:rsidP="003A7281">
            <w:pPr>
              <w:spacing w:after="0" w:line="240" w:lineRule="auto"/>
              <w:jc w:val="both"/>
              <w:rPr>
                <w:rFonts w:ascii="Tahoma" w:eastAsia="Times New Roman" w:hAnsi="Tahoma" w:cs="Tahoma"/>
                <w:sz w:val="18"/>
                <w:szCs w:val="18"/>
                <w:highlight w:val="yellow"/>
                <w:lang w:eastAsia="ru-RU"/>
              </w:rPr>
            </w:pPr>
            <w:r>
              <w:rPr>
                <w:rFonts w:ascii="Tahoma" w:eastAsia="Times New Roman" w:hAnsi="Tahoma" w:cs="Tahoma"/>
                <w:b/>
                <w:sz w:val="18"/>
                <w:szCs w:val="18"/>
                <w:lang w:eastAsia="ru-RU"/>
              </w:rPr>
              <w:t>Предоставление протокола испытаний на дейдвудные уплотнения.</w:t>
            </w:r>
          </w:p>
        </w:tc>
      </w:tr>
      <w:tr w:rsidR="00AB2E83" w:rsidRPr="00B02DC8" w14:paraId="454B1A91"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4A13E120" w14:textId="40AA2CD3" w:rsidR="00AB2E83" w:rsidRPr="00B02DC8" w:rsidRDefault="00AB2E83" w:rsidP="00AB2E8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lastRenderedPageBreak/>
              <w:t xml:space="preserve">10. Экологические требования, требования к </w:t>
            </w:r>
            <w:proofErr w:type="spellStart"/>
            <w:r w:rsidRPr="00E4708F">
              <w:rPr>
                <w:rFonts w:ascii="Tahoma" w:eastAsia="Times New Roman" w:hAnsi="Tahoma" w:cs="Tahoma"/>
                <w:sz w:val="18"/>
                <w:szCs w:val="18"/>
                <w:lang w:eastAsia="ru-RU"/>
              </w:rPr>
              <w:t>валидации</w:t>
            </w:r>
            <w:proofErr w:type="spellEnd"/>
            <w:r w:rsidRPr="00E4708F">
              <w:rPr>
                <w:rFonts w:ascii="Tahoma" w:eastAsia="Times New Roman" w:hAnsi="Tahoma" w:cs="Tahoma"/>
                <w:sz w:val="18"/>
                <w:szCs w:val="18"/>
                <w:lang w:eastAsia="ru-RU"/>
              </w:rPr>
              <w:t xml:space="preserve"> Продукции, процессов и оборудования, к квалификации персонала, к системе менеджмента качества Поставщика (если применимо).</w:t>
            </w:r>
          </w:p>
        </w:tc>
        <w:tc>
          <w:tcPr>
            <w:tcW w:w="4230" w:type="dxa"/>
            <w:tcBorders>
              <w:top w:val="single" w:sz="4" w:space="0" w:color="auto"/>
              <w:left w:val="single" w:sz="4" w:space="0" w:color="auto"/>
              <w:bottom w:val="single" w:sz="4" w:space="0" w:color="auto"/>
              <w:right w:val="single" w:sz="4" w:space="0" w:color="auto"/>
            </w:tcBorders>
          </w:tcPr>
          <w:p w14:paraId="77B06622" w14:textId="4E3D1DD8" w:rsidR="00AB2E83" w:rsidRPr="00084412" w:rsidRDefault="00AB2E83" w:rsidP="00AB2E8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Не требуется</w:t>
            </w:r>
          </w:p>
        </w:tc>
      </w:tr>
      <w:tr w:rsidR="00AB2E83" w:rsidRPr="00B02DC8" w14:paraId="346235F9"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6D46FC06" w14:textId="634E61EF" w:rsidR="00AB2E83" w:rsidRPr="00B02DC8" w:rsidRDefault="00AB2E83" w:rsidP="00AB2E8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11. Требования к размеру и способу/форме обеспечения исполнения обязательств Поставщика по заключению и/или исполнению договора.</w:t>
            </w:r>
          </w:p>
        </w:tc>
        <w:tc>
          <w:tcPr>
            <w:tcW w:w="4230" w:type="dxa"/>
            <w:tcBorders>
              <w:top w:val="single" w:sz="4" w:space="0" w:color="auto"/>
              <w:left w:val="single" w:sz="4" w:space="0" w:color="auto"/>
              <w:bottom w:val="single" w:sz="4" w:space="0" w:color="auto"/>
              <w:right w:val="single" w:sz="4" w:space="0" w:color="auto"/>
            </w:tcBorders>
          </w:tcPr>
          <w:p w14:paraId="573F59BB" w14:textId="6D6791B3" w:rsidR="00AB2E83" w:rsidRPr="00084412" w:rsidRDefault="00AB2E83" w:rsidP="00AB2E8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Не требуется</w:t>
            </w:r>
          </w:p>
        </w:tc>
      </w:tr>
      <w:tr w:rsidR="00AB2E83" w:rsidRPr="00B02DC8" w14:paraId="1149F6B7"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36BD5F89" w14:textId="6A408B94" w:rsidR="00AB2E83" w:rsidRPr="00B02DC8" w:rsidRDefault="00AB2E83" w:rsidP="00AB2E8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12. 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 для закупок, проводимых в рамках Тендеров (например, письмо или справка банка о выдаче в случае заключения договора Поставщику соответствующей банковской гарантии / векселя).</w:t>
            </w:r>
          </w:p>
        </w:tc>
        <w:tc>
          <w:tcPr>
            <w:tcW w:w="4230" w:type="dxa"/>
            <w:tcBorders>
              <w:top w:val="single" w:sz="4" w:space="0" w:color="auto"/>
              <w:left w:val="single" w:sz="4" w:space="0" w:color="auto"/>
              <w:bottom w:val="single" w:sz="4" w:space="0" w:color="auto"/>
              <w:right w:val="single" w:sz="4" w:space="0" w:color="auto"/>
            </w:tcBorders>
          </w:tcPr>
          <w:p w14:paraId="1A06C897" w14:textId="767AE8B4" w:rsidR="00AB2E83" w:rsidRPr="00084412" w:rsidRDefault="00AB2E83" w:rsidP="00AB2E8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Не требуется</w:t>
            </w:r>
          </w:p>
        </w:tc>
      </w:tr>
      <w:tr w:rsidR="00AB2E83" w:rsidRPr="00B02DC8" w14:paraId="7875120D"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5D8A8440" w14:textId="43C05208" w:rsidR="00AB2E83" w:rsidRPr="00B02DC8" w:rsidRDefault="00AB2E83" w:rsidP="00AB2E8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13. Требование о представлении документов, подтверждающих правоспособность, благонадежность, платежеспособность и финансовую устойчивость Поставщика в соответствии с требованиями Положения о договорной работе.</w:t>
            </w:r>
          </w:p>
        </w:tc>
        <w:tc>
          <w:tcPr>
            <w:tcW w:w="4230" w:type="dxa"/>
            <w:tcBorders>
              <w:top w:val="single" w:sz="4" w:space="0" w:color="auto"/>
              <w:left w:val="single" w:sz="4" w:space="0" w:color="auto"/>
              <w:bottom w:val="single" w:sz="4" w:space="0" w:color="auto"/>
              <w:right w:val="single" w:sz="4" w:space="0" w:color="auto"/>
            </w:tcBorders>
          </w:tcPr>
          <w:p w14:paraId="61B5CDA2" w14:textId="77777777" w:rsidR="00AB2E83" w:rsidRPr="000B052E" w:rsidRDefault="00AB2E83" w:rsidP="00AB2E83">
            <w:pPr>
              <w:spacing w:after="0"/>
              <w:rPr>
                <w:rFonts w:ascii="Tahoma" w:hAnsi="Tahoma" w:cs="Tahoma"/>
                <w:b/>
                <w:sz w:val="18"/>
                <w:szCs w:val="18"/>
              </w:rPr>
            </w:pPr>
            <w:r w:rsidRPr="000B052E">
              <w:rPr>
                <w:rFonts w:ascii="Tahoma" w:hAnsi="Tahoma" w:cs="Tahoma"/>
                <w:b/>
                <w:sz w:val="18"/>
                <w:szCs w:val="18"/>
              </w:rPr>
              <w:t>Для юридических лиц:</w:t>
            </w:r>
          </w:p>
          <w:p w14:paraId="169EB8A4" w14:textId="77777777" w:rsidR="00AB2E83" w:rsidRPr="000B052E" w:rsidRDefault="00AB2E83" w:rsidP="00AB2E83">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выписка из Единого государственного реестра юридических лиц, выданная не ранее чем за</w:t>
            </w:r>
            <w:r>
              <w:rPr>
                <w:rFonts w:ascii="Tahoma" w:hAnsi="Tahoma" w:cs="Tahoma"/>
                <w:sz w:val="18"/>
                <w:szCs w:val="18"/>
              </w:rPr>
              <w:t xml:space="preserve"> один месяц до дня предъявления</w:t>
            </w:r>
            <w:r w:rsidRPr="000B052E">
              <w:rPr>
                <w:rFonts w:ascii="Tahoma" w:hAnsi="Tahoma" w:cs="Tahoma"/>
                <w:sz w:val="18"/>
                <w:szCs w:val="18"/>
              </w:rPr>
              <w:t>;</w:t>
            </w:r>
          </w:p>
          <w:p w14:paraId="621E178F" w14:textId="77777777" w:rsidR="00AB2E83" w:rsidRPr="000B052E" w:rsidRDefault="00AB2E83" w:rsidP="00AB2E83">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учредительные документы со всеми изменениями;</w:t>
            </w:r>
          </w:p>
          <w:p w14:paraId="377ABAB1" w14:textId="77777777" w:rsidR="00AB2E83" w:rsidRPr="000B052E" w:rsidRDefault="00AB2E83" w:rsidP="00AB2E83">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 xml:space="preserve">решение либо выписку из решения органа управления контрагента, к компетенции которого уставом отнесен вопрос об избрании (назначении) единоличного исполнительного органа; </w:t>
            </w:r>
          </w:p>
          <w:p w14:paraId="7A58E7CC" w14:textId="77777777" w:rsidR="00AB2E83" w:rsidRPr="000B052E" w:rsidRDefault="00AB2E83" w:rsidP="00AB2E83">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документы, подтверждающие согласие на совершение сделки / одобрение сделки органами управления контрагента в случаях, предусмотренных действующим законодательством или учредительными документами контрагента;</w:t>
            </w:r>
          </w:p>
          <w:p w14:paraId="3FC17299" w14:textId="77777777" w:rsidR="00AB2E83" w:rsidRDefault="00AB2E83" w:rsidP="00AB2E83">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бухгалтерский баланс и отчет о финансовых результатах с приложениями за последний завершенный финансовый год (в случае предоставления в виде сканированного образа – вместе с копиями протокола входного контроля и кви</w:t>
            </w:r>
            <w:r>
              <w:rPr>
                <w:rFonts w:ascii="Tahoma" w:hAnsi="Tahoma" w:cs="Tahoma"/>
                <w:sz w:val="18"/>
                <w:szCs w:val="18"/>
              </w:rPr>
              <w:t xml:space="preserve">танции о приеме отчетности) </w:t>
            </w:r>
            <w:r w:rsidRPr="000B052E">
              <w:rPr>
                <w:rFonts w:ascii="Tahoma" w:hAnsi="Tahoma" w:cs="Tahoma"/>
                <w:sz w:val="18"/>
                <w:szCs w:val="18"/>
              </w:rPr>
              <w:t xml:space="preserve">(в случае заключения договора с финансовой организацией предоставляются сведения о сетевом ресурсе, на котором размещена отчетность организации); </w:t>
            </w:r>
          </w:p>
          <w:p w14:paraId="7B562A3A" w14:textId="77777777" w:rsidR="00AB2E83" w:rsidRPr="000B052E" w:rsidRDefault="00AB2E83" w:rsidP="00AB2E83">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для контрагентов, применяющих упрощенную систему налогообложения –  уведомление налогового органа о переходе налогоплательщика на упрощенную систему налогообложения;</w:t>
            </w:r>
          </w:p>
          <w:p w14:paraId="339EDA53" w14:textId="77777777" w:rsidR="00AB2E83" w:rsidRPr="000B052E" w:rsidRDefault="00AB2E83" w:rsidP="00AB2E83">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 xml:space="preserve">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выданная налоговым органом, в котором контрагент стоит на налоговом учете не ранее, чем за три месяца до даты предоставления (за исключением контрагентов, являющихся публичными акционерными обществами, субъектами </w:t>
            </w:r>
            <w:r w:rsidRPr="000B052E">
              <w:rPr>
                <w:rFonts w:ascii="Tahoma" w:hAnsi="Tahoma" w:cs="Tahoma"/>
                <w:sz w:val="18"/>
                <w:szCs w:val="18"/>
              </w:rPr>
              <w:lastRenderedPageBreak/>
              <w:t>естественных монополий, некоммерческими организациями, финансовыми организациями);</w:t>
            </w:r>
          </w:p>
          <w:p w14:paraId="702A6150" w14:textId="77777777" w:rsidR="00AB2E83" w:rsidRPr="000B052E" w:rsidRDefault="00AB2E83" w:rsidP="00AB2E83">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для контрагентов, полномочия единоличного исполнительного органа которого переданы управляющей компании, – договор с управляющей компанией и документа об избрании (назначении) единоличного исполнительного органа компании;</w:t>
            </w:r>
          </w:p>
          <w:p w14:paraId="24E43EFD" w14:textId="77777777" w:rsidR="00AB2E83" w:rsidRPr="000B052E" w:rsidRDefault="00AB2E83" w:rsidP="00AB2E83">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документы об избрании членов органов управления контрагента;</w:t>
            </w:r>
          </w:p>
          <w:p w14:paraId="63512C60" w14:textId="77777777" w:rsidR="00AB2E83" w:rsidRPr="000B052E" w:rsidRDefault="00AB2E83" w:rsidP="00AB2E83">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доверенность на заключение договора – в случае, если договор подписывается не исполнительным органом контрагента / акт уполномоченного государственного органа или органа местного самоуправления, если представитель контрагента действует на основании данного акта (в отношении контрагентов, являющихся публично-правовыми образованиями);</w:t>
            </w:r>
          </w:p>
          <w:p w14:paraId="3C204F1E" w14:textId="77777777" w:rsidR="00AB2E83" w:rsidRPr="000B052E" w:rsidRDefault="00AB2E83" w:rsidP="00AB2E83">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лицензии, патенты, допуски и т. п. – при заключении договоров на выполнение работ, оказание услуг и т. п., требующих в соответствии с действующим законодательством наличия соответствующего разрешения или уведомления;</w:t>
            </w:r>
          </w:p>
          <w:p w14:paraId="3E880F7C" w14:textId="77777777" w:rsidR="00AB2E83" w:rsidRDefault="00AB2E83" w:rsidP="00AB2E83">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документы, подтверждающие право контрагента на распоряжение объектом гражданских прав, в отношении которого заключается договор (свидетельство о праве собственности, согласие собственника при сдаче имущества в субаренду, выписка из лицензионного договора и т. п.);</w:t>
            </w:r>
            <w:r>
              <w:rPr>
                <w:rFonts w:ascii="Tahoma" w:hAnsi="Tahoma" w:cs="Tahoma"/>
                <w:sz w:val="18"/>
                <w:szCs w:val="18"/>
              </w:rPr>
              <w:t xml:space="preserve"> </w:t>
            </w:r>
          </w:p>
          <w:p w14:paraId="04C6DCDF" w14:textId="77777777" w:rsidR="00AB2E83" w:rsidRDefault="00AB2E83" w:rsidP="00AB2E83">
            <w:pPr>
              <w:spacing w:after="0"/>
              <w:rPr>
                <w:rFonts w:ascii="Tahoma" w:hAnsi="Tahoma" w:cs="Tahoma"/>
                <w:sz w:val="18"/>
                <w:szCs w:val="18"/>
              </w:rPr>
            </w:pPr>
            <w:r>
              <w:rPr>
                <w:rFonts w:ascii="Tahoma" w:hAnsi="Tahoma" w:cs="Tahoma"/>
                <w:sz w:val="18"/>
                <w:szCs w:val="18"/>
              </w:rPr>
              <w:t xml:space="preserve">– </w:t>
            </w:r>
            <w:r w:rsidRPr="00392D4A">
              <w:rPr>
                <w:rFonts w:ascii="Tahoma" w:hAnsi="Tahoma" w:cs="Tahoma"/>
                <w:sz w:val="18"/>
                <w:szCs w:val="18"/>
              </w:rPr>
              <w:t>информаци</w:t>
            </w:r>
            <w:r>
              <w:rPr>
                <w:rFonts w:ascii="Tahoma" w:hAnsi="Tahoma" w:cs="Tahoma"/>
                <w:sz w:val="18"/>
                <w:szCs w:val="18"/>
              </w:rPr>
              <w:t>я</w:t>
            </w:r>
            <w:r w:rsidRPr="00392D4A">
              <w:rPr>
                <w:rFonts w:ascii="Tahoma" w:hAnsi="Tahoma" w:cs="Tahoma"/>
                <w:sz w:val="18"/>
                <w:szCs w:val="18"/>
              </w:rPr>
              <w:t xml:space="preserve"> о </w:t>
            </w:r>
            <w:proofErr w:type="spellStart"/>
            <w:r w:rsidRPr="00392D4A">
              <w:rPr>
                <w:rFonts w:ascii="Tahoma" w:hAnsi="Tahoma" w:cs="Tahoma"/>
                <w:sz w:val="18"/>
                <w:szCs w:val="18"/>
              </w:rPr>
              <w:t>бенефициарных</w:t>
            </w:r>
            <w:proofErr w:type="spellEnd"/>
            <w:r w:rsidRPr="00392D4A">
              <w:rPr>
                <w:rFonts w:ascii="Tahoma" w:hAnsi="Tahoma" w:cs="Tahoma"/>
                <w:sz w:val="18"/>
                <w:szCs w:val="18"/>
              </w:rPr>
              <w:t xml:space="preserve"> владельцах (кроме контрагентов, которые в соответствии с законом не обязаны располагать такой информацией, и юридических лиц, информация о </w:t>
            </w:r>
            <w:proofErr w:type="spellStart"/>
            <w:r w:rsidRPr="00392D4A">
              <w:rPr>
                <w:rFonts w:ascii="Tahoma" w:hAnsi="Tahoma" w:cs="Tahoma"/>
                <w:sz w:val="18"/>
                <w:szCs w:val="18"/>
              </w:rPr>
              <w:t>бенефициарных</w:t>
            </w:r>
            <w:proofErr w:type="spellEnd"/>
            <w:r w:rsidRPr="00392D4A">
              <w:rPr>
                <w:rFonts w:ascii="Tahoma" w:hAnsi="Tahoma" w:cs="Tahoma"/>
                <w:sz w:val="18"/>
                <w:szCs w:val="18"/>
              </w:rPr>
              <w:t xml:space="preserve"> владельцах которых может быть установлена на основании сведений Единого государственного реестра юридических лиц)</w:t>
            </w:r>
            <w:r>
              <w:rPr>
                <w:rFonts w:ascii="Tahoma" w:hAnsi="Tahoma" w:cs="Tahoma"/>
                <w:sz w:val="18"/>
                <w:szCs w:val="18"/>
              </w:rPr>
              <w:t>.</w:t>
            </w:r>
          </w:p>
          <w:p w14:paraId="5C13FBCD" w14:textId="77777777" w:rsidR="00AB2E83" w:rsidRDefault="00AB2E83" w:rsidP="00AB2E83">
            <w:pPr>
              <w:spacing w:after="0"/>
              <w:rPr>
                <w:rFonts w:ascii="Tahoma" w:hAnsi="Tahoma" w:cs="Tahoma"/>
                <w:b/>
                <w:sz w:val="18"/>
                <w:szCs w:val="18"/>
              </w:rPr>
            </w:pPr>
            <w:r w:rsidRPr="00392D4A">
              <w:rPr>
                <w:rFonts w:ascii="Tahoma" w:hAnsi="Tahoma" w:cs="Tahoma"/>
                <w:b/>
                <w:sz w:val="18"/>
                <w:szCs w:val="18"/>
              </w:rPr>
              <w:t>Для индивидуальных предпринимателей:</w:t>
            </w:r>
          </w:p>
          <w:p w14:paraId="05AFC86F" w14:textId="77777777" w:rsidR="00AB2E83" w:rsidRPr="00E62225" w:rsidRDefault="00AB2E83" w:rsidP="00AB2E83">
            <w:pPr>
              <w:numPr>
                <w:ilvl w:val="0"/>
                <w:numId w:val="25"/>
              </w:numPr>
              <w:tabs>
                <w:tab w:val="left" w:pos="709"/>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 xml:space="preserve">выписка из Единого государственного реестра индивидуальных предпринимателей в отношении контрагента, выданная в период, не превышающий трех месяцев до дня предъявления; </w:t>
            </w:r>
          </w:p>
          <w:p w14:paraId="43A8FF73" w14:textId="77777777" w:rsidR="00AB2E83" w:rsidRPr="00E62225" w:rsidRDefault="00AB2E83" w:rsidP="00AB2E83">
            <w:pPr>
              <w:numPr>
                <w:ilvl w:val="0"/>
                <w:numId w:val="25"/>
              </w:numPr>
              <w:tabs>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реквизиты основного документа, удостоверяющего личность физического лица на территории Российской Федерации;</w:t>
            </w:r>
          </w:p>
          <w:p w14:paraId="455CB04D" w14:textId="77777777" w:rsidR="00AB2E83" w:rsidRDefault="00AB2E83" w:rsidP="00AB2E83">
            <w:pPr>
              <w:numPr>
                <w:ilvl w:val="0"/>
                <w:numId w:val="25"/>
              </w:numPr>
              <w:tabs>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для контрагентов – индивидуальных предпринимателей, применяющих упрощенную систему налогообложения, – уведомление налогового органа о переходе налогоплательщика на упрощенную систему налогообложения;</w:t>
            </w:r>
          </w:p>
          <w:p w14:paraId="0FE4456E" w14:textId="77777777" w:rsidR="00AB2E83" w:rsidRPr="00A17467" w:rsidRDefault="00AB2E83" w:rsidP="00AB2E83">
            <w:pPr>
              <w:numPr>
                <w:ilvl w:val="0"/>
                <w:numId w:val="25"/>
              </w:numPr>
              <w:tabs>
                <w:tab w:val="left" w:pos="993"/>
              </w:tabs>
              <w:spacing w:after="0" w:line="240" w:lineRule="auto"/>
              <w:ind w:left="0" w:firstLine="709"/>
              <w:contextualSpacing/>
              <w:jc w:val="both"/>
              <w:rPr>
                <w:rFonts w:ascii="Tahoma" w:hAnsi="Tahoma" w:cs="Tahoma"/>
                <w:sz w:val="18"/>
                <w:szCs w:val="18"/>
              </w:rPr>
            </w:pPr>
            <w:r w:rsidRPr="00A17467">
              <w:rPr>
                <w:rFonts w:ascii="Tahoma" w:hAnsi="Tahoma" w:cs="Tahoma"/>
                <w:sz w:val="18"/>
                <w:szCs w:val="18"/>
              </w:rPr>
              <w:t xml:space="preserve">налоговая отчетность, содержащая информацию о сумме полученных доходов, за последний отчетный период (если такая </w:t>
            </w:r>
            <w:r w:rsidRPr="00A17467">
              <w:rPr>
                <w:rFonts w:ascii="Tahoma" w:hAnsi="Tahoma" w:cs="Tahoma"/>
                <w:sz w:val="18"/>
                <w:szCs w:val="18"/>
              </w:rPr>
              <w:lastRenderedPageBreak/>
              <w:t>отчетность составляется в соответствии с применяемой системой налогообложения)</w:t>
            </w:r>
            <w:r>
              <w:rPr>
                <w:rFonts w:ascii="Tahoma" w:hAnsi="Tahoma" w:cs="Tahoma"/>
                <w:sz w:val="18"/>
                <w:szCs w:val="18"/>
              </w:rPr>
              <w:t>;</w:t>
            </w:r>
          </w:p>
          <w:p w14:paraId="43483D11" w14:textId="77777777" w:rsidR="00AB2E83" w:rsidRPr="00E62225" w:rsidRDefault="00AB2E83" w:rsidP="00AB2E83">
            <w:pPr>
              <w:numPr>
                <w:ilvl w:val="0"/>
                <w:numId w:val="25"/>
              </w:numPr>
              <w:tabs>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декларация конфликта интересов по форме, установленной нормативно-методическими документами Компании в области предупреждения и урегулирования конфликта интересов</w:t>
            </w:r>
            <w:r>
              <w:rPr>
                <w:rFonts w:ascii="Tahoma" w:hAnsi="Tahoma" w:cs="Tahoma"/>
                <w:sz w:val="18"/>
                <w:szCs w:val="18"/>
              </w:rPr>
              <w:t xml:space="preserve"> (предоставляется по форме ПАО «ГМК «Норильский никель», прилагаемой к настоящему приглашению)</w:t>
            </w:r>
            <w:r w:rsidRPr="00E62225">
              <w:rPr>
                <w:rFonts w:ascii="Tahoma" w:hAnsi="Tahoma" w:cs="Tahoma"/>
                <w:sz w:val="18"/>
                <w:szCs w:val="18"/>
              </w:rPr>
              <w:t>;</w:t>
            </w:r>
          </w:p>
          <w:p w14:paraId="455B802E" w14:textId="77777777" w:rsidR="00AB2E83" w:rsidRPr="00E62225" w:rsidRDefault="00AB2E83" w:rsidP="00AB2E83">
            <w:pPr>
              <w:pStyle w:val="af2"/>
              <w:numPr>
                <w:ilvl w:val="0"/>
                <w:numId w:val="25"/>
              </w:numPr>
              <w:tabs>
                <w:tab w:val="left" w:pos="993"/>
              </w:tabs>
              <w:ind w:left="0" w:firstLine="709"/>
              <w:rPr>
                <w:rFonts w:ascii="Tahoma" w:hAnsi="Tahoma" w:cs="Tahoma"/>
                <w:sz w:val="18"/>
                <w:szCs w:val="18"/>
              </w:rPr>
            </w:pPr>
            <w:r w:rsidRPr="00E62225">
              <w:rPr>
                <w:rFonts w:ascii="Tahoma" w:hAnsi="Tahoma" w:cs="Tahoma"/>
                <w:sz w:val="18"/>
                <w:szCs w:val="18"/>
              </w:rPr>
              <w:t>доверенность на заключение договора – в случае, если договор подписывается не индивидуальным предпринимателем;</w:t>
            </w:r>
          </w:p>
          <w:p w14:paraId="625137BB" w14:textId="77777777" w:rsidR="00AB2E83" w:rsidRPr="00E62225" w:rsidRDefault="00AB2E83" w:rsidP="00AB2E83">
            <w:pPr>
              <w:pStyle w:val="af2"/>
              <w:numPr>
                <w:ilvl w:val="0"/>
                <w:numId w:val="25"/>
              </w:numPr>
              <w:tabs>
                <w:tab w:val="left" w:pos="993"/>
                <w:tab w:val="left" w:pos="1134"/>
              </w:tabs>
              <w:ind w:left="0" w:firstLine="709"/>
              <w:rPr>
                <w:rFonts w:ascii="Tahoma" w:hAnsi="Tahoma" w:cs="Tahoma"/>
                <w:sz w:val="18"/>
                <w:szCs w:val="18"/>
              </w:rPr>
            </w:pPr>
            <w:r w:rsidRPr="00E62225">
              <w:rPr>
                <w:rFonts w:ascii="Tahoma" w:hAnsi="Tahoma" w:cs="Tahoma"/>
                <w:sz w:val="18"/>
                <w:szCs w:val="18"/>
              </w:rPr>
              <w:t>лицензии, патенты, допуски и т. п. – при заключении договоров на выполнение работ, оказание услуг и т. п., требующих в соответствии с действующим законодательством наличия соответствующего разрешения или уведомления;</w:t>
            </w:r>
          </w:p>
          <w:p w14:paraId="60D3E4A9" w14:textId="77777777" w:rsidR="00AB2E83" w:rsidRDefault="00AB2E83" w:rsidP="00AB2E83">
            <w:pPr>
              <w:pStyle w:val="af2"/>
              <w:numPr>
                <w:ilvl w:val="0"/>
                <w:numId w:val="25"/>
              </w:numPr>
              <w:tabs>
                <w:tab w:val="left" w:pos="993"/>
                <w:tab w:val="left" w:pos="1134"/>
              </w:tabs>
              <w:ind w:left="0" w:firstLine="709"/>
              <w:rPr>
                <w:rFonts w:ascii="Tahoma" w:hAnsi="Tahoma" w:cs="Tahoma"/>
                <w:sz w:val="18"/>
                <w:szCs w:val="18"/>
              </w:rPr>
            </w:pPr>
            <w:r w:rsidRPr="00E62225">
              <w:rPr>
                <w:rFonts w:ascii="Tahoma" w:hAnsi="Tahoma" w:cs="Tahoma"/>
                <w:sz w:val="18"/>
                <w:szCs w:val="18"/>
              </w:rPr>
              <w:t>документы, подтверждающие право контрагента на распоряжение объектом гражданских прав, в отношении которого заключается договор (свидетельство о праве собственности, согласие собственника при сдаче имущества в субаренду, выписка из лицензионного договора и т. п.)</w:t>
            </w:r>
            <w:r>
              <w:rPr>
                <w:rFonts w:ascii="Tahoma" w:hAnsi="Tahoma" w:cs="Tahoma"/>
                <w:sz w:val="18"/>
                <w:szCs w:val="18"/>
              </w:rPr>
              <w:t>.</w:t>
            </w:r>
          </w:p>
          <w:p w14:paraId="3BF81E88" w14:textId="77777777" w:rsidR="00AB2E83" w:rsidRDefault="00AB2E83" w:rsidP="00AB2E83">
            <w:pPr>
              <w:tabs>
                <w:tab w:val="left" w:pos="993"/>
                <w:tab w:val="left" w:pos="1134"/>
              </w:tabs>
              <w:spacing w:after="0"/>
              <w:rPr>
                <w:rFonts w:ascii="Tahoma" w:hAnsi="Tahoma" w:cs="Tahoma"/>
                <w:sz w:val="18"/>
                <w:szCs w:val="18"/>
              </w:rPr>
            </w:pPr>
          </w:p>
          <w:p w14:paraId="38B819E7" w14:textId="77777777" w:rsidR="00AB2E83" w:rsidRDefault="00AB2E83" w:rsidP="00AB2E83">
            <w:pPr>
              <w:tabs>
                <w:tab w:val="left" w:pos="993"/>
                <w:tab w:val="left" w:pos="1134"/>
              </w:tabs>
              <w:spacing w:after="0"/>
              <w:rPr>
                <w:rFonts w:ascii="Tahoma" w:hAnsi="Tahoma" w:cs="Tahoma"/>
                <w:b/>
                <w:sz w:val="18"/>
                <w:szCs w:val="18"/>
              </w:rPr>
            </w:pPr>
            <w:r>
              <w:rPr>
                <w:rFonts w:ascii="Tahoma" w:hAnsi="Tahoma" w:cs="Tahoma"/>
                <w:b/>
                <w:sz w:val="18"/>
                <w:szCs w:val="18"/>
              </w:rPr>
              <w:t>Для всех участников:</w:t>
            </w:r>
          </w:p>
          <w:p w14:paraId="260066D0" w14:textId="09C68C3C" w:rsidR="00AB2E83" w:rsidRPr="00B6798D" w:rsidRDefault="00AB2E83" w:rsidP="00AB2E83">
            <w:pPr>
              <w:spacing w:after="0" w:line="240" w:lineRule="auto"/>
              <w:jc w:val="both"/>
              <w:rPr>
                <w:rFonts w:ascii="Tahoma" w:hAnsi="Tahoma" w:cs="Tahoma"/>
                <w:sz w:val="18"/>
                <w:szCs w:val="18"/>
              </w:rPr>
            </w:pPr>
            <w:r w:rsidRPr="00E4708F">
              <w:rPr>
                <w:rFonts w:ascii="Tahoma" w:hAnsi="Tahoma" w:cs="Tahoma"/>
                <w:sz w:val="18"/>
                <w:szCs w:val="18"/>
              </w:rPr>
              <w:t>Подтверждение того,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В случае, если какие-либо сведения или документы из запрашиваемого перечня содержат инсайдерскую информацию, просим указать на конкретный пункт такого перечня, не раскрывая (не отражая) наименование таких сведений или документов и не предоставляя их.</w:t>
            </w:r>
          </w:p>
        </w:tc>
      </w:tr>
      <w:tr w:rsidR="00AB2E83" w:rsidRPr="00B02DC8" w14:paraId="3E2670F6" w14:textId="77777777" w:rsidTr="00336348">
        <w:tc>
          <w:tcPr>
            <w:tcW w:w="4566" w:type="dxa"/>
            <w:tcBorders>
              <w:top w:val="single" w:sz="4" w:space="0" w:color="auto"/>
              <w:left w:val="single" w:sz="4" w:space="0" w:color="auto"/>
              <w:bottom w:val="single" w:sz="4" w:space="0" w:color="auto"/>
              <w:right w:val="single" w:sz="4" w:space="0" w:color="auto"/>
            </w:tcBorders>
            <w:shd w:val="clear" w:color="auto" w:fill="auto"/>
            <w:hideMark/>
          </w:tcPr>
          <w:p w14:paraId="3E426A6B" w14:textId="637565F5" w:rsidR="00AB2E83" w:rsidRPr="00316ACE" w:rsidRDefault="00AB2E83" w:rsidP="00AB2E8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lastRenderedPageBreak/>
              <w:t>14. Требование по представлению документов, подтверждающих наличие деловых отношений между Поставщиком и производителем Продукции.</w:t>
            </w:r>
          </w:p>
        </w:tc>
        <w:tc>
          <w:tcPr>
            <w:tcW w:w="4230" w:type="dxa"/>
            <w:shd w:val="clear" w:color="auto" w:fill="auto"/>
          </w:tcPr>
          <w:p w14:paraId="14F961B7" w14:textId="78E9637F" w:rsidR="00AB2E83" w:rsidRPr="00316ACE" w:rsidRDefault="00AB2E83" w:rsidP="00AB2E83">
            <w:pPr>
              <w:pStyle w:val="af1"/>
              <w:jc w:val="both"/>
              <w:rPr>
                <w:rFonts w:ascii="Tahoma" w:hAnsi="Tahoma" w:cs="Tahoma"/>
                <w:sz w:val="18"/>
                <w:szCs w:val="18"/>
              </w:rPr>
            </w:pPr>
            <w:r w:rsidRPr="00084412">
              <w:rPr>
                <w:rFonts w:ascii="Tahoma" w:hAnsi="Tahoma" w:cs="Tahoma"/>
                <w:sz w:val="18"/>
                <w:szCs w:val="18"/>
              </w:rPr>
              <w:t>Не требуется</w:t>
            </w:r>
          </w:p>
        </w:tc>
      </w:tr>
      <w:tr w:rsidR="00AB2E83" w:rsidRPr="00B02DC8" w14:paraId="10131A87" w14:textId="77777777" w:rsidTr="00753352">
        <w:trPr>
          <w:trHeight w:val="388"/>
        </w:trPr>
        <w:tc>
          <w:tcPr>
            <w:tcW w:w="4566" w:type="dxa"/>
            <w:tcBorders>
              <w:top w:val="single" w:sz="4" w:space="0" w:color="auto"/>
              <w:left w:val="single" w:sz="4" w:space="0" w:color="auto"/>
              <w:bottom w:val="single" w:sz="4" w:space="0" w:color="auto"/>
              <w:right w:val="single" w:sz="4" w:space="0" w:color="auto"/>
            </w:tcBorders>
            <w:hideMark/>
          </w:tcPr>
          <w:p w14:paraId="63C87225" w14:textId="4DCD262F" w:rsidR="00AB2E83" w:rsidRPr="00B02DC8" w:rsidRDefault="00AB2E83" w:rsidP="00AB2E8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15. 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4230" w:type="dxa"/>
            <w:tcBorders>
              <w:top w:val="single" w:sz="4" w:space="0" w:color="auto"/>
              <w:left w:val="single" w:sz="4" w:space="0" w:color="auto"/>
              <w:bottom w:val="single" w:sz="4" w:space="0" w:color="auto"/>
              <w:right w:val="single" w:sz="4" w:space="0" w:color="auto"/>
            </w:tcBorders>
          </w:tcPr>
          <w:p w14:paraId="4BDB1BBD" w14:textId="77777777" w:rsidR="00AB2E83" w:rsidRPr="00A436CE" w:rsidRDefault="00AB2E83" w:rsidP="00AB2E83">
            <w:pPr>
              <w:spacing w:after="0" w:line="240" w:lineRule="auto"/>
              <w:jc w:val="both"/>
              <w:rPr>
                <w:rFonts w:ascii="Tahoma" w:hAnsi="Tahoma" w:cs="Tahoma"/>
                <w:b/>
                <w:sz w:val="18"/>
                <w:szCs w:val="18"/>
              </w:rPr>
            </w:pPr>
            <w:r w:rsidRPr="00A436CE">
              <w:rPr>
                <w:rFonts w:ascii="Tahoma" w:hAnsi="Tahoma" w:cs="Tahoma"/>
                <w:b/>
                <w:sz w:val="18"/>
                <w:szCs w:val="18"/>
              </w:rPr>
              <w:t>Применимое право – РФ. Подсудность – арбитражный суд Мурманской области.</w:t>
            </w:r>
          </w:p>
          <w:p w14:paraId="1BCFDB0C" w14:textId="0F26DBD4" w:rsidR="00AB2E83" w:rsidRPr="00E16521" w:rsidRDefault="00AB2E83" w:rsidP="00627DBD">
            <w:pPr>
              <w:spacing w:after="0" w:line="240" w:lineRule="auto"/>
              <w:jc w:val="both"/>
              <w:rPr>
                <w:rFonts w:ascii="Tahoma" w:hAnsi="Tahoma" w:cs="Tahoma"/>
                <w:sz w:val="18"/>
                <w:szCs w:val="18"/>
              </w:rPr>
            </w:pPr>
            <w:r w:rsidRPr="00A436CE">
              <w:rPr>
                <w:rFonts w:ascii="Tahoma" w:hAnsi="Tahoma" w:cs="Tahoma"/>
                <w:b/>
                <w:sz w:val="18"/>
                <w:szCs w:val="18"/>
              </w:rPr>
              <w:t xml:space="preserve">Условия договора  – в соответствии с типовой формой договора, прилагаемой к настоящему приглашению </w:t>
            </w:r>
            <w:r w:rsidRPr="00A436CE">
              <w:rPr>
                <w:rFonts w:ascii="Tahoma" w:eastAsia="Times New Roman" w:hAnsi="Tahoma" w:cs="Tahoma"/>
                <w:b/>
                <w:sz w:val="18"/>
                <w:szCs w:val="18"/>
                <w:lang w:eastAsia="ru-RU"/>
              </w:rPr>
              <w:t xml:space="preserve">(приложение № </w:t>
            </w:r>
            <w:r w:rsidR="00627DBD">
              <w:rPr>
                <w:rFonts w:ascii="Tahoma" w:eastAsia="Times New Roman" w:hAnsi="Tahoma" w:cs="Tahoma"/>
                <w:b/>
                <w:sz w:val="18"/>
                <w:szCs w:val="18"/>
                <w:lang w:eastAsia="ru-RU"/>
              </w:rPr>
              <w:t>2</w:t>
            </w:r>
            <w:r w:rsidRPr="00A436CE">
              <w:rPr>
                <w:rFonts w:ascii="Tahoma" w:eastAsia="Times New Roman" w:hAnsi="Tahoma" w:cs="Tahoma"/>
                <w:b/>
                <w:sz w:val="18"/>
                <w:szCs w:val="18"/>
                <w:lang w:eastAsia="ru-RU"/>
              </w:rPr>
              <w:t>)</w:t>
            </w:r>
          </w:p>
        </w:tc>
      </w:tr>
      <w:tr w:rsidR="00AB2E83" w:rsidRPr="00B02DC8" w14:paraId="4F069569"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47ED653D" w14:textId="260EBB14" w:rsidR="00AB2E83" w:rsidRPr="00776871" w:rsidRDefault="00AB2E83" w:rsidP="00AB2E83">
            <w:pPr>
              <w:spacing w:after="0" w:line="240" w:lineRule="auto"/>
              <w:jc w:val="both"/>
              <w:rPr>
                <w:rFonts w:ascii="Tahoma" w:eastAsia="Times New Roman" w:hAnsi="Tahoma" w:cs="Tahoma"/>
                <w:sz w:val="18"/>
                <w:szCs w:val="18"/>
                <w:lang w:eastAsia="ru-RU"/>
              </w:rPr>
            </w:pPr>
            <w:r w:rsidRPr="007F444A">
              <w:rPr>
                <w:rFonts w:ascii="Tahoma" w:hAnsi="Tahoma" w:cs="Tahoma"/>
                <w:sz w:val="18"/>
                <w:szCs w:val="18"/>
              </w:rPr>
              <w:t>16. Требования к предоставлению отчетности</w:t>
            </w:r>
          </w:p>
        </w:tc>
        <w:tc>
          <w:tcPr>
            <w:tcW w:w="4230" w:type="dxa"/>
            <w:tcBorders>
              <w:top w:val="single" w:sz="4" w:space="0" w:color="auto"/>
              <w:left w:val="single" w:sz="4" w:space="0" w:color="auto"/>
              <w:bottom w:val="single" w:sz="4" w:space="0" w:color="auto"/>
              <w:right w:val="single" w:sz="4" w:space="0" w:color="auto"/>
            </w:tcBorders>
          </w:tcPr>
          <w:p w14:paraId="7951B7D6" w14:textId="0C80F556" w:rsidR="00AB2E83" w:rsidRPr="00DE2632" w:rsidRDefault="00AB2E83" w:rsidP="00392157">
            <w:pPr>
              <w:pStyle w:val="af2"/>
              <w:ind w:left="0"/>
              <w:rPr>
                <w:rFonts w:ascii="Tahoma" w:hAnsi="Tahoma" w:cs="Tahoma"/>
                <w:b/>
                <w:sz w:val="18"/>
                <w:szCs w:val="18"/>
              </w:rPr>
            </w:pPr>
            <w:r w:rsidRPr="00084412">
              <w:rPr>
                <w:rFonts w:ascii="Tahoma" w:hAnsi="Tahoma" w:cs="Tahoma"/>
                <w:sz w:val="18"/>
                <w:szCs w:val="18"/>
              </w:rPr>
              <w:t>Не требуется</w:t>
            </w:r>
          </w:p>
        </w:tc>
      </w:tr>
      <w:tr w:rsidR="00AB2E83" w:rsidRPr="00B02DC8" w14:paraId="7790733C" w14:textId="77777777" w:rsidTr="00DA007E">
        <w:trPr>
          <w:trHeight w:val="258"/>
        </w:trPr>
        <w:tc>
          <w:tcPr>
            <w:tcW w:w="4566" w:type="dxa"/>
            <w:tcBorders>
              <w:top w:val="single" w:sz="4" w:space="0" w:color="auto"/>
              <w:left w:val="single" w:sz="4" w:space="0" w:color="auto"/>
              <w:bottom w:val="single" w:sz="4" w:space="0" w:color="auto"/>
              <w:right w:val="single" w:sz="4" w:space="0" w:color="auto"/>
            </w:tcBorders>
            <w:hideMark/>
          </w:tcPr>
          <w:p w14:paraId="4A9EC2F9" w14:textId="0F52511B" w:rsidR="00AB2E83" w:rsidRPr="00776871" w:rsidRDefault="00AB2E83" w:rsidP="00AB2E83">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 xml:space="preserve">17. </w:t>
            </w:r>
            <w:r w:rsidRPr="007307F3">
              <w:rPr>
                <w:rFonts w:ascii="Tahoma" w:eastAsia="Times New Roman" w:hAnsi="Tahoma" w:cs="Tahoma"/>
                <w:sz w:val="18"/>
                <w:szCs w:val="18"/>
                <w:lang w:eastAsia="ru-RU"/>
              </w:rPr>
              <w:t>Необходимые требования к Поставщику (к квалификации поставщика, возможности представлять аналоги и т.д.)</w:t>
            </w:r>
          </w:p>
        </w:tc>
        <w:tc>
          <w:tcPr>
            <w:tcW w:w="4230" w:type="dxa"/>
            <w:tcBorders>
              <w:top w:val="single" w:sz="4" w:space="0" w:color="auto"/>
              <w:left w:val="single" w:sz="4" w:space="0" w:color="auto"/>
              <w:bottom w:val="single" w:sz="4" w:space="0" w:color="auto"/>
              <w:right w:val="single" w:sz="4" w:space="0" w:color="auto"/>
            </w:tcBorders>
            <w:shd w:val="clear" w:color="auto" w:fill="auto"/>
          </w:tcPr>
          <w:p w14:paraId="47AA9E87" w14:textId="37B8B471" w:rsidR="00AB2E83" w:rsidRPr="00543B25" w:rsidRDefault="003B7AFC" w:rsidP="009B0502">
            <w:pPr>
              <w:spacing w:after="0" w:line="240" w:lineRule="auto"/>
              <w:rPr>
                <w:rFonts w:ascii="Tahoma" w:eastAsia="Times New Roman" w:hAnsi="Tahoma" w:cs="Tahoma"/>
                <w:sz w:val="18"/>
                <w:szCs w:val="18"/>
                <w:lang w:eastAsia="ru-RU"/>
              </w:rPr>
            </w:pPr>
            <w:r w:rsidRPr="00084412">
              <w:rPr>
                <w:rFonts w:ascii="Tahoma" w:hAnsi="Tahoma" w:cs="Tahoma"/>
                <w:sz w:val="18"/>
                <w:szCs w:val="18"/>
              </w:rPr>
              <w:t>Не требуется</w:t>
            </w:r>
          </w:p>
        </w:tc>
      </w:tr>
      <w:tr w:rsidR="00AB2E83" w:rsidRPr="00B02DC8" w14:paraId="4D57CCB1" w14:textId="77777777" w:rsidTr="00DA007E">
        <w:tc>
          <w:tcPr>
            <w:tcW w:w="4566" w:type="dxa"/>
            <w:tcBorders>
              <w:top w:val="single" w:sz="4" w:space="0" w:color="auto"/>
              <w:left w:val="single" w:sz="4" w:space="0" w:color="auto"/>
              <w:bottom w:val="single" w:sz="4" w:space="0" w:color="auto"/>
              <w:right w:val="single" w:sz="4" w:space="0" w:color="auto"/>
            </w:tcBorders>
            <w:hideMark/>
          </w:tcPr>
          <w:p w14:paraId="0017F129" w14:textId="450A89F5" w:rsidR="00AB2E83" w:rsidRPr="00B02DC8" w:rsidRDefault="00AB2E83" w:rsidP="00AB2E8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w:t>
            </w:r>
            <w:r>
              <w:rPr>
                <w:rFonts w:ascii="Tahoma" w:eastAsia="Times New Roman" w:hAnsi="Tahoma" w:cs="Tahoma"/>
                <w:sz w:val="18"/>
                <w:szCs w:val="18"/>
                <w:lang w:eastAsia="ru-RU"/>
              </w:rPr>
              <w:t>8</w:t>
            </w:r>
            <w:r w:rsidRPr="00E4708F">
              <w:rPr>
                <w:rFonts w:ascii="Tahoma" w:eastAsia="Times New Roman" w:hAnsi="Tahoma" w:cs="Tahoma"/>
                <w:sz w:val="18"/>
                <w:szCs w:val="18"/>
                <w:lang w:eastAsia="ru-RU"/>
              </w:rPr>
              <w:t>. Иные требования</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14:paraId="0BB108DE" w14:textId="738ACC88" w:rsidR="00AB2E83" w:rsidRPr="00E4708F" w:rsidRDefault="00AB2E83" w:rsidP="00AB2E8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w:t>
            </w:r>
            <w:r>
              <w:rPr>
                <w:rFonts w:ascii="Tahoma" w:eastAsia="Times New Roman" w:hAnsi="Tahoma" w:cs="Tahoma"/>
                <w:sz w:val="18"/>
                <w:szCs w:val="18"/>
                <w:lang w:eastAsia="ru-RU"/>
              </w:rPr>
              <w:t>8</w:t>
            </w:r>
            <w:r w:rsidRPr="00E4708F">
              <w:rPr>
                <w:rFonts w:ascii="Tahoma" w:eastAsia="Times New Roman" w:hAnsi="Tahoma" w:cs="Tahoma"/>
                <w:sz w:val="18"/>
                <w:szCs w:val="18"/>
                <w:lang w:eastAsia="ru-RU"/>
              </w:rPr>
              <w:t xml:space="preserve">.1 </w:t>
            </w:r>
            <w:proofErr w:type="gramStart"/>
            <w:r w:rsidR="00464EC4">
              <w:rPr>
                <w:rFonts w:ascii="Tahoma" w:eastAsia="Times New Roman" w:hAnsi="Tahoma" w:cs="Tahoma"/>
                <w:sz w:val="18"/>
                <w:szCs w:val="18"/>
                <w:lang w:eastAsia="ru-RU"/>
              </w:rPr>
              <w:t>В</w:t>
            </w:r>
            <w:proofErr w:type="gramEnd"/>
            <w:r w:rsidRPr="00E4708F">
              <w:rPr>
                <w:rFonts w:ascii="Tahoma" w:eastAsia="Times New Roman" w:hAnsi="Tahoma" w:cs="Tahoma"/>
                <w:sz w:val="18"/>
                <w:szCs w:val="18"/>
                <w:lang w:eastAsia="ru-RU"/>
              </w:rPr>
              <w:t xml:space="preserve"> стоимость товаров должны быть включены все налоги и обязательные платежи </w:t>
            </w:r>
            <w:r w:rsidRPr="00E4708F">
              <w:rPr>
                <w:rFonts w:ascii="Tahoma" w:eastAsia="Times New Roman" w:hAnsi="Tahoma" w:cs="Tahoma"/>
                <w:sz w:val="18"/>
                <w:szCs w:val="18"/>
                <w:lang w:eastAsia="ru-RU"/>
              </w:rPr>
              <w:lastRenderedPageBreak/>
              <w:t>все расходы на упаковку, маркировку, транспортировку.</w:t>
            </w:r>
          </w:p>
          <w:p w14:paraId="21ADE479" w14:textId="77777777" w:rsidR="00AB2E83" w:rsidRPr="00E4708F" w:rsidRDefault="00AB2E83" w:rsidP="00AB2E8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w:t>
            </w:r>
            <w:r>
              <w:rPr>
                <w:rFonts w:ascii="Tahoma" w:eastAsia="Times New Roman" w:hAnsi="Tahoma" w:cs="Tahoma"/>
                <w:sz w:val="18"/>
                <w:szCs w:val="18"/>
                <w:lang w:eastAsia="ru-RU"/>
              </w:rPr>
              <w:t>8</w:t>
            </w:r>
            <w:r w:rsidRPr="00E4708F">
              <w:rPr>
                <w:rFonts w:ascii="Tahoma" w:eastAsia="Times New Roman" w:hAnsi="Tahoma" w:cs="Tahoma"/>
                <w:sz w:val="18"/>
                <w:szCs w:val="18"/>
                <w:lang w:eastAsia="ru-RU"/>
              </w:rPr>
              <w:t>.2 Поставляемый товар должен быть новым (</w:t>
            </w:r>
            <w:r w:rsidRPr="00E4708F">
              <w:rPr>
                <w:rFonts w:ascii="Tahoma" w:eastAsia="Times New Roman" w:hAnsi="Tahoma" w:cs="Tahoma"/>
                <w:sz w:val="18"/>
                <w:szCs w:val="18"/>
                <w:lang w:eastAsia="ru-RU" w:bidi="ru-RU"/>
              </w:rPr>
              <w:t>который не был в употреблении, не были восстановлены потребительские свойства</w:t>
            </w:r>
            <w:r w:rsidRPr="00E4708F">
              <w:rPr>
                <w:rFonts w:ascii="Tahoma" w:eastAsia="Times New Roman" w:hAnsi="Tahoma" w:cs="Tahoma"/>
                <w:sz w:val="18"/>
                <w:szCs w:val="18"/>
                <w:lang w:eastAsia="ru-RU"/>
              </w:rPr>
              <w:t xml:space="preserve">). </w:t>
            </w:r>
          </w:p>
          <w:p w14:paraId="318B7016" w14:textId="213FC270" w:rsidR="00CC5438" w:rsidRPr="00AB4FA1" w:rsidRDefault="00AB2E83" w:rsidP="000E1478">
            <w:pPr>
              <w:spacing w:after="0" w:line="240" w:lineRule="auto"/>
              <w:jc w:val="both"/>
              <w:rPr>
                <w:rFonts w:ascii="Tahoma" w:eastAsia="Times New Roman" w:hAnsi="Tahoma" w:cs="Tahoma"/>
                <w:b/>
                <w:sz w:val="18"/>
                <w:szCs w:val="18"/>
                <w:lang w:eastAsia="ru-RU"/>
              </w:rPr>
            </w:pPr>
            <w:r w:rsidRPr="00EC5086">
              <w:rPr>
                <w:rFonts w:ascii="Tahoma" w:eastAsia="Times New Roman" w:hAnsi="Tahoma" w:cs="Tahoma"/>
                <w:b/>
                <w:sz w:val="18"/>
                <w:szCs w:val="18"/>
                <w:lang w:eastAsia="ru-RU"/>
              </w:rPr>
              <w:t>1</w:t>
            </w:r>
            <w:r>
              <w:rPr>
                <w:rFonts w:ascii="Tahoma" w:eastAsia="Times New Roman" w:hAnsi="Tahoma" w:cs="Tahoma"/>
                <w:b/>
                <w:sz w:val="18"/>
                <w:szCs w:val="18"/>
                <w:lang w:eastAsia="ru-RU"/>
              </w:rPr>
              <w:t>8</w:t>
            </w:r>
            <w:r w:rsidRPr="00EC5086">
              <w:rPr>
                <w:rFonts w:ascii="Tahoma" w:eastAsia="Times New Roman" w:hAnsi="Tahoma" w:cs="Tahoma"/>
                <w:b/>
                <w:sz w:val="18"/>
                <w:szCs w:val="18"/>
                <w:lang w:eastAsia="ru-RU"/>
              </w:rPr>
              <w:t xml:space="preserve">.3 Поставщик предоставляет Покупателю гарантию на все поставленные товары сроком не менее </w:t>
            </w:r>
            <w:r>
              <w:rPr>
                <w:rFonts w:ascii="Tahoma" w:eastAsia="Times New Roman" w:hAnsi="Tahoma" w:cs="Tahoma"/>
                <w:b/>
                <w:sz w:val="18"/>
                <w:szCs w:val="18"/>
                <w:lang w:eastAsia="ru-RU"/>
              </w:rPr>
              <w:t>12</w:t>
            </w:r>
            <w:r w:rsidRPr="000964D8">
              <w:rPr>
                <w:rFonts w:ascii="Tahoma" w:eastAsia="Times New Roman" w:hAnsi="Tahoma" w:cs="Tahoma"/>
                <w:b/>
                <w:sz w:val="18"/>
                <w:szCs w:val="18"/>
                <w:lang w:eastAsia="ru-RU"/>
              </w:rPr>
              <w:t xml:space="preserve"> месяцев с даты поставки </w:t>
            </w:r>
            <w:r w:rsidRPr="00EC5086">
              <w:rPr>
                <w:rFonts w:ascii="Tahoma" w:eastAsia="Times New Roman" w:hAnsi="Tahoma" w:cs="Tahoma"/>
                <w:b/>
                <w:sz w:val="18"/>
                <w:szCs w:val="18"/>
                <w:lang w:eastAsia="ru-RU"/>
              </w:rPr>
              <w:t>(указать в ТКП гарантийный срок).</w:t>
            </w:r>
          </w:p>
        </w:tc>
      </w:tr>
    </w:tbl>
    <w:p w14:paraId="1A42096B" w14:textId="77777777" w:rsidR="009479BF" w:rsidRDefault="009479BF" w:rsidP="002D2321">
      <w:pPr>
        <w:spacing w:after="0" w:line="240" w:lineRule="auto"/>
        <w:ind w:right="-1" w:firstLine="567"/>
        <w:jc w:val="both"/>
        <w:rPr>
          <w:rFonts w:ascii="Tahoma" w:eastAsia="Times New Roman" w:hAnsi="Tahoma" w:cs="Tahoma"/>
          <w:sz w:val="18"/>
          <w:szCs w:val="18"/>
          <w:lang w:eastAsia="ru-RU"/>
        </w:rPr>
      </w:pPr>
    </w:p>
    <w:p w14:paraId="0FE9A660" w14:textId="5FCD4D24" w:rsidR="00B02DC8" w:rsidRPr="004323C6" w:rsidRDefault="00B02DC8" w:rsidP="002D2321">
      <w:pPr>
        <w:spacing w:after="0" w:line="240" w:lineRule="auto"/>
        <w:ind w:right="-1" w:firstLine="567"/>
        <w:jc w:val="both"/>
        <w:rPr>
          <w:rFonts w:ascii="Tahoma" w:eastAsia="Times New Roman" w:hAnsi="Tahoma" w:cs="Tahoma"/>
          <w:b/>
          <w:sz w:val="18"/>
          <w:szCs w:val="18"/>
          <w:lang w:eastAsia="ru-RU"/>
        </w:rPr>
      </w:pPr>
      <w:r w:rsidRPr="004323C6">
        <w:rPr>
          <w:rFonts w:ascii="Tahoma" w:eastAsia="Times New Roman" w:hAnsi="Tahoma" w:cs="Tahoma"/>
          <w:b/>
          <w:sz w:val="18"/>
          <w:szCs w:val="18"/>
          <w:lang w:eastAsia="ru-RU"/>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15002541" w14:textId="6D2CDD3E" w:rsidR="009479BF" w:rsidRDefault="00B02DC8" w:rsidP="00B6798D">
      <w:pPr>
        <w:spacing w:after="0" w:line="240" w:lineRule="auto"/>
        <w:ind w:right="-1" w:firstLine="567"/>
        <w:jc w:val="both"/>
        <w:rPr>
          <w:rFonts w:ascii="Tahoma" w:eastAsia="Times New Roman" w:hAnsi="Tahoma" w:cs="Tahoma"/>
          <w:sz w:val="18"/>
          <w:szCs w:val="18"/>
          <w:lang w:eastAsia="ru-RU"/>
        </w:rPr>
      </w:pPr>
      <w:r w:rsidRPr="00633CEE">
        <w:rPr>
          <w:rFonts w:ascii="Tahoma" w:eastAsia="Times New Roman" w:hAnsi="Tahoma" w:cs="Tahoma"/>
          <w:sz w:val="18"/>
          <w:szCs w:val="18"/>
          <w:lang w:eastAsia="ru-RU"/>
        </w:rPr>
        <w:t>Мурманский транспортный филиал ПАО «ГМК Норильский никель»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6F7AFEBF" w14:textId="63BDC259" w:rsidR="00F53A77" w:rsidRDefault="00F53A77" w:rsidP="00F53A77">
      <w:pPr>
        <w:spacing w:after="0" w:line="240" w:lineRule="auto"/>
        <w:ind w:right="-1" w:firstLine="567"/>
        <w:jc w:val="both"/>
        <w:rPr>
          <w:rFonts w:ascii="Tahoma" w:eastAsia="Times New Roman" w:hAnsi="Tahoma" w:cs="Tahoma"/>
          <w:sz w:val="18"/>
          <w:szCs w:val="18"/>
          <w:lang w:eastAsia="ru-RU"/>
        </w:rPr>
      </w:pPr>
      <w:r w:rsidRPr="00633CEE">
        <w:rPr>
          <w:rFonts w:ascii="Tahoma" w:eastAsia="Times New Roman" w:hAnsi="Tahoma" w:cs="Tahoma"/>
          <w:sz w:val="18"/>
          <w:szCs w:val="18"/>
          <w:lang w:eastAsia="ru-RU"/>
        </w:rPr>
        <w:t>При этом любые расходы, связанные с участием в закупочной процедуре участник несет самостоятельно, указанные расходы ни при каких обстоятельствах Мурманским транспортным филиалом ПАО «ГМК Норильский никель» не возмещаются.</w:t>
      </w:r>
    </w:p>
    <w:p w14:paraId="01D5CD9E" w14:textId="2A33037A" w:rsidR="00FA0FF0" w:rsidRDefault="00FA0FF0" w:rsidP="00F53A77">
      <w:pPr>
        <w:spacing w:after="0" w:line="240" w:lineRule="auto"/>
        <w:ind w:right="-1" w:firstLine="567"/>
        <w:jc w:val="both"/>
        <w:rPr>
          <w:rFonts w:ascii="Tahoma" w:eastAsia="Times New Roman" w:hAnsi="Tahoma" w:cs="Tahoma"/>
          <w:sz w:val="18"/>
          <w:szCs w:val="18"/>
          <w:lang w:eastAsia="ru-RU"/>
        </w:rPr>
      </w:pPr>
      <w:r w:rsidRPr="00C01CAF">
        <w:rPr>
          <w:rFonts w:ascii="Tahoma" w:eastAsia="Times New Roman" w:hAnsi="Tahoma" w:cs="Tahoma"/>
          <w:sz w:val="18"/>
          <w:szCs w:val="18"/>
          <w:lang w:eastAsia="ru-RU"/>
        </w:rPr>
        <w:t xml:space="preserve">Вопросы, связанные с организацией данной Закупочной процедуры, заполнению документации, предоставлению разъяснений можно </w:t>
      </w:r>
      <w:r w:rsidR="007E0F48" w:rsidRPr="00C01CAF">
        <w:rPr>
          <w:rFonts w:ascii="Tahoma" w:eastAsia="Times New Roman" w:hAnsi="Tahoma" w:cs="Tahoma"/>
          <w:sz w:val="18"/>
          <w:szCs w:val="18"/>
          <w:lang w:eastAsia="ru-RU"/>
        </w:rPr>
        <w:t>направлять на электронный адрес</w:t>
      </w:r>
      <w:r w:rsidR="004B428C" w:rsidRPr="00C01CAF">
        <w:rPr>
          <w:rFonts w:ascii="Tahoma" w:eastAsia="Times New Roman" w:hAnsi="Tahoma" w:cs="Tahoma"/>
          <w:sz w:val="18"/>
          <w:szCs w:val="18"/>
          <w:lang w:eastAsia="ru-RU"/>
        </w:rPr>
        <w:t>,</w:t>
      </w:r>
      <w:r w:rsidR="007E0F48" w:rsidRPr="00C01CAF">
        <w:rPr>
          <w:rFonts w:ascii="Tahoma" w:eastAsia="Times New Roman" w:hAnsi="Tahoma" w:cs="Tahoma"/>
          <w:sz w:val="18"/>
          <w:szCs w:val="18"/>
          <w:lang w:eastAsia="ru-RU"/>
        </w:rPr>
        <w:t xml:space="preserve"> указанный в параметрах конкурса в графе контактный </w:t>
      </w:r>
      <w:r w:rsidR="007E0F48" w:rsidRPr="00C01CAF">
        <w:rPr>
          <w:rFonts w:ascii="Tahoma" w:eastAsia="Times New Roman" w:hAnsi="Tahoma" w:cs="Tahoma"/>
          <w:sz w:val="18"/>
          <w:szCs w:val="18"/>
          <w:lang w:val="en-US" w:eastAsia="ru-RU"/>
        </w:rPr>
        <w:t>email</w:t>
      </w:r>
      <w:r w:rsidRPr="00C01CAF">
        <w:rPr>
          <w:rFonts w:ascii="Tahoma" w:eastAsia="Times New Roman" w:hAnsi="Tahoma" w:cs="Tahoma"/>
          <w:sz w:val="18"/>
          <w:szCs w:val="18"/>
          <w:lang w:eastAsia="ru-RU"/>
        </w:rPr>
        <w:t>.</w:t>
      </w:r>
    </w:p>
    <w:p w14:paraId="5C8BCB23" w14:textId="77777777" w:rsidR="00F53A77" w:rsidRPr="00633CEE" w:rsidRDefault="00F53A77" w:rsidP="00F53A77">
      <w:pPr>
        <w:spacing w:after="0" w:line="240" w:lineRule="auto"/>
        <w:ind w:right="-1" w:firstLine="567"/>
        <w:jc w:val="both"/>
        <w:rPr>
          <w:rFonts w:ascii="Tahoma" w:eastAsia="Times New Roman" w:hAnsi="Tahoma" w:cs="Tahoma"/>
          <w:sz w:val="18"/>
          <w:szCs w:val="18"/>
          <w:lang w:eastAsia="ru-RU"/>
        </w:rPr>
      </w:pPr>
      <w:r w:rsidRPr="00633CEE">
        <w:rPr>
          <w:rFonts w:ascii="Tahoma" w:eastAsia="Times New Roman" w:hAnsi="Tahoma" w:cs="Tahoma"/>
          <w:sz w:val="18"/>
          <w:szCs w:val="18"/>
          <w:lang w:eastAsia="ru-RU"/>
        </w:rPr>
        <w:t>Передача информации другим подразделениям Мурманского транспортного филиала ПАО «ГМК «Норильский никель» до объявления результатов Закупочной процедуры не допускается, при обнаружении подобных фактов, Мурманский транспортный филиал ПАО «ГМК «Норильский никель» оставляется за собой право исключить потенциального Поставщика из дальнейшего участия в Закупочной процедуре.</w:t>
      </w:r>
    </w:p>
    <w:p w14:paraId="79FCF153" w14:textId="77777777" w:rsidR="00F53A77" w:rsidRDefault="00F53A77" w:rsidP="00F53A77">
      <w:pPr>
        <w:spacing w:after="0" w:line="240" w:lineRule="auto"/>
        <w:jc w:val="both"/>
        <w:rPr>
          <w:rFonts w:ascii="Tahoma" w:eastAsia="Times New Roman" w:hAnsi="Tahoma" w:cs="Tahoma"/>
          <w:b/>
          <w:sz w:val="18"/>
          <w:szCs w:val="18"/>
          <w:lang w:eastAsia="ru-RU"/>
        </w:rPr>
      </w:pPr>
    </w:p>
    <w:tbl>
      <w:tblPr>
        <w:tblStyle w:val="ab"/>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0"/>
        <w:gridCol w:w="7370"/>
      </w:tblGrid>
      <w:tr w:rsidR="004D7548" w:rsidRPr="00FB222D" w14:paraId="2B3E25DC" w14:textId="77777777" w:rsidTr="00AB4FA1">
        <w:trPr>
          <w:trHeight w:val="283"/>
        </w:trPr>
        <w:tc>
          <w:tcPr>
            <w:tcW w:w="1700" w:type="dxa"/>
          </w:tcPr>
          <w:p w14:paraId="4350FE77" w14:textId="77777777" w:rsidR="004D7548" w:rsidRPr="009F0882" w:rsidRDefault="004D7548" w:rsidP="007F48A4">
            <w:pPr>
              <w:rPr>
                <w:rFonts w:ascii="Tahoma" w:hAnsi="Tahoma" w:cs="Tahoma"/>
                <w:b/>
                <w:sz w:val="20"/>
              </w:rPr>
            </w:pPr>
            <w:r w:rsidRPr="009F0882">
              <w:rPr>
                <w:rFonts w:ascii="Tahoma" w:hAnsi="Tahoma" w:cs="Tahoma"/>
                <w:b/>
                <w:sz w:val="20"/>
              </w:rPr>
              <w:t>Приложение:</w:t>
            </w:r>
          </w:p>
        </w:tc>
        <w:tc>
          <w:tcPr>
            <w:tcW w:w="7370" w:type="dxa"/>
          </w:tcPr>
          <w:p w14:paraId="153EF4B3" w14:textId="07CC0192" w:rsidR="004D7548" w:rsidRPr="00915638" w:rsidRDefault="004C0489" w:rsidP="007F48A4">
            <w:pPr>
              <w:pStyle w:val="af2"/>
              <w:numPr>
                <w:ilvl w:val="0"/>
                <w:numId w:val="10"/>
              </w:numPr>
              <w:tabs>
                <w:tab w:val="left" w:pos="-2268"/>
              </w:tabs>
              <w:spacing w:line="276" w:lineRule="auto"/>
              <w:rPr>
                <w:rFonts w:ascii="Tahoma" w:hAnsi="Tahoma" w:cs="Tahoma"/>
                <w:spacing w:val="-5"/>
                <w:sz w:val="20"/>
                <w:szCs w:val="18"/>
              </w:rPr>
            </w:pPr>
            <w:r>
              <w:rPr>
                <w:rFonts w:ascii="Tahoma" w:hAnsi="Tahoma" w:cs="Tahoma"/>
                <w:spacing w:val="-5"/>
                <w:sz w:val="20"/>
                <w:szCs w:val="18"/>
              </w:rPr>
              <w:t>Спецификация</w:t>
            </w:r>
            <w:r w:rsidR="004D7548">
              <w:rPr>
                <w:rFonts w:ascii="Tahoma" w:hAnsi="Tahoma" w:cs="Tahoma"/>
                <w:spacing w:val="-5"/>
                <w:sz w:val="20"/>
                <w:szCs w:val="18"/>
              </w:rPr>
              <w:t xml:space="preserve"> в эл. форме.</w:t>
            </w:r>
          </w:p>
        </w:tc>
      </w:tr>
      <w:tr w:rsidR="004D7548" w:rsidRPr="00FB222D" w14:paraId="07706B8D" w14:textId="77777777" w:rsidTr="00AB4FA1">
        <w:trPr>
          <w:trHeight w:val="268"/>
        </w:trPr>
        <w:tc>
          <w:tcPr>
            <w:tcW w:w="1700" w:type="dxa"/>
          </w:tcPr>
          <w:p w14:paraId="0A3F308F" w14:textId="77777777" w:rsidR="004D7548" w:rsidRPr="004D2E9D" w:rsidRDefault="004D7548" w:rsidP="007F48A4">
            <w:pPr>
              <w:pStyle w:val="af2"/>
              <w:ind w:left="37" w:hanging="37"/>
              <w:rPr>
                <w:rFonts w:ascii="Tahoma" w:hAnsi="Tahoma" w:cs="Tahoma"/>
                <w:b/>
                <w:sz w:val="20"/>
              </w:rPr>
            </w:pPr>
          </w:p>
        </w:tc>
        <w:tc>
          <w:tcPr>
            <w:tcW w:w="7370" w:type="dxa"/>
          </w:tcPr>
          <w:p w14:paraId="353683F0" w14:textId="24A08834" w:rsidR="004D7548" w:rsidRPr="004D2E9D" w:rsidRDefault="00AB4FA1" w:rsidP="007D69D7">
            <w:pPr>
              <w:pStyle w:val="af2"/>
              <w:numPr>
                <w:ilvl w:val="0"/>
                <w:numId w:val="10"/>
              </w:numPr>
              <w:tabs>
                <w:tab w:val="left" w:pos="-2268"/>
              </w:tabs>
              <w:spacing w:line="276" w:lineRule="auto"/>
              <w:jc w:val="left"/>
              <w:rPr>
                <w:rFonts w:ascii="Tahoma" w:hAnsi="Tahoma" w:cs="Tahoma"/>
                <w:spacing w:val="-5"/>
                <w:sz w:val="20"/>
                <w:szCs w:val="18"/>
              </w:rPr>
            </w:pPr>
            <w:r w:rsidRPr="004D2E9D">
              <w:rPr>
                <w:rFonts w:ascii="Tahoma" w:hAnsi="Tahoma" w:cs="Tahoma"/>
                <w:spacing w:val="-5"/>
                <w:sz w:val="20"/>
                <w:szCs w:val="18"/>
              </w:rPr>
              <w:t xml:space="preserve">Типовая форма договора </w:t>
            </w:r>
            <w:r>
              <w:rPr>
                <w:rFonts w:ascii="Tahoma" w:hAnsi="Tahoma" w:cs="Tahoma"/>
                <w:spacing w:val="-5"/>
                <w:sz w:val="20"/>
                <w:szCs w:val="18"/>
              </w:rPr>
              <w:t>в эл. виде.</w:t>
            </w:r>
          </w:p>
        </w:tc>
      </w:tr>
      <w:tr w:rsidR="00C51D68" w:rsidRPr="00FB222D" w14:paraId="1BBBF3AE" w14:textId="77777777" w:rsidTr="00AB4FA1">
        <w:trPr>
          <w:trHeight w:val="268"/>
        </w:trPr>
        <w:tc>
          <w:tcPr>
            <w:tcW w:w="1700" w:type="dxa"/>
          </w:tcPr>
          <w:p w14:paraId="3612AC78" w14:textId="77777777" w:rsidR="00C51D68" w:rsidRPr="004D2E9D" w:rsidRDefault="00C51D68" w:rsidP="007F48A4">
            <w:pPr>
              <w:pStyle w:val="af2"/>
              <w:ind w:left="37" w:hanging="37"/>
              <w:rPr>
                <w:rFonts w:ascii="Tahoma" w:hAnsi="Tahoma" w:cs="Tahoma"/>
                <w:b/>
                <w:sz w:val="20"/>
              </w:rPr>
            </w:pPr>
          </w:p>
        </w:tc>
        <w:tc>
          <w:tcPr>
            <w:tcW w:w="7370" w:type="dxa"/>
          </w:tcPr>
          <w:p w14:paraId="056F5927" w14:textId="3D030B79" w:rsidR="00CD71AA" w:rsidRPr="004D2E9D" w:rsidRDefault="00AB4FA1" w:rsidP="00AB4FA1">
            <w:pPr>
              <w:pStyle w:val="af2"/>
              <w:numPr>
                <w:ilvl w:val="0"/>
                <w:numId w:val="10"/>
              </w:numPr>
              <w:tabs>
                <w:tab w:val="left" w:pos="-2268"/>
              </w:tabs>
              <w:spacing w:line="276" w:lineRule="auto"/>
              <w:jc w:val="left"/>
              <w:rPr>
                <w:rFonts w:ascii="Tahoma" w:hAnsi="Tahoma" w:cs="Tahoma"/>
                <w:spacing w:val="-5"/>
                <w:sz w:val="20"/>
                <w:szCs w:val="18"/>
              </w:rPr>
            </w:pPr>
            <w:r>
              <w:rPr>
                <w:rFonts w:ascii="Tahoma" w:hAnsi="Tahoma" w:cs="Tahoma"/>
                <w:spacing w:val="-5"/>
                <w:sz w:val="20"/>
                <w:szCs w:val="18"/>
              </w:rPr>
              <w:t>Заявка на участие.</w:t>
            </w:r>
          </w:p>
        </w:tc>
      </w:tr>
    </w:tbl>
    <w:p w14:paraId="08D68424" w14:textId="28981C71" w:rsidR="0057105A" w:rsidRDefault="0057105A" w:rsidP="00F46DBD">
      <w:pPr>
        <w:spacing w:after="0" w:line="240" w:lineRule="auto"/>
        <w:jc w:val="both"/>
        <w:rPr>
          <w:rFonts w:ascii="Tahoma" w:hAnsi="Tahoma" w:cs="Tahoma"/>
          <w:sz w:val="20"/>
        </w:rPr>
      </w:pPr>
    </w:p>
    <w:sectPr w:rsidR="0057105A" w:rsidSect="00753352">
      <w:footerReference w:type="default" r:id="rId9"/>
      <w:pgSz w:w="11906" w:h="16838"/>
      <w:pgMar w:top="720" w:right="1134" w:bottom="1134" w:left="1701" w:header="709" w:footer="1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45E9BE" w14:textId="77777777" w:rsidR="007C3EA1" w:rsidRDefault="007C3EA1" w:rsidP="00EF71FD">
      <w:pPr>
        <w:spacing w:after="0" w:line="240" w:lineRule="auto"/>
      </w:pPr>
      <w:r>
        <w:separator/>
      </w:r>
    </w:p>
  </w:endnote>
  <w:endnote w:type="continuationSeparator" w:id="0">
    <w:p w14:paraId="1517D88A" w14:textId="77777777" w:rsidR="007C3EA1" w:rsidRDefault="007C3EA1"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EB1D1" w14:textId="30BC933D" w:rsidR="00992267" w:rsidRDefault="00BA2CA6">
    <w:pPr>
      <w:pStyle w:val="a9"/>
    </w:pPr>
    <w:r>
      <w:rPr>
        <w:rFonts w:ascii="Tahoma" w:hAnsi="Tahoma" w:cs="Tahoma"/>
        <w:noProof/>
        <w:lang w:eastAsia="ru-RU"/>
      </w:rPr>
      <mc:AlternateContent>
        <mc:Choice Requires="wps">
          <w:drawing>
            <wp:anchor distT="0" distB="0" distL="114300" distR="114300" simplePos="0" relativeHeight="251663360" behindDoc="0" locked="0" layoutInCell="1" allowOverlap="1" wp14:anchorId="4D694D9F" wp14:editId="5BD3AB05">
              <wp:simplePos x="0" y="0"/>
              <wp:positionH relativeFrom="column">
                <wp:posOffset>0</wp:posOffset>
              </wp:positionH>
              <wp:positionV relativeFrom="paragraph">
                <wp:posOffset>0</wp:posOffset>
              </wp:positionV>
              <wp:extent cx="6638307" cy="926275"/>
              <wp:effectExtent l="0" t="0" r="0" b="7620"/>
              <wp:wrapNone/>
              <wp:docPr id="6" name="Надпись 6"/>
              <wp:cNvGraphicFramePr/>
              <a:graphic xmlns:a="http://schemas.openxmlformats.org/drawingml/2006/main">
                <a:graphicData uri="http://schemas.microsoft.com/office/word/2010/wordprocessingShape">
                  <wps:wsp>
                    <wps:cNvSpPr txBox="1"/>
                    <wps:spPr>
                      <a:xfrm>
                        <a:off x="0" y="0"/>
                        <a:ext cx="6638307" cy="926275"/>
                      </a:xfrm>
                      <a:prstGeom prst="rect">
                        <a:avLst/>
                      </a:prstGeom>
                      <a:solidFill>
                        <a:schemeClr val="lt1"/>
                      </a:solidFill>
                      <a:ln w="6350">
                        <a:noFill/>
                      </a:ln>
                    </wps:spPr>
                    <wps:txbx>
                      <w:txbxContent>
                        <w:p w14:paraId="3F7AD50C" w14:textId="7C69B4C3" w:rsidR="00BA2CA6" w:rsidRDefault="00BA2CA6" w:rsidP="00BA2CA6">
                          <w:pPr>
                            <w:spacing w:after="100" w:line="240" w:lineRule="auto"/>
                            <w:rPr>
                              <w:rFonts w:ascii="Tahoma" w:hAnsi="Tahoma" w:cs="Tahoma"/>
                              <w:color w:val="9CC2E5" w:themeColor="accent1" w:themeTint="99"/>
                            </w:rPr>
                          </w:pPr>
                          <w:r>
                            <w:rPr>
                              <w:rFonts w:ascii="Tahoma" w:hAnsi="Tahoma" w:cs="Tahoma"/>
                              <w:color w:val="9CC2E5" w:themeColor="accent1" w:themeTint="99"/>
                            </w:rPr>
                            <w:t>_______________________________________________________________________________</w:t>
                          </w:r>
                        </w:p>
                        <w:p w14:paraId="664C0313"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ПАО «ГМК «Норильский </w:t>
                          </w:r>
                          <w:proofErr w:type="gramStart"/>
                          <w:r w:rsidRPr="00BE5AF7">
                            <w:rPr>
                              <w:rFonts w:ascii="Tahoma" w:hAnsi="Tahoma" w:cs="Tahoma"/>
                              <w:color w:val="808080" w:themeColor="background1" w:themeShade="80"/>
                              <w:sz w:val="14"/>
                              <w:szCs w:val="14"/>
                            </w:rPr>
                            <w:t xml:space="preserve">никель»   </w:t>
                          </w:r>
                          <w:proofErr w:type="gramEnd"/>
                          <w:r w:rsidRPr="00BE5AF7">
                            <w:rPr>
                              <w:rFonts w:ascii="Tahoma" w:hAnsi="Tahoma" w:cs="Tahoma"/>
                              <w:color w:val="808080" w:themeColor="background1" w:themeShade="80"/>
                              <w:sz w:val="14"/>
                              <w:szCs w:val="14"/>
                            </w:rPr>
                            <w:t xml:space="preserve">            ОКПО 56967211                     Портовый проезд,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тел. 8 (8152) 55-80-50</w:t>
                          </w:r>
                        </w:p>
                        <w:p w14:paraId="0D1EE851"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Мурманский транспортный филиал            ОГРН 1028400000298             д. 31, Мурманск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факс 8 (8152) 55-80-00</w:t>
                          </w:r>
                        </w:p>
                        <w:p w14:paraId="75C31AED"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ИНН 8401005730                   Россия, 183038                   </w:t>
                          </w:r>
                          <w:r w:rsidRPr="00FA023B">
                            <w:rPr>
                              <w:rFonts w:ascii="Tahoma" w:hAnsi="Tahoma" w:cs="Tahoma"/>
                              <w:color w:val="808080" w:themeColor="background1" w:themeShade="80"/>
                              <w:sz w:val="14"/>
                              <w:szCs w:val="14"/>
                            </w:rPr>
                            <w:t xml:space="preserve"> </w:t>
                          </w:r>
                          <w:proofErr w:type="spellStart"/>
                          <w:r w:rsidRPr="00BE5AF7">
                            <w:rPr>
                              <w:rFonts w:ascii="Tahoma" w:hAnsi="Tahoma" w:cs="Tahoma"/>
                              <w:color w:val="808080" w:themeColor="background1" w:themeShade="80"/>
                              <w:sz w:val="14"/>
                              <w:szCs w:val="14"/>
                              <w:lang w:val="en-US"/>
                            </w:rPr>
                            <w:t>murm</w:t>
                          </w:r>
                          <w:proofErr w:type="spellEnd"/>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filial</w:t>
                          </w:r>
                          <w:r w:rsidRPr="00BE5AF7">
                            <w:rPr>
                              <w:rFonts w:ascii="Tahoma" w:hAnsi="Tahoma" w:cs="Tahoma"/>
                              <w:color w:val="808080" w:themeColor="background1" w:themeShade="80"/>
                              <w:sz w:val="14"/>
                              <w:szCs w:val="14"/>
                            </w:rPr>
                            <w:t>@</w:t>
                          </w:r>
                          <w:proofErr w:type="spellStart"/>
                          <w:r w:rsidRPr="00BE5AF7">
                            <w:rPr>
                              <w:rFonts w:ascii="Tahoma" w:hAnsi="Tahoma" w:cs="Tahoma"/>
                              <w:color w:val="808080" w:themeColor="background1" w:themeShade="80"/>
                              <w:sz w:val="14"/>
                              <w:szCs w:val="14"/>
                              <w:lang w:val="en-US"/>
                            </w:rPr>
                            <w:t>nornik</w:t>
                          </w:r>
                          <w:proofErr w:type="spellEnd"/>
                          <w:r w:rsidRPr="00BE5AF7">
                            <w:rPr>
                              <w:rFonts w:ascii="Tahoma" w:hAnsi="Tahoma" w:cs="Tahoma"/>
                              <w:color w:val="808080" w:themeColor="background1" w:themeShade="80"/>
                              <w:sz w:val="14"/>
                              <w:szCs w:val="14"/>
                            </w:rPr>
                            <w:t>.</w:t>
                          </w:r>
                          <w:proofErr w:type="spellStart"/>
                          <w:r w:rsidRPr="00BE5AF7">
                            <w:rPr>
                              <w:rFonts w:ascii="Tahoma" w:hAnsi="Tahoma" w:cs="Tahoma"/>
                              <w:color w:val="808080" w:themeColor="background1" w:themeShade="80"/>
                              <w:sz w:val="14"/>
                              <w:szCs w:val="14"/>
                              <w:lang w:val="en-US"/>
                            </w:rPr>
                            <w:t>ru</w:t>
                          </w:r>
                          <w:proofErr w:type="spellEnd"/>
                          <w:r w:rsidRPr="00BE5AF7">
                            <w:rPr>
                              <w:rFonts w:ascii="Tahoma" w:hAnsi="Tahoma" w:cs="Tahoma"/>
                              <w:color w:val="808080" w:themeColor="background1" w:themeShade="80"/>
                              <w:sz w:val="14"/>
                              <w:szCs w:val="14"/>
                            </w:rPr>
                            <w:t xml:space="preserve">                                                                                                                                                                                                                                          </w:t>
                          </w:r>
                        </w:p>
                        <w:p w14:paraId="7F9412D1" w14:textId="48AD8B86" w:rsidR="008069CC" w:rsidRPr="00914ECC" w:rsidRDefault="00BA2CA6" w:rsidP="008069CC">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w:t>
                          </w:r>
                          <w:proofErr w:type="gramStart"/>
                          <w:r w:rsidRPr="00BE5AF7">
                            <w:rPr>
                              <w:rFonts w:ascii="Tahoma" w:hAnsi="Tahoma" w:cs="Tahoma"/>
                              <w:color w:val="808080" w:themeColor="background1" w:themeShade="80"/>
                              <w:sz w:val="14"/>
                              <w:szCs w:val="14"/>
                            </w:rPr>
                            <w:t>КПП  519002001</w:t>
                          </w:r>
                          <w:proofErr w:type="gramEnd"/>
                          <w:r w:rsidRPr="00BE5AF7">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lang w:val="en-US"/>
                            </w:rPr>
                            <w:t xml:space="preserve">       </w:t>
                          </w:r>
                          <w:r>
                            <w:rPr>
                              <w:rFonts w:ascii="Tahoma" w:hAnsi="Tahoma" w:cs="Tahoma"/>
                              <w:color w:val="808080" w:themeColor="background1" w:themeShade="80"/>
                              <w:sz w:val="14"/>
                              <w:szCs w:val="14"/>
                              <w:lang w:val="en-US"/>
                            </w:rPr>
                            <w:t xml:space="preserve">   </w:t>
                          </w:r>
                          <w:r w:rsidR="008069CC" w:rsidRPr="00BE5AF7">
                            <w:rPr>
                              <w:rFonts w:ascii="Tahoma" w:hAnsi="Tahoma" w:cs="Tahoma"/>
                              <w:color w:val="808080" w:themeColor="background1" w:themeShade="80"/>
                              <w:sz w:val="14"/>
                              <w:szCs w:val="14"/>
                              <w:lang w:val="en-US"/>
                            </w:rPr>
                            <w:t>www</w:t>
                          </w:r>
                          <w:r w:rsidR="008069CC" w:rsidRPr="00BE5AF7">
                            <w:rPr>
                              <w:rFonts w:ascii="Tahoma" w:hAnsi="Tahoma" w:cs="Tahoma"/>
                              <w:color w:val="808080" w:themeColor="background1" w:themeShade="80"/>
                              <w:sz w:val="14"/>
                              <w:szCs w:val="14"/>
                            </w:rPr>
                            <w:t>.</w:t>
                          </w:r>
                          <w:proofErr w:type="spellStart"/>
                          <w:r w:rsidR="008069CC" w:rsidRPr="00BE5AF7">
                            <w:rPr>
                              <w:rFonts w:ascii="Tahoma" w:hAnsi="Tahoma" w:cs="Tahoma"/>
                              <w:color w:val="808080" w:themeColor="background1" w:themeShade="80"/>
                              <w:sz w:val="14"/>
                              <w:szCs w:val="14"/>
                              <w:lang w:val="en-US"/>
                            </w:rPr>
                            <w:t>norni</w:t>
                          </w:r>
                          <w:r w:rsidR="00D25745">
                            <w:rPr>
                              <w:rFonts w:ascii="Tahoma" w:hAnsi="Tahoma" w:cs="Tahoma"/>
                              <w:color w:val="808080" w:themeColor="background1" w:themeShade="80"/>
                              <w:sz w:val="14"/>
                              <w:szCs w:val="14"/>
                              <w:lang w:val="en-US"/>
                            </w:rPr>
                            <w:t>c</w:t>
                          </w:r>
                          <w:r w:rsidR="008069CC" w:rsidRPr="00BE5AF7">
                            <w:rPr>
                              <w:rFonts w:ascii="Tahoma" w:hAnsi="Tahoma" w:cs="Tahoma"/>
                              <w:color w:val="808080" w:themeColor="background1" w:themeShade="80"/>
                              <w:sz w:val="14"/>
                              <w:szCs w:val="14"/>
                              <w:lang w:val="en-US"/>
                            </w:rPr>
                            <w:t>k</w:t>
                          </w:r>
                          <w:r w:rsidR="008069CC">
                            <w:rPr>
                              <w:rFonts w:ascii="Tahoma" w:hAnsi="Tahoma" w:cs="Tahoma"/>
                              <w:color w:val="808080" w:themeColor="background1" w:themeShade="80"/>
                              <w:sz w:val="14"/>
                              <w:szCs w:val="14"/>
                              <w:lang w:val="en-US"/>
                            </w:rPr>
                            <w:t>el</w:t>
                          </w:r>
                          <w:proofErr w:type="spellEnd"/>
                          <w:r w:rsidR="008069CC" w:rsidRPr="00BE5AF7">
                            <w:rPr>
                              <w:rFonts w:ascii="Tahoma" w:hAnsi="Tahoma" w:cs="Tahoma"/>
                              <w:color w:val="808080" w:themeColor="background1" w:themeShade="80"/>
                              <w:sz w:val="14"/>
                              <w:szCs w:val="14"/>
                            </w:rPr>
                            <w:t>.</w:t>
                          </w:r>
                          <w:proofErr w:type="spellStart"/>
                          <w:r w:rsidR="008069CC" w:rsidRPr="00BE5AF7">
                            <w:rPr>
                              <w:rFonts w:ascii="Tahoma" w:hAnsi="Tahoma" w:cs="Tahoma"/>
                              <w:color w:val="808080" w:themeColor="background1" w:themeShade="80"/>
                              <w:sz w:val="14"/>
                              <w:szCs w:val="14"/>
                              <w:lang w:val="en-US"/>
                            </w:rPr>
                            <w:t>ru</w:t>
                          </w:r>
                          <w:proofErr w:type="spellEnd"/>
                          <w:r w:rsidR="008069CC" w:rsidRPr="00BE5AF7">
                            <w:rPr>
                              <w:rFonts w:ascii="Tahoma" w:hAnsi="Tahoma" w:cs="Tahoma"/>
                              <w:color w:val="808080" w:themeColor="background1" w:themeShade="80"/>
                              <w:sz w:val="14"/>
                              <w:szCs w:val="14"/>
                            </w:rPr>
                            <w:t xml:space="preserve">  </w:t>
                          </w:r>
                          <w:r w:rsidR="008069CC" w:rsidRPr="008010F6">
                            <w:rPr>
                              <w:rFonts w:ascii="Tahoma" w:hAnsi="Tahoma" w:cs="Tahoma"/>
                              <w:color w:val="808080" w:themeColor="background1" w:themeShade="80"/>
                              <w:sz w:val="16"/>
                              <w:szCs w:val="16"/>
                            </w:rPr>
                            <w:t xml:space="preserve">            </w:t>
                          </w:r>
                          <w:r w:rsidR="008069CC" w:rsidRPr="008010F6">
                            <w:rPr>
                              <w:rFonts w:ascii="Tahoma" w:hAnsi="Tahoma" w:cs="Tahoma"/>
                              <w:color w:val="808080" w:themeColor="background1" w:themeShade="80"/>
                              <w:sz w:val="16"/>
                              <w:szCs w:val="16"/>
                            </w:rPr>
                            <w:tab/>
                          </w:r>
                        </w:p>
                        <w:p w14:paraId="6EA2E8F0" w14:textId="77777777" w:rsidR="008069CC" w:rsidRPr="00121A5D" w:rsidRDefault="008069CC" w:rsidP="008069CC">
                          <w:pPr>
                            <w:spacing w:line="240" w:lineRule="auto"/>
                            <w:rPr>
                              <w:sz w:val="16"/>
                              <w:szCs w:val="16"/>
                            </w:rPr>
                          </w:pPr>
                          <w:r>
                            <w:rPr>
                              <w:sz w:val="16"/>
                              <w:szCs w:val="16"/>
                            </w:rPr>
                            <w:tab/>
                          </w:r>
                          <w:r>
                            <w:rPr>
                              <w:sz w:val="16"/>
                              <w:szCs w:val="16"/>
                            </w:rPr>
                            <w:tab/>
                          </w:r>
                          <w:r>
                            <w:rPr>
                              <w:sz w:val="16"/>
                              <w:szCs w:val="16"/>
                            </w:rPr>
                            <w:tab/>
                          </w:r>
                          <w:r>
                            <w:rPr>
                              <w:sz w:val="16"/>
                              <w:szCs w:val="16"/>
                            </w:rPr>
                            <w:tab/>
                          </w:r>
                        </w:p>
                        <w:p w14:paraId="58ECFC71" w14:textId="5D14BC99" w:rsidR="00BA2CA6" w:rsidRPr="00914ECC" w:rsidRDefault="00BA2CA6" w:rsidP="00BA2CA6">
                          <w:pPr>
                            <w:spacing w:after="0" w:line="240" w:lineRule="auto"/>
                            <w:rPr>
                              <w:rFonts w:ascii="Tahoma" w:hAnsi="Tahoma" w:cs="Tahoma"/>
                              <w:color w:val="808080" w:themeColor="background1" w:themeShade="80"/>
                              <w:sz w:val="14"/>
                              <w:szCs w:val="14"/>
                            </w:rPr>
                          </w:pPr>
                          <w:r w:rsidRPr="008010F6">
                            <w:rPr>
                              <w:rFonts w:ascii="Tahoma" w:hAnsi="Tahoma" w:cs="Tahoma"/>
                              <w:color w:val="808080" w:themeColor="background1" w:themeShade="80"/>
                              <w:sz w:val="16"/>
                              <w:szCs w:val="16"/>
                            </w:rPr>
                            <w:tab/>
                          </w:r>
                        </w:p>
                        <w:p w14:paraId="169D6F1E" w14:textId="77777777" w:rsidR="00BA2CA6" w:rsidRPr="00121A5D" w:rsidRDefault="00BA2CA6" w:rsidP="00BA2CA6">
                          <w:pPr>
                            <w:spacing w:line="240" w:lineRule="auto"/>
                            <w:rPr>
                              <w:sz w:val="16"/>
                              <w:szCs w:val="16"/>
                            </w:rPr>
                          </w:pPr>
                          <w:r>
                            <w:rPr>
                              <w:sz w:val="16"/>
                              <w:szCs w:val="16"/>
                            </w:rPr>
                            <w:tab/>
                          </w:r>
                          <w:r>
                            <w:rPr>
                              <w:sz w:val="16"/>
                              <w:szCs w:val="16"/>
                            </w:rPr>
                            <w:tab/>
                          </w:r>
                          <w:r>
                            <w:rPr>
                              <w:sz w:val="16"/>
                              <w:szCs w:val="16"/>
                            </w:rPr>
                            <w:tab/>
                          </w:r>
                          <w:r>
                            <w:rPr>
                              <w:sz w:val="16"/>
                              <w:szCs w:val="16"/>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94D9F" id="_x0000_t202" coordsize="21600,21600" o:spt="202" path="m,l,21600r21600,l21600,xe">
              <v:stroke joinstyle="miter"/>
              <v:path gradientshapeok="t" o:connecttype="rect"/>
            </v:shapetype>
            <v:shape id="Надпись 6" o:spid="_x0000_s1026" type="#_x0000_t202" style="position:absolute;margin-left:0;margin-top:0;width:522.7pt;height:72.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" fillcolor="white [3201]" stroked="f" strokeweight=".5pt">
              <v:textbox>
                <w:txbxContent>
                  <w:p w14:paraId="3F7AD50C" w14:textId="7C69B4C3" w:rsidR="00BA2CA6" w:rsidRDefault="00BA2CA6" w:rsidP="00BA2CA6">
                    <w:pPr>
                      <w:spacing w:after="100" w:line="240" w:lineRule="auto"/>
                      <w:rPr>
                        <w:rFonts w:ascii="Tahoma" w:hAnsi="Tahoma" w:cs="Tahoma"/>
                        <w:color w:val="9CC2E5" w:themeColor="accent1" w:themeTint="99"/>
                      </w:rPr>
                    </w:pPr>
                    <w:r>
                      <w:rPr>
                        <w:rFonts w:ascii="Tahoma" w:hAnsi="Tahoma" w:cs="Tahoma"/>
                        <w:color w:val="9CC2E5" w:themeColor="accent1" w:themeTint="99"/>
                      </w:rPr>
                      <w:t>_______________________________________________________________________________</w:t>
                    </w:r>
                  </w:p>
                  <w:p w14:paraId="664C0313"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ПАО «ГМК «Норильский </w:t>
                    </w:r>
                    <w:proofErr w:type="gramStart"/>
                    <w:r w:rsidRPr="00BE5AF7">
                      <w:rPr>
                        <w:rFonts w:ascii="Tahoma" w:hAnsi="Tahoma" w:cs="Tahoma"/>
                        <w:color w:val="808080" w:themeColor="background1" w:themeShade="80"/>
                        <w:sz w:val="14"/>
                        <w:szCs w:val="14"/>
                      </w:rPr>
                      <w:t xml:space="preserve">никель»   </w:t>
                    </w:r>
                    <w:proofErr w:type="gramEnd"/>
                    <w:r w:rsidRPr="00BE5AF7">
                      <w:rPr>
                        <w:rFonts w:ascii="Tahoma" w:hAnsi="Tahoma" w:cs="Tahoma"/>
                        <w:color w:val="808080" w:themeColor="background1" w:themeShade="80"/>
                        <w:sz w:val="14"/>
                        <w:szCs w:val="14"/>
                      </w:rPr>
                      <w:t xml:space="preserve">            ОКПО 56967211                     Портовый проезд,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тел. 8 (8152) 55-80-50</w:t>
                    </w:r>
                  </w:p>
                  <w:p w14:paraId="0D1EE851"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Мурманский транспортный филиал            ОГРН 1028400000298             д. 31, Мурманск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факс 8 (8152) 55-80-00</w:t>
                    </w:r>
                  </w:p>
                  <w:p w14:paraId="75C31AED"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ИНН 8401005730                   Россия, 183038                   </w:t>
                    </w:r>
                    <w:r w:rsidRPr="00FA023B">
                      <w:rPr>
                        <w:rFonts w:ascii="Tahoma" w:hAnsi="Tahoma" w:cs="Tahoma"/>
                        <w:color w:val="808080" w:themeColor="background1" w:themeShade="80"/>
                        <w:sz w:val="14"/>
                        <w:szCs w:val="14"/>
                      </w:rPr>
                      <w:t xml:space="preserve"> </w:t>
                    </w:r>
                    <w:proofErr w:type="spellStart"/>
                    <w:r w:rsidRPr="00BE5AF7">
                      <w:rPr>
                        <w:rFonts w:ascii="Tahoma" w:hAnsi="Tahoma" w:cs="Tahoma"/>
                        <w:color w:val="808080" w:themeColor="background1" w:themeShade="80"/>
                        <w:sz w:val="14"/>
                        <w:szCs w:val="14"/>
                        <w:lang w:val="en-US"/>
                      </w:rPr>
                      <w:t>murm</w:t>
                    </w:r>
                    <w:proofErr w:type="spellEnd"/>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filial</w:t>
                    </w:r>
                    <w:r w:rsidRPr="00BE5AF7">
                      <w:rPr>
                        <w:rFonts w:ascii="Tahoma" w:hAnsi="Tahoma" w:cs="Tahoma"/>
                        <w:color w:val="808080" w:themeColor="background1" w:themeShade="80"/>
                        <w:sz w:val="14"/>
                        <w:szCs w:val="14"/>
                      </w:rPr>
                      <w:t>@</w:t>
                    </w:r>
                    <w:proofErr w:type="spellStart"/>
                    <w:r w:rsidRPr="00BE5AF7">
                      <w:rPr>
                        <w:rFonts w:ascii="Tahoma" w:hAnsi="Tahoma" w:cs="Tahoma"/>
                        <w:color w:val="808080" w:themeColor="background1" w:themeShade="80"/>
                        <w:sz w:val="14"/>
                        <w:szCs w:val="14"/>
                        <w:lang w:val="en-US"/>
                      </w:rPr>
                      <w:t>nornik</w:t>
                    </w:r>
                    <w:proofErr w:type="spellEnd"/>
                    <w:r w:rsidRPr="00BE5AF7">
                      <w:rPr>
                        <w:rFonts w:ascii="Tahoma" w:hAnsi="Tahoma" w:cs="Tahoma"/>
                        <w:color w:val="808080" w:themeColor="background1" w:themeShade="80"/>
                        <w:sz w:val="14"/>
                        <w:szCs w:val="14"/>
                      </w:rPr>
                      <w:t>.</w:t>
                    </w:r>
                    <w:proofErr w:type="spellStart"/>
                    <w:r w:rsidRPr="00BE5AF7">
                      <w:rPr>
                        <w:rFonts w:ascii="Tahoma" w:hAnsi="Tahoma" w:cs="Tahoma"/>
                        <w:color w:val="808080" w:themeColor="background1" w:themeShade="80"/>
                        <w:sz w:val="14"/>
                        <w:szCs w:val="14"/>
                        <w:lang w:val="en-US"/>
                      </w:rPr>
                      <w:t>ru</w:t>
                    </w:r>
                    <w:proofErr w:type="spellEnd"/>
                    <w:r w:rsidRPr="00BE5AF7">
                      <w:rPr>
                        <w:rFonts w:ascii="Tahoma" w:hAnsi="Tahoma" w:cs="Tahoma"/>
                        <w:color w:val="808080" w:themeColor="background1" w:themeShade="80"/>
                        <w:sz w:val="14"/>
                        <w:szCs w:val="14"/>
                      </w:rPr>
                      <w:t xml:space="preserve">                                                                                                                                                                                                                                          </w:t>
                    </w:r>
                  </w:p>
                  <w:p w14:paraId="7F9412D1" w14:textId="48AD8B86" w:rsidR="008069CC" w:rsidRPr="00914ECC" w:rsidRDefault="00BA2CA6" w:rsidP="008069CC">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w:t>
                    </w:r>
                    <w:proofErr w:type="gramStart"/>
                    <w:r w:rsidRPr="00BE5AF7">
                      <w:rPr>
                        <w:rFonts w:ascii="Tahoma" w:hAnsi="Tahoma" w:cs="Tahoma"/>
                        <w:color w:val="808080" w:themeColor="background1" w:themeShade="80"/>
                        <w:sz w:val="14"/>
                        <w:szCs w:val="14"/>
                      </w:rPr>
                      <w:t>КПП  519002001</w:t>
                    </w:r>
                    <w:proofErr w:type="gramEnd"/>
                    <w:r w:rsidRPr="00BE5AF7">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lang w:val="en-US"/>
                      </w:rPr>
                      <w:t xml:space="preserve">       </w:t>
                    </w:r>
                    <w:r>
                      <w:rPr>
                        <w:rFonts w:ascii="Tahoma" w:hAnsi="Tahoma" w:cs="Tahoma"/>
                        <w:color w:val="808080" w:themeColor="background1" w:themeShade="80"/>
                        <w:sz w:val="14"/>
                        <w:szCs w:val="14"/>
                        <w:lang w:val="en-US"/>
                      </w:rPr>
                      <w:t xml:space="preserve">   </w:t>
                    </w:r>
                    <w:r w:rsidR="008069CC" w:rsidRPr="00BE5AF7">
                      <w:rPr>
                        <w:rFonts w:ascii="Tahoma" w:hAnsi="Tahoma" w:cs="Tahoma"/>
                        <w:color w:val="808080" w:themeColor="background1" w:themeShade="80"/>
                        <w:sz w:val="14"/>
                        <w:szCs w:val="14"/>
                        <w:lang w:val="en-US"/>
                      </w:rPr>
                      <w:t>www</w:t>
                    </w:r>
                    <w:r w:rsidR="008069CC" w:rsidRPr="00BE5AF7">
                      <w:rPr>
                        <w:rFonts w:ascii="Tahoma" w:hAnsi="Tahoma" w:cs="Tahoma"/>
                        <w:color w:val="808080" w:themeColor="background1" w:themeShade="80"/>
                        <w:sz w:val="14"/>
                        <w:szCs w:val="14"/>
                      </w:rPr>
                      <w:t>.</w:t>
                    </w:r>
                    <w:proofErr w:type="spellStart"/>
                    <w:r w:rsidR="008069CC" w:rsidRPr="00BE5AF7">
                      <w:rPr>
                        <w:rFonts w:ascii="Tahoma" w:hAnsi="Tahoma" w:cs="Tahoma"/>
                        <w:color w:val="808080" w:themeColor="background1" w:themeShade="80"/>
                        <w:sz w:val="14"/>
                        <w:szCs w:val="14"/>
                        <w:lang w:val="en-US"/>
                      </w:rPr>
                      <w:t>norni</w:t>
                    </w:r>
                    <w:r w:rsidR="00D25745">
                      <w:rPr>
                        <w:rFonts w:ascii="Tahoma" w:hAnsi="Tahoma" w:cs="Tahoma"/>
                        <w:color w:val="808080" w:themeColor="background1" w:themeShade="80"/>
                        <w:sz w:val="14"/>
                        <w:szCs w:val="14"/>
                        <w:lang w:val="en-US"/>
                      </w:rPr>
                      <w:t>c</w:t>
                    </w:r>
                    <w:r w:rsidR="008069CC" w:rsidRPr="00BE5AF7">
                      <w:rPr>
                        <w:rFonts w:ascii="Tahoma" w:hAnsi="Tahoma" w:cs="Tahoma"/>
                        <w:color w:val="808080" w:themeColor="background1" w:themeShade="80"/>
                        <w:sz w:val="14"/>
                        <w:szCs w:val="14"/>
                        <w:lang w:val="en-US"/>
                      </w:rPr>
                      <w:t>k</w:t>
                    </w:r>
                    <w:r w:rsidR="008069CC">
                      <w:rPr>
                        <w:rFonts w:ascii="Tahoma" w:hAnsi="Tahoma" w:cs="Tahoma"/>
                        <w:color w:val="808080" w:themeColor="background1" w:themeShade="80"/>
                        <w:sz w:val="14"/>
                        <w:szCs w:val="14"/>
                        <w:lang w:val="en-US"/>
                      </w:rPr>
                      <w:t>el</w:t>
                    </w:r>
                    <w:proofErr w:type="spellEnd"/>
                    <w:r w:rsidR="008069CC" w:rsidRPr="00BE5AF7">
                      <w:rPr>
                        <w:rFonts w:ascii="Tahoma" w:hAnsi="Tahoma" w:cs="Tahoma"/>
                        <w:color w:val="808080" w:themeColor="background1" w:themeShade="80"/>
                        <w:sz w:val="14"/>
                        <w:szCs w:val="14"/>
                      </w:rPr>
                      <w:t>.</w:t>
                    </w:r>
                    <w:proofErr w:type="spellStart"/>
                    <w:r w:rsidR="008069CC" w:rsidRPr="00BE5AF7">
                      <w:rPr>
                        <w:rFonts w:ascii="Tahoma" w:hAnsi="Tahoma" w:cs="Tahoma"/>
                        <w:color w:val="808080" w:themeColor="background1" w:themeShade="80"/>
                        <w:sz w:val="14"/>
                        <w:szCs w:val="14"/>
                        <w:lang w:val="en-US"/>
                      </w:rPr>
                      <w:t>ru</w:t>
                    </w:r>
                    <w:proofErr w:type="spellEnd"/>
                    <w:r w:rsidR="008069CC" w:rsidRPr="00BE5AF7">
                      <w:rPr>
                        <w:rFonts w:ascii="Tahoma" w:hAnsi="Tahoma" w:cs="Tahoma"/>
                        <w:color w:val="808080" w:themeColor="background1" w:themeShade="80"/>
                        <w:sz w:val="14"/>
                        <w:szCs w:val="14"/>
                      </w:rPr>
                      <w:t xml:space="preserve">  </w:t>
                    </w:r>
                    <w:r w:rsidR="008069CC" w:rsidRPr="008010F6">
                      <w:rPr>
                        <w:rFonts w:ascii="Tahoma" w:hAnsi="Tahoma" w:cs="Tahoma"/>
                        <w:color w:val="808080" w:themeColor="background1" w:themeShade="80"/>
                        <w:sz w:val="16"/>
                        <w:szCs w:val="16"/>
                      </w:rPr>
                      <w:t xml:space="preserve">            </w:t>
                    </w:r>
                    <w:r w:rsidR="008069CC" w:rsidRPr="008010F6">
                      <w:rPr>
                        <w:rFonts w:ascii="Tahoma" w:hAnsi="Tahoma" w:cs="Tahoma"/>
                        <w:color w:val="808080" w:themeColor="background1" w:themeShade="80"/>
                        <w:sz w:val="16"/>
                        <w:szCs w:val="16"/>
                      </w:rPr>
                      <w:tab/>
                    </w:r>
                  </w:p>
                  <w:p w14:paraId="6EA2E8F0" w14:textId="77777777" w:rsidR="008069CC" w:rsidRPr="00121A5D" w:rsidRDefault="008069CC" w:rsidP="008069CC">
                    <w:pPr>
                      <w:spacing w:line="240" w:lineRule="auto"/>
                      <w:rPr>
                        <w:sz w:val="16"/>
                        <w:szCs w:val="16"/>
                      </w:rPr>
                    </w:pPr>
                    <w:r>
                      <w:rPr>
                        <w:sz w:val="16"/>
                        <w:szCs w:val="16"/>
                      </w:rPr>
                      <w:tab/>
                    </w:r>
                    <w:r>
                      <w:rPr>
                        <w:sz w:val="16"/>
                        <w:szCs w:val="16"/>
                      </w:rPr>
                      <w:tab/>
                    </w:r>
                    <w:r>
                      <w:rPr>
                        <w:sz w:val="16"/>
                        <w:szCs w:val="16"/>
                      </w:rPr>
                      <w:tab/>
                    </w:r>
                    <w:r>
                      <w:rPr>
                        <w:sz w:val="16"/>
                        <w:szCs w:val="16"/>
                      </w:rPr>
                      <w:tab/>
                    </w:r>
                  </w:p>
                  <w:p w14:paraId="58ECFC71" w14:textId="5D14BC99" w:rsidR="00BA2CA6" w:rsidRPr="00914ECC" w:rsidRDefault="00BA2CA6" w:rsidP="00BA2CA6">
                    <w:pPr>
                      <w:spacing w:after="0" w:line="240" w:lineRule="auto"/>
                      <w:rPr>
                        <w:rFonts w:ascii="Tahoma" w:hAnsi="Tahoma" w:cs="Tahoma"/>
                        <w:color w:val="808080" w:themeColor="background1" w:themeShade="80"/>
                        <w:sz w:val="14"/>
                        <w:szCs w:val="14"/>
                      </w:rPr>
                    </w:pPr>
                    <w:r w:rsidRPr="008010F6">
                      <w:rPr>
                        <w:rFonts w:ascii="Tahoma" w:hAnsi="Tahoma" w:cs="Tahoma"/>
                        <w:color w:val="808080" w:themeColor="background1" w:themeShade="80"/>
                        <w:sz w:val="16"/>
                        <w:szCs w:val="16"/>
                      </w:rPr>
                      <w:tab/>
                    </w:r>
                  </w:p>
                  <w:p w14:paraId="169D6F1E" w14:textId="77777777" w:rsidR="00BA2CA6" w:rsidRPr="00121A5D" w:rsidRDefault="00BA2CA6" w:rsidP="00BA2CA6">
                    <w:pPr>
                      <w:spacing w:line="240" w:lineRule="auto"/>
                      <w:rPr>
                        <w:sz w:val="16"/>
                        <w:szCs w:val="16"/>
                      </w:rPr>
                    </w:pPr>
                    <w:r>
                      <w:rPr>
                        <w:sz w:val="16"/>
                        <w:szCs w:val="16"/>
                      </w:rPr>
                      <w:tab/>
                    </w:r>
                    <w:r>
                      <w:rPr>
                        <w:sz w:val="16"/>
                        <w:szCs w:val="16"/>
                      </w:rPr>
                      <w:tab/>
                    </w:r>
                    <w:r>
                      <w:rPr>
                        <w:sz w:val="16"/>
                        <w:szCs w:val="16"/>
                      </w:rPr>
                      <w:tab/>
                    </w:r>
                    <w:r>
                      <w:rPr>
                        <w:sz w:val="16"/>
                        <w:szCs w:val="16"/>
                      </w:rPr>
                      <w:tab/>
                    </w:r>
                  </w:p>
                </w:txbxContent>
              </v:textbox>
            </v:shape>
          </w:pict>
        </mc:Fallback>
      </mc:AlternateContent>
    </w:r>
    <w:r w:rsidR="00992267">
      <w:rPr>
        <w:rFonts w:ascii="Tahoma" w:hAnsi="Tahoma" w:cs="Tahoma"/>
        <w:noProof/>
        <w:lang w:eastAsia="ru-RU"/>
      </w:rPr>
      <mc:AlternateContent>
        <mc:Choice Requires="wps">
          <w:drawing>
            <wp:anchor distT="0" distB="0" distL="114300" distR="114300" simplePos="0" relativeHeight="251661312" behindDoc="0" locked="0" layoutInCell="1" allowOverlap="1" wp14:anchorId="11F27F00" wp14:editId="328BFD22">
              <wp:simplePos x="0" y="0"/>
              <wp:positionH relativeFrom="margin">
                <wp:posOffset>15240</wp:posOffset>
              </wp:positionH>
              <wp:positionV relativeFrom="paragraph">
                <wp:posOffset>17145</wp:posOffset>
              </wp:positionV>
              <wp:extent cx="5886450" cy="0"/>
              <wp:effectExtent l="0" t="0" r="19050" b="19050"/>
              <wp:wrapNone/>
              <wp:docPr id="3" name="Прямая соединительная линия 3"/>
              <wp:cNvGraphicFramePr/>
              <a:graphic xmlns:a="http://schemas.openxmlformats.org/drawingml/2006/main">
                <a:graphicData uri="http://schemas.microsoft.com/office/word/2010/wordprocessingShape">
                  <wps:wsp>
                    <wps:cNvCnPr/>
                    <wps:spPr>
                      <a:xfrm flipV="1">
                        <a:off x="0" y="0"/>
                        <a:ext cx="5886450"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95CDD77" id="Прямая соединительная линия 3"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pt,1.35pt" to="464.7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" strokecolor="#5b9bd5" strokeweight=".5pt">
              <v:stroke joinstyle="miter"/>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96ACCA" w14:textId="77777777" w:rsidR="007C3EA1" w:rsidRDefault="007C3EA1" w:rsidP="00EF71FD">
      <w:pPr>
        <w:spacing w:after="0" w:line="240" w:lineRule="auto"/>
      </w:pPr>
      <w:r>
        <w:separator/>
      </w:r>
    </w:p>
  </w:footnote>
  <w:footnote w:type="continuationSeparator" w:id="0">
    <w:p w14:paraId="252F2E06" w14:textId="77777777" w:rsidR="007C3EA1" w:rsidRDefault="007C3EA1"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501C9"/>
    <w:multiLevelType w:val="hybridMultilevel"/>
    <w:tmpl w:val="C5028D38"/>
    <w:lvl w:ilvl="0" w:tplc="F73EBA6E">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15:restartNumberingAfterBreak="0">
    <w:nsid w:val="09083A17"/>
    <w:multiLevelType w:val="multilevel"/>
    <w:tmpl w:val="00E6DC00"/>
    <w:lvl w:ilvl="0">
      <w:start w:val="16"/>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CAA7ED9"/>
    <w:multiLevelType w:val="hybridMultilevel"/>
    <w:tmpl w:val="02F49660"/>
    <w:lvl w:ilvl="0" w:tplc="A6188864">
      <w:start w:val="1"/>
      <w:numFmt w:val="decimal"/>
      <w:lvlText w:val="%16.3"/>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C90A7A"/>
    <w:multiLevelType w:val="hybridMultilevel"/>
    <w:tmpl w:val="3EFCBB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0D0CCE"/>
    <w:multiLevelType w:val="hybridMultilevel"/>
    <w:tmpl w:val="076C1534"/>
    <w:lvl w:ilvl="0" w:tplc="D14CCE90">
      <w:start w:val="1"/>
      <w:numFmt w:val="decimal"/>
      <w:lvlText w:val="%16.2"/>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484A71"/>
    <w:multiLevelType w:val="hybridMultilevel"/>
    <w:tmpl w:val="10EED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76037A0"/>
    <w:multiLevelType w:val="hybridMultilevel"/>
    <w:tmpl w:val="F8069BEE"/>
    <w:lvl w:ilvl="0" w:tplc="A7F868E0">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3FC5BBA"/>
    <w:multiLevelType w:val="hybridMultilevel"/>
    <w:tmpl w:val="31B2F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907996"/>
    <w:multiLevelType w:val="multilevel"/>
    <w:tmpl w:val="45CE6018"/>
    <w:lvl w:ilvl="0">
      <w:start w:val="1"/>
      <w:numFmt w:val="decimal"/>
      <w:pStyle w:val="a"/>
      <w:lvlText w:val="%1."/>
      <w:lvlJc w:val="left"/>
      <w:pPr>
        <w:ind w:left="786" w:hanging="360"/>
      </w:pPr>
      <w:rPr>
        <w:rFonts w:ascii="Tahoma" w:hAnsi="Tahoma" w:cs="Tahoma" w:hint="default"/>
        <w:sz w:val="22"/>
        <w:szCs w:val="22"/>
        <w:lang w:val="ru-RU"/>
      </w:rPr>
    </w:lvl>
    <w:lvl w:ilvl="1">
      <w:start w:val="1"/>
      <w:numFmt w:val="decimal"/>
      <w:isLgl/>
      <w:lvlText w:val="%2."/>
      <w:lvlJc w:val="left"/>
      <w:pPr>
        <w:ind w:left="1779" w:hanging="360"/>
      </w:pPr>
      <w:rPr>
        <w:rFonts w:hint="default"/>
      </w:rPr>
    </w:lvl>
    <w:lvl w:ilvl="2">
      <w:start w:val="1"/>
      <w:numFmt w:val="decimal"/>
      <w:isLgl/>
      <w:lvlText w:val="%1.%2.%3."/>
      <w:lvlJc w:val="left"/>
      <w:pPr>
        <w:ind w:left="1790" w:hanging="720"/>
      </w:pPr>
      <w:rPr>
        <w:rFonts w:hint="default"/>
      </w:rPr>
    </w:lvl>
    <w:lvl w:ilvl="3">
      <w:start w:val="1"/>
      <w:numFmt w:val="decimal"/>
      <w:isLgl/>
      <w:lvlText w:val="%1.%2.%3.%4."/>
      <w:lvlJc w:val="left"/>
      <w:pPr>
        <w:ind w:left="1790" w:hanging="720"/>
      </w:pPr>
      <w:rPr>
        <w:rFonts w:hint="default"/>
      </w:rPr>
    </w:lvl>
    <w:lvl w:ilvl="4">
      <w:start w:val="1"/>
      <w:numFmt w:val="decimal"/>
      <w:isLgl/>
      <w:lvlText w:val="%1.%2.%3.%4.%5."/>
      <w:lvlJc w:val="left"/>
      <w:pPr>
        <w:ind w:left="2150"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510" w:hanging="1440"/>
      </w:pPr>
      <w:rPr>
        <w:rFonts w:hint="default"/>
      </w:rPr>
    </w:lvl>
    <w:lvl w:ilvl="7">
      <w:start w:val="1"/>
      <w:numFmt w:val="decimal"/>
      <w:isLgl/>
      <w:lvlText w:val="%1.%2.%3.%4.%5.%6.%7.%8."/>
      <w:lvlJc w:val="left"/>
      <w:pPr>
        <w:ind w:left="2510" w:hanging="1440"/>
      </w:pPr>
      <w:rPr>
        <w:rFonts w:hint="default"/>
      </w:rPr>
    </w:lvl>
    <w:lvl w:ilvl="8">
      <w:start w:val="1"/>
      <w:numFmt w:val="decimal"/>
      <w:isLgl/>
      <w:lvlText w:val="%1.%2.%3.%4.%5.%6.%7.%8.%9."/>
      <w:lvlJc w:val="left"/>
      <w:pPr>
        <w:ind w:left="2870" w:hanging="1800"/>
      </w:pPr>
      <w:rPr>
        <w:rFonts w:hint="default"/>
      </w:rPr>
    </w:lvl>
  </w:abstractNum>
  <w:abstractNum w:abstractNumId="10" w15:restartNumberingAfterBreak="0">
    <w:nsid w:val="51DE75CB"/>
    <w:multiLevelType w:val="multilevel"/>
    <w:tmpl w:val="00E6DC00"/>
    <w:lvl w:ilvl="0">
      <w:start w:val="16"/>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83943C8"/>
    <w:multiLevelType w:val="multilevel"/>
    <w:tmpl w:val="00E6DC00"/>
    <w:lvl w:ilvl="0">
      <w:start w:val="16"/>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D8159A4"/>
    <w:multiLevelType w:val="hybridMultilevel"/>
    <w:tmpl w:val="41D2742C"/>
    <w:lvl w:ilvl="0" w:tplc="5A0E49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3382329"/>
    <w:multiLevelType w:val="hybridMultilevel"/>
    <w:tmpl w:val="FAE03026"/>
    <w:lvl w:ilvl="0" w:tplc="547ED586">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499115C"/>
    <w:multiLevelType w:val="hybridMultilevel"/>
    <w:tmpl w:val="5802C2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4E15126"/>
    <w:multiLevelType w:val="hybridMultilevel"/>
    <w:tmpl w:val="CFCEAB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BE177AB"/>
    <w:multiLevelType w:val="hybridMultilevel"/>
    <w:tmpl w:val="802A3218"/>
    <w:lvl w:ilvl="0" w:tplc="082CC9EE">
      <w:start w:val="1"/>
      <w:numFmt w:val="bullet"/>
      <w:lvlText w:val=""/>
      <w:lvlJc w:val="left"/>
      <w:pPr>
        <w:ind w:left="1480" w:hanging="360"/>
      </w:pPr>
      <w:rPr>
        <w:rFonts w:ascii="Symbol" w:hAnsi="Symbol" w:hint="default"/>
        <w:color w:val="auto"/>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7" w15:restartNumberingAfterBreak="0">
    <w:nsid w:val="6BFA1971"/>
    <w:multiLevelType w:val="hybridMultilevel"/>
    <w:tmpl w:val="C75CC0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E0628AB"/>
    <w:multiLevelType w:val="hybridMultilevel"/>
    <w:tmpl w:val="E774E1BC"/>
    <w:lvl w:ilvl="0" w:tplc="5A0E49E8">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9" w15:restartNumberingAfterBreak="0">
    <w:nsid w:val="6E62054E"/>
    <w:multiLevelType w:val="hybridMultilevel"/>
    <w:tmpl w:val="31B2F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0814BDF"/>
    <w:multiLevelType w:val="multilevel"/>
    <w:tmpl w:val="00E6DC00"/>
    <w:lvl w:ilvl="0">
      <w:start w:val="16"/>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20568F0"/>
    <w:multiLevelType w:val="hybridMultilevel"/>
    <w:tmpl w:val="0E6A54E8"/>
    <w:lvl w:ilvl="0" w:tplc="0419000F">
      <w:start w:val="1"/>
      <w:numFmt w:val="decimal"/>
      <w:lvlText w:val="%1."/>
      <w:lvlJc w:val="left"/>
      <w:pPr>
        <w:ind w:left="100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2" w15:restartNumberingAfterBreak="0">
    <w:nsid w:val="7D533FC6"/>
    <w:multiLevelType w:val="hybridMultilevel"/>
    <w:tmpl w:val="A2589308"/>
    <w:lvl w:ilvl="0" w:tplc="44E8CC3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2"/>
  </w:num>
  <w:num w:numId="3">
    <w:abstractNumId w:val="21"/>
  </w:num>
  <w:num w:numId="4">
    <w:abstractNumId w:val="9"/>
  </w:num>
  <w:num w:numId="5">
    <w:abstractNumId w:val="6"/>
  </w:num>
  <w:num w:numId="6">
    <w:abstractNumId w:val="8"/>
  </w:num>
  <w:num w:numId="7">
    <w:abstractNumId w:val="9"/>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2"/>
  </w:num>
  <w:num w:numId="11">
    <w:abstractNumId w:val="13"/>
  </w:num>
  <w:num w:numId="12">
    <w:abstractNumId w:val="7"/>
  </w:num>
  <w:num w:numId="13">
    <w:abstractNumId w:val="4"/>
  </w:num>
  <w:num w:numId="14">
    <w:abstractNumId w:val="15"/>
  </w:num>
  <w:num w:numId="15">
    <w:abstractNumId w:val="19"/>
  </w:num>
  <w:num w:numId="16">
    <w:abstractNumId w:val="16"/>
  </w:num>
  <w:num w:numId="17">
    <w:abstractNumId w:val="14"/>
  </w:num>
  <w:num w:numId="18">
    <w:abstractNumId w:val="0"/>
  </w:num>
  <w:num w:numId="19">
    <w:abstractNumId w:val="11"/>
  </w:num>
  <w:num w:numId="20">
    <w:abstractNumId w:val="2"/>
  </w:num>
  <w:num w:numId="21">
    <w:abstractNumId w:val="10"/>
  </w:num>
  <w:num w:numId="22">
    <w:abstractNumId w:val="20"/>
  </w:num>
  <w:num w:numId="23">
    <w:abstractNumId w:val="5"/>
  </w:num>
  <w:num w:numId="24">
    <w:abstractNumId w:val="3"/>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0156A"/>
    <w:rsid w:val="00001CD1"/>
    <w:rsid w:val="00017C0D"/>
    <w:rsid w:val="00021832"/>
    <w:rsid w:val="00022BE2"/>
    <w:rsid w:val="00023968"/>
    <w:rsid w:val="000253FB"/>
    <w:rsid w:val="00025D7B"/>
    <w:rsid w:val="00026A6C"/>
    <w:rsid w:val="00026CB1"/>
    <w:rsid w:val="00031BF1"/>
    <w:rsid w:val="00033F18"/>
    <w:rsid w:val="00036034"/>
    <w:rsid w:val="00046684"/>
    <w:rsid w:val="000508FF"/>
    <w:rsid w:val="00050FF4"/>
    <w:rsid w:val="00051DC7"/>
    <w:rsid w:val="000530ED"/>
    <w:rsid w:val="00061C90"/>
    <w:rsid w:val="00061F69"/>
    <w:rsid w:val="000644DD"/>
    <w:rsid w:val="00066E5B"/>
    <w:rsid w:val="000678D0"/>
    <w:rsid w:val="0007443A"/>
    <w:rsid w:val="00074FB0"/>
    <w:rsid w:val="000759E6"/>
    <w:rsid w:val="000837E8"/>
    <w:rsid w:val="000840B5"/>
    <w:rsid w:val="00084412"/>
    <w:rsid w:val="00084F7D"/>
    <w:rsid w:val="00086D4C"/>
    <w:rsid w:val="000944D5"/>
    <w:rsid w:val="000A2D3A"/>
    <w:rsid w:val="000A335A"/>
    <w:rsid w:val="000A5A7F"/>
    <w:rsid w:val="000A7631"/>
    <w:rsid w:val="000B1391"/>
    <w:rsid w:val="000B33A5"/>
    <w:rsid w:val="000B76B2"/>
    <w:rsid w:val="000B7712"/>
    <w:rsid w:val="000C12E6"/>
    <w:rsid w:val="000C5CFE"/>
    <w:rsid w:val="000C5E19"/>
    <w:rsid w:val="000C7D6C"/>
    <w:rsid w:val="000D1396"/>
    <w:rsid w:val="000D62E9"/>
    <w:rsid w:val="000D6F64"/>
    <w:rsid w:val="000D7167"/>
    <w:rsid w:val="000E1478"/>
    <w:rsid w:val="000E1BD9"/>
    <w:rsid w:val="000E5053"/>
    <w:rsid w:val="000E750F"/>
    <w:rsid w:val="000F1D79"/>
    <w:rsid w:val="000F4250"/>
    <w:rsid w:val="000F5426"/>
    <w:rsid w:val="000F797F"/>
    <w:rsid w:val="000F7B8E"/>
    <w:rsid w:val="0010178E"/>
    <w:rsid w:val="00104784"/>
    <w:rsid w:val="00107E49"/>
    <w:rsid w:val="00107FBB"/>
    <w:rsid w:val="001106B7"/>
    <w:rsid w:val="0011153C"/>
    <w:rsid w:val="0014357C"/>
    <w:rsid w:val="00144077"/>
    <w:rsid w:val="001470F6"/>
    <w:rsid w:val="001471E2"/>
    <w:rsid w:val="00152FF2"/>
    <w:rsid w:val="00157D86"/>
    <w:rsid w:val="001648A1"/>
    <w:rsid w:val="00171183"/>
    <w:rsid w:val="0017554B"/>
    <w:rsid w:val="00177A69"/>
    <w:rsid w:val="00177FF4"/>
    <w:rsid w:val="001810E0"/>
    <w:rsid w:val="0018243A"/>
    <w:rsid w:val="0018783D"/>
    <w:rsid w:val="00192934"/>
    <w:rsid w:val="001936F2"/>
    <w:rsid w:val="00194B85"/>
    <w:rsid w:val="00195CD2"/>
    <w:rsid w:val="001A5301"/>
    <w:rsid w:val="001A7B6B"/>
    <w:rsid w:val="001B1B69"/>
    <w:rsid w:val="001B1BAE"/>
    <w:rsid w:val="001B26F3"/>
    <w:rsid w:val="001B71BB"/>
    <w:rsid w:val="001C2A7E"/>
    <w:rsid w:val="001C5D32"/>
    <w:rsid w:val="001C7DC3"/>
    <w:rsid w:val="001D0A54"/>
    <w:rsid w:val="001D5CDE"/>
    <w:rsid w:val="001D628E"/>
    <w:rsid w:val="001E7128"/>
    <w:rsid w:val="001E7443"/>
    <w:rsid w:val="002000E6"/>
    <w:rsid w:val="00200D12"/>
    <w:rsid w:val="00207533"/>
    <w:rsid w:val="002247D0"/>
    <w:rsid w:val="00226D7C"/>
    <w:rsid w:val="0023191E"/>
    <w:rsid w:val="00233E98"/>
    <w:rsid w:val="00234674"/>
    <w:rsid w:val="0024009F"/>
    <w:rsid w:val="002469A0"/>
    <w:rsid w:val="002475E4"/>
    <w:rsid w:val="0025593F"/>
    <w:rsid w:val="00260322"/>
    <w:rsid w:val="00261031"/>
    <w:rsid w:val="00264B55"/>
    <w:rsid w:val="00266477"/>
    <w:rsid w:val="002706FE"/>
    <w:rsid w:val="00272098"/>
    <w:rsid w:val="00272D4F"/>
    <w:rsid w:val="002772E6"/>
    <w:rsid w:val="00277EF5"/>
    <w:rsid w:val="0028103C"/>
    <w:rsid w:val="002858EC"/>
    <w:rsid w:val="00290E03"/>
    <w:rsid w:val="002A1D22"/>
    <w:rsid w:val="002A21A3"/>
    <w:rsid w:val="002A5780"/>
    <w:rsid w:val="002A5890"/>
    <w:rsid w:val="002B0FB1"/>
    <w:rsid w:val="002B6637"/>
    <w:rsid w:val="002B73AD"/>
    <w:rsid w:val="002C25E1"/>
    <w:rsid w:val="002C39C8"/>
    <w:rsid w:val="002C5D5B"/>
    <w:rsid w:val="002D2321"/>
    <w:rsid w:val="002D5B93"/>
    <w:rsid w:val="002E366C"/>
    <w:rsid w:val="002F50DC"/>
    <w:rsid w:val="002F68B2"/>
    <w:rsid w:val="00301023"/>
    <w:rsid w:val="00315AD5"/>
    <w:rsid w:val="00316ACE"/>
    <w:rsid w:val="003175BC"/>
    <w:rsid w:val="0031787B"/>
    <w:rsid w:val="00323AF6"/>
    <w:rsid w:val="00323FD0"/>
    <w:rsid w:val="003249A4"/>
    <w:rsid w:val="00334C05"/>
    <w:rsid w:val="00336348"/>
    <w:rsid w:val="003367DB"/>
    <w:rsid w:val="00336A80"/>
    <w:rsid w:val="00337195"/>
    <w:rsid w:val="003439A2"/>
    <w:rsid w:val="003500B7"/>
    <w:rsid w:val="00354637"/>
    <w:rsid w:val="00356702"/>
    <w:rsid w:val="003576B9"/>
    <w:rsid w:val="00363D5F"/>
    <w:rsid w:val="0037072D"/>
    <w:rsid w:val="00370F55"/>
    <w:rsid w:val="00371C36"/>
    <w:rsid w:val="003824DE"/>
    <w:rsid w:val="00383832"/>
    <w:rsid w:val="00387C0E"/>
    <w:rsid w:val="00392157"/>
    <w:rsid w:val="0039272E"/>
    <w:rsid w:val="003937EE"/>
    <w:rsid w:val="00394636"/>
    <w:rsid w:val="003946B4"/>
    <w:rsid w:val="003946C2"/>
    <w:rsid w:val="00395175"/>
    <w:rsid w:val="00395750"/>
    <w:rsid w:val="003A0735"/>
    <w:rsid w:val="003A19A1"/>
    <w:rsid w:val="003A2F9D"/>
    <w:rsid w:val="003A3A7A"/>
    <w:rsid w:val="003A7281"/>
    <w:rsid w:val="003B0E17"/>
    <w:rsid w:val="003B10DB"/>
    <w:rsid w:val="003B3ADB"/>
    <w:rsid w:val="003B7AFC"/>
    <w:rsid w:val="003C134C"/>
    <w:rsid w:val="003C326D"/>
    <w:rsid w:val="003C33D9"/>
    <w:rsid w:val="003C54BB"/>
    <w:rsid w:val="003D01E9"/>
    <w:rsid w:val="003E21BD"/>
    <w:rsid w:val="003E4477"/>
    <w:rsid w:val="003E4F28"/>
    <w:rsid w:val="003E7E4A"/>
    <w:rsid w:val="003F2422"/>
    <w:rsid w:val="003F681A"/>
    <w:rsid w:val="003F6AC4"/>
    <w:rsid w:val="004037AB"/>
    <w:rsid w:val="0040750A"/>
    <w:rsid w:val="00414C0B"/>
    <w:rsid w:val="004150D8"/>
    <w:rsid w:val="004201C7"/>
    <w:rsid w:val="004233C4"/>
    <w:rsid w:val="00425E56"/>
    <w:rsid w:val="0043053D"/>
    <w:rsid w:val="004323C6"/>
    <w:rsid w:val="00432545"/>
    <w:rsid w:val="00435396"/>
    <w:rsid w:val="004366ED"/>
    <w:rsid w:val="00441A29"/>
    <w:rsid w:val="0044294B"/>
    <w:rsid w:val="00443B68"/>
    <w:rsid w:val="00445CA0"/>
    <w:rsid w:val="004469DB"/>
    <w:rsid w:val="00447944"/>
    <w:rsid w:val="00450D99"/>
    <w:rsid w:val="00452237"/>
    <w:rsid w:val="00453E3D"/>
    <w:rsid w:val="0045791E"/>
    <w:rsid w:val="0046176E"/>
    <w:rsid w:val="00463F02"/>
    <w:rsid w:val="00464EC4"/>
    <w:rsid w:val="00465BF8"/>
    <w:rsid w:val="00472C10"/>
    <w:rsid w:val="00473462"/>
    <w:rsid w:val="00476D58"/>
    <w:rsid w:val="00484C01"/>
    <w:rsid w:val="004872A5"/>
    <w:rsid w:val="004942A5"/>
    <w:rsid w:val="004956BC"/>
    <w:rsid w:val="004958DC"/>
    <w:rsid w:val="004A385E"/>
    <w:rsid w:val="004A5A98"/>
    <w:rsid w:val="004B19F6"/>
    <w:rsid w:val="004B428C"/>
    <w:rsid w:val="004B63A7"/>
    <w:rsid w:val="004B70DB"/>
    <w:rsid w:val="004C0489"/>
    <w:rsid w:val="004C1797"/>
    <w:rsid w:val="004C5B73"/>
    <w:rsid w:val="004C6FD1"/>
    <w:rsid w:val="004D2E9D"/>
    <w:rsid w:val="004D7548"/>
    <w:rsid w:val="004D77B1"/>
    <w:rsid w:val="004E3EB3"/>
    <w:rsid w:val="004F0227"/>
    <w:rsid w:val="004F0B58"/>
    <w:rsid w:val="004F600C"/>
    <w:rsid w:val="00513250"/>
    <w:rsid w:val="00514257"/>
    <w:rsid w:val="00516327"/>
    <w:rsid w:val="005209A6"/>
    <w:rsid w:val="005211E9"/>
    <w:rsid w:val="00521BEB"/>
    <w:rsid w:val="005339F6"/>
    <w:rsid w:val="00535F87"/>
    <w:rsid w:val="005374CD"/>
    <w:rsid w:val="00543B25"/>
    <w:rsid w:val="00544B1D"/>
    <w:rsid w:val="0054772B"/>
    <w:rsid w:val="00551DBE"/>
    <w:rsid w:val="00564022"/>
    <w:rsid w:val="00566076"/>
    <w:rsid w:val="00567462"/>
    <w:rsid w:val="00570C46"/>
    <w:rsid w:val="0057105A"/>
    <w:rsid w:val="00572CB5"/>
    <w:rsid w:val="005810BE"/>
    <w:rsid w:val="00581717"/>
    <w:rsid w:val="00582745"/>
    <w:rsid w:val="0058342D"/>
    <w:rsid w:val="005907D0"/>
    <w:rsid w:val="0059790D"/>
    <w:rsid w:val="00597AFE"/>
    <w:rsid w:val="005A06F9"/>
    <w:rsid w:val="005A37D9"/>
    <w:rsid w:val="005A69EE"/>
    <w:rsid w:val="005B0029"/>
    <w:rsid w:val="005B2F59"/>
    <w:rsid w:val="005B342E"/>
    <w:rsid w:val="005C252A"/>
    <w:rsid w:val="005C2F58"/>
    <w:rsid w:val="005C7320"/>
    <w:rsid w:val="005D2558"/>
    <w:rsid w:val="005D4972"/>
    <w:rsid w:val="005D78DD"/>
    <w:rsid w:val="005F0CF7"/>
    <w:rsid w:val="005F11CE"/>
    <w:rsid w:val="005F458C"/>
    <w:rsid w:val="00602EEB"/>
    <w:rsid w:val="006030E6"/>
    <w:rsid w:val="006058B9"/>
    <w:rsid w:val="006100D7"/>
    <w:rsid w:val="006107A5"/>
    <w:rsid w:val="00610F83"/>
    <w:rsid w:val="00611B00"/>
    <w:rsid w:val="00623A79"/>
    <w:rsid w:val="00623D26"/>
    <w:rsid w:val="00624E61"/>
    <w:rsid w:val="00626A6A"/>
    <w:rsid w:val="00627DBD"/>
    <w:rsid w:val="00633B4C"/>
    <w:rsid w:val="00633CEE"/>
    <w:rsid w:val="00636665"/>
    <w:rsid w:val="0064078F"/>
    <w:rsid w:val="00641999"/>
    <w:rsid w:val="00642A7D"/>
    <w:rsid w:val="0064717A"/>
    <w:rsid w:val="00650644"/>
    <w:rsid w:val="00655271"/>
    <w:rsid w:val="006604D8"/>
    <w:rsid w:val="006633D4"/>
    <w:rsid w:val="00664F16"/>
    <w:rsid w:val="006731B9"/>
    <w:rsid w:val="0067417D"/>
    <w:rsid w:val="006769FB"/>
    <w:rsid w:val="00690FD2"/>
    <w:rsid w:val="0069411B"/>
    <w:rsid w:val="00697598"/>
    <w:rsid w:val="00697C8F"/>
    <w:rsid w:val="006A1BAD"/>
    <w:rsid w:val="006A2D9E"/>
    <w:rsid w:val="006A39A1"/>
    <w:rsid w:val="006A6298"/>
    <w:rsid w:val="006B123A"/>
    <w:rsid w:val="006B5F4D"/>
    <w:rsid w:val="006C3E9F"/>
    <w:rsid w:val="006D1C4A"/>
    <w:rsid w:val="006D4718"/>
    <w:rsid w:val="006D5872"/>
    <w:rsid w:val="006D5F10"/>
    <w:rsid w:val="006E31E1"/>
    <w:rsid w:val="006E4691"/>
    <w:rsid w:val="006E6DB2"/>
    <w:rsid w:val="006F0669"/>
    <w:rsid w:val="00704F55"/>
    <w:rsid w:val="00704F84"/>
    <w:rsid w:val="00711F63"/>
    <w:rsid w:val="00712A69"/>
    <w:rsid w:val="00714799"/>
    <w:rsid w:val="007212F0"/>
    <w:rsid w:val="00722840"/>
    <w:rsid w:val="00727533"/>
    <w:rsid w:val="0072777E"/>
    <w:rsid w:val="007307ED"/>
    <w:rsid w:val="00732944"/>
    <w:rsid w:val="007352F1"/>
    <w:rsid w:val="00744748"/>
    <w:rsid w:val="007467FE"/>
    <w:rsid w:val="007515E1"/>
    <w:rsid w:val="00753352"/>
    <w:rsid w:val="00754E83"/>
    <w:rsid w:val="00755ED8"/>
    <w:rsid w:val="007647F2"/>
    <w:rsid w:val="00766F12"/>
    <w:rsid w:val="0076714D"/>
    <w:rsid w:val="007671CB"/>
    <w:rsid w:val="00773188"/>
    <w:rsid w:val="007736B5"/>
    <w:rsid w:val="00776138"/>
    <w:rsid w:val="00776871"/>
    <w:rsid w:val="007768E5"/>
    <w:rsid w:val="007770D9"/>
    <w:rsid w:val="007806F4"/>
    <w:rsid w:val="007842A1"/>
    <w:rsid w:val="00786A82"/>
    <w:rsid w:val="00787088"/>
    <w:rsid w:val="007913F1"/>
    <w:rsid w:val="00791538"/>
    <w:rsid w:val="007A164E"/>
    <w:rsid w:val="007A2633"/>
    <w:rsid w:val="007A2AEE"/>
    <w:rsid w:val="007B0981"/>
    <w:rsid w:val="007B3F15"/>
    <w:rsid w:val="007C07A6"/>
    <w:rsid w:val="007C1DCF"/>
    <w:rsid w:val="007C2EA6"/>
    <w:rsid w:val="007C3EA1"/>
    <w:rsid w:val="007C6698"/>
    <w:rsid w:val="007D1FB3"/>
    <w:rsid w:val="007D69D7"/>
    <w:rsid w:val="007D7186"/>
    <w:rsid w:val="007E078F"/>
    <w:rsid w:val="007E0F48"/>
    <w:rsid w:val="007E15DD"/>
    <w:rsid w:val="007E3080"/>
    <w:rsid w:val="007E55BA"/>
    <w:rsid w:val="007F326A"/>
    <w:rsid w:val="007F37B0"/>
    <w:rsid w:val="007F4021"/>
    <w:rsid w:val="007F49F0"/>
    <w:rsid w:val="008001DE"/>
    <w:rsid w:val="008045B9"/>
    <w:rsid w:val="008069CC"/>
    <w:rsid w:val="00807FC8"/>
    <w:rsid w:val="008105DE"/>
    <w:rsid w:val="0081170A"/>
    <w:rsid w:val="0082281D"/>
    <w:rsid w:val="00830971"/>
    <w:rsid w:val="00835A4F"/>
    <w:rsid w:val="008374D5"/>
    <w:rsid w:val="00841B75"/>
    <w:rsid w:val="0084387A"/>
    <w:rsid w:val="00844B08"/>
    <w:rsid w:val="0084587C"/>
    <w:rsid w:val="00851B44"/>
    <w:rsid w:val="00851E02"/>
    <w:rsid w:val="00853722"/>
    <w:rsid w:val="00854A5A"/>
    <w:rsid w:val="00857C87"/>
    <w:rsid w:val="0086272D"/>
    <w:rsid w:val="00864440"/>
    <w:rsid w:val="00872BF4"/>
    <w:rsid w:val="00873486"/>
    <w:rsid w:val="00881B0C"/>
    <w:rsid w:val="008866B5"/>
    <w:rsid w:val="008914A4"/>
    <w:rsid w:val="00891D6D"/>
    <w:rsid w:val="008929AC"/>
    <w:rsid w:val="00892C66"/>
    <w:rsid w:val="00894432"/>
    <w:rsid w:val="00897DED"/>
    <w:rsid w:val="008A01DB"/>
    <w:rsid w:val="008A0B3E"/>
    <w:rsid w:val="008A4611"/>
    <w:rsid w:val="008A73BB"/>
    <w:rsid w:val="008A7D08"/>
    <w:rsid w:val="008D1A83"/>
    <w:rsid w:val="008D323E"/>
    <w:rsid w:val="008E0A40"/>
    <w:rsid w:val="008F27EC"/>
    <w:rsid w:val="008F346A"/>
    <w:rsid w:val="008F6A50"/>
    <w:rsid w:val="0090526C"/>
    <w:rsid w:val="0090684F"/>
    <w:rsid w:val="00912665"/>
    <w:rsid w:val="00912DE2"/>
    <w:rsid w:val="00915638"/>
    <w:rsid w:val="00922F53"/>
    <w:rsid w:val="00930B84"/>
    <w:rsid w:val="00932D6D"/>
    <w:rsid w:val="00933384"/>
    <w:rsid w:val="00934512"/>
    <w:rsid w:val="00937198"/>
    <w:rsid w:val="009426C4"/>
    <w:rsid w:val="00947234"/>
    <w:rsid w:val="009479BF"/>
    <w:rsid w:val="0095495E"/>
    <w:rsid w:val="00955BF8"/>
    <w:rsid w:val="00961CDB"/>
    <w:rsid w:val="0096518F"/>
    <w:rsid w:val="009709F7"/>
    <w:rsid w:val="00970B7B"/>
    <w:rsid w:val="00972EBD"/>
    <w:rsid w:val="00973EE8"/>
    <w:rsid w:val="009752E3"/>
    <w:rsid w:val="00976E65"/>
    <w:rsid w:val="00977981"/>
    <w:rsid w:val="00981467"/>
    <w:rsid w:val="00982005"/>
    <w:rsid w:val="00984696"/>
    <w:rsid w:val="00984723"/>
    <w:rsid w:val="00985B44"/>
    <w:rsid w:val="00992267"/>
    <w:rsid w:val="009948C8"/>
    <w:rsid w:val="009A11B0"/>
    <w:rsid w:val="009A2B00"/>
    <w:rsid w:val="009A2B16"/>
    <w:rsid w:val="009B01A8"/>
    <w:rsid w:val="009B0502"/>
    <w:rsid w:val="009B1AEA"/>
    <w:rsid w:val="009B1CA7"/>
    <w:rsid w:val="009B4A46"/>
    <w:rsid w:val="009C02C3"/>
    <w:rsid w:val="009C39A2"/>
    <w:rsid w:val="009C5A92"/>
    <w:rsid w:val="009D0CD4"/>
    <w:rsid w:val="009D3B70"/>
    <w:rsid w:val="009D78FA"/>
    <w:rsid w:val="009E1CF9"/>
    <w:rsid w:val="009F0882"/>
    <w:rsid w:val="009F1858"/>
    <w:rsid w:val="00A0309B"/>
    <w:rsid w:val="00A034A3"/>
    <w:rsid w:val="00A07362"/>
    <w:rsid w:val="00A07A50"/>
    <w:rsid w:val="00A107A5"/>
    <w:rsid w:val="00A10F2A"/>
    <w:rsid w:val="00A135D5"/>
    <w:rsid w:val="00A17A8C"/>
    <w:rsid w:val="00A20D4E"/>
    <w:rsid w:val="00A23B51"/>
    <w:rsid w:val="00A27B63"/>
    <w:rsid w:val="00A340DF"/>
    <w:rsid w:val="00A437D3"/>
    <w:rsid w:val="00A44CBA"/>
    <w:rsid w:val="00A50487"/>
    <w:rsid w:val="00A518D3"/>
    <w:rsid w:val="00A61BFD"/>
    <w:rsid w:val="00A6710D"/>
    <w:rsid w:val="00A67686"/>
    <w:rsid w:val="00A67E7A"/>
    <w:rsid w:val="00A70EFA"/>
    <w:rsid w:val="00A7275B"/>
    <w:rsid w:val="00A73A8C"/>
    <w:rsid w:val="00A73BD7"/>
    <w:rsid w:val="00A77A36"/>
    <w:rsid w:val="00A82837"/>
    <w:rsid w:val="00A82A72"/>
    <w:rsid w:val="00A83DA9"/>
    <w:rsid w:val="00A84EAC"/>
    <w:rsid w:val="00A91314"/>
    <w:rsid w:val="00A919A6"/>
    <w:rsid w:val="00A91FBE"/>
    <w:rsid w:val="00A932C3"/>
    <w:rsid w:val="00A93D97"/>
    <w:rsid w:val="00A969B6"/>
    <w:rsid w:val="00AA02A2"/>
    <w:rsid w:val="00AA25E9"/>
    <w:rsid w:val="00AA61CD"/>
    <w:rsid w:val="00AB262E"/>
    <w:rsid w:val="00AB2E83"/>
    <w:rsid w:val="00AB4FA1"/>
    <w:rsid w:val="00AC38F1"/>
    <w:rsid w:val="00AC643E"/>
    <w:rsid w:val="00AC7D2D"/>
    <w:rsid w:val="00AD4B11"/>
    <w:rsid w:val="00AD6B03"/>
    <w:rsid w:val="00AE08DA"/>
    <w:rsid w:val="00AE6B36"/>
    <w:rsid w:val="00AF6B0A"/>
    <w:rsid w:val="00AF6FAD"/>
    <w:rsid w:val="00AF7AE4"/>
    <w:rsid w:val="00B01CFB"/>
    <w:rsid w:val="00B02DC8"/>
    <w:rsid w:val="00B044E9"/>
    <w:rsid w:val="00B04E5D"/>
    <w:rsid w:val="00B200C7"/>
    <w:rsid w:val="00B20A38"/>
    <w:rsid w:val="00B217C6"/>
    <w:rsid w:val="00B22BED"/>
    <w:rsid w:val="00B24D67"/>
    <w:rsid w:val="00B25EA3"/>
    <w:rsid w:val="00B3236C"/>
    <w:rsid w:val="00B32943"/>
    <w:rsid w:val="00B32A39"/>
    <w:rsid w:val="00B376E6"/>
    <w:rsid w:val="00B416AA"/>
    <w:rsid w:val="00B61387"/>
    <w:rsid w:val="00B65AFA"/>
    <w:rsid w:val="00B6798D"/>
    <w:rsid w:val="00B679E6"/>
    <w:rsid w:val="00B71D3B"/>
    <w:rsid w:val="00B73125"/>
    <w:rsid w:val="00B73804"/>
    <w:rsid w:val="00B742B6"/>
    <w:rsid w:val="00B7782A"/>
    <w:rsid w:val="00B81909"/>
    <w:rsid w:val="00B87E91"/>
    <w:rsid w:val="00B94DE4"/>
    <w:rsid w:val="00B97120"/>
    <w:rsid w:val="00BA1995"/>
    <w:rsid w:val="00BA227B"/>
    <w:rsid w:val="00BA2CA6"/>
    <w:rsid w:val="00BA2DDD"/>
    <w:rsid w:val="00BA2E48"/>
    <w:rsid w:val="00BA4141"/>
    <w:rsid w:val="00BA4779"/>
    <w:rsid w:val="00BA765E"/>
    <w:rsid w:val="00BB1855"/>
    <w:rsid w:val="00BB29C3"/>
    <w:rsid w:val="00BB2E61"/>
    <w:rsid w:val="00BB352B"/>
    <w:rsid w:val="00BB3A7E"/>
    <w:rsid w:val="00BC0058"/>
    <w:rsid w:val="00BC0D10"/>
    <w:rsid w:val="00BC1079"/>
    <w:rsid w:val="00BC4433"/>
    <w:rsid w:val="00BC604F"/>
    <w:rsid w:val="00BC637A"/>
    <w:rsid w:val="00BD07D9"/>
    <w:rsid w:val="00BD1C0B"/>
    <w:rsid w:val="00BD37CC"/>
    <w:rsid w:val="00BE07E2"/>
    <w:rsid w:val="00BE1B9F"/>
    <w:rsid w:val="00BE1D03"/>
    <w:rsid w:val="00BE6103"/>
    <w:rsid w:val="00BE630E"/>
    <w:rsid w:val="00BE7077"/>
    <w:rsid w:val="00BE74E6"/>
    <w:rsid w:val="00BF0AC6"/>
    <w:rsid w:val="00BF7F48"/>
    <w:rsid w:val="00C01CAF"/>
    <w:rsid w:val="00C06DD0"/>
    <w:rsid w:val="00C234A8"/>
    <w:rsid w:val="00C23E3F"/>
    <w:rsid w:val="00C265AD"/>
    <w:rsid w:val="00C26CBA"/>
    <w:rsid w:val="00C26E6E"/>
    <w:rsid w:val="00C3109D"/>
    <w:rsid w:val="00C32810"/>
    <w:rsid w:val="00C41C59"/>
    <w:rsid w:val="00C42B6C"/>
    <w:rsid w:val="00C44002"/>
    <w:rsid w:val="00C458F6"/>
    <w:rsid w:val="00C51D68"/>
    <w:rsid w:val="00C534C4"/>
    <w:rsid w:val="00C54E8E"/>
    <w:rsid w:val="00C61B99"/>
    <w:rsid w:val="00C730FA"/>
    <w:rsid w:val="00C73C8A"/>
    <w:rsid w:val="00C7431D"/>
    <w:rsid w:val="00C763F0"/>
    <w:rsid w:val="00C81D1D"/>
    <w:rsid w:val="00C829A4"/>
    <w:rsid w:val="00C87DB3"/>
    <w:rsid w:val="00C90344"/>
    <w:rsid w:val="00CA4B66"/>
    <w:rsid w:val="00CA7014"/>
    <w:rsid w:val="00CA7DD4"/>
    <w:rsid w:val="00CB1A03"/>
    <w:rsid w:val="00CB2A64"/>
    <w:rsid w:val="00CB3704"/>
    <w:rsid w:val="00CB5FB0"/>
    <w:rsid w:val="00CB7E3B"/>
    <w:rsid w:val="00CC3CFB"/>
    <w:rsid w:val="00CC5438"/>
    <w:rsid w:val="00CC679C"/>
    <w:rsid w:val="00CD5296"/>
    <w:rsid w:val="00CD71AA"/>
    <w:rsid w:val="00CE04FF"/>
    <w:rsid w:val="00CE244C"/>
    <w:rsid w:val="00CE46F4"/>
    <w:rsid w:val="00CE5176"/>
    <w:rsid w:val="00CF085B"/>
    <w:rsid w:val="00CF29DE"/>
    <w:rsid w:val="00CF2FC9"/>
    <w:rsid w:val="00CF7D9D"/>
    <w:rsid w:val="00D017FE"/>
    <w:rsid w:val="00D05015"/>
    <w:rsid w:val="00D11F22"/>
    <w:rsid w:val="00D12481"/>
    <w:rsid w:val="00D25745"/>
    <w:rsid w:val="00D308B4"/>
    <w:rsid w:val="00D31C33"/>
    <w:rsid w:val="00D34087"/>
    <w:rsid w:val="00D4228C"/>
    <w:rsid w:val="00D52630"/>
    <w:rsid w:val="00D545F1"/>
    <w:rsid w:val="00D55D11"/>
    <w:rsid w:val="00D56A8E"/>
    <w:rsid w:val="00D56B1A"/>
    <w:rsid w:val="00D6224A"/>
    <w:rsid w:val="00D70F34"/>
    <w:rsid w:val="00D801B8"/>
    <w:rsid w:val="00D8026D"/>
    <w:rsid w:val="00D8121F"/>
    <w:rsid w:val="00D84B5B"/>
    <w:rsid w:val="00D873BD"/>
    <w:rsid w:val="00D87DC9"/>
    <w:rsid w:val="00D96403"/>
    <w:rsid w:val="00DA007E"/>
    <w:rsid w:val="00DA2745"/>
    <w:rsid w:val="00DA44DA"/>
    <w:rsid w:val="00DA48BA"/>
    <w:rsid w:val="00DA7B2E"/>
    <w:rsid w:val="00DA7E56"/>
    <w:rsid w:val="00DB0547"/>
    <w:rsid w:val="00DB192F"/>
    <w:rsid w:val="00DB1E82"/>
    <w:rsid w:val="00DB4209"/>
    <w:rsid w:val="00DB6659"/>
    <w:rsid w:val="00DB794A"/>
    <w:rsid w:val="00DC090A"/>
    <w:rsid w:val="00DC39A3"/>
    <w:rsid w:val="00DC7D5D"/>
    <w:rsid w:val="00DD077B"/>
    <w:rsid w:val="00DD11B2"/>
    <w:rsid w:val="00DD254E"/>
    <w:rsid w:val="00DD31CD"/>
    <w:rsid w:val="00DD3D14"/>
    <w:rsid w:val="00DD6501"/>
    <w:rsid w:val="00DD6D76"/>
    <w:rsid w:val="00DE012E"/>
    <w:rsid w:val="00DE0DD9"/>
    <w:rsid w:val="00DE2094"/>
    <w:rsid w:val="00DE2632"/>
    <w:rsid w:val="00DE3D03"/>
    <w:rsid w:val="00DE65E3"/>
    <w:rsid w:val="00DE683F"/>
    <w:rsid w:val="00DF1290"/>
    <w:rsid w:val="00DF130D"/>
    <w:rsid w:val="00DF6756"/>
    <w:rsid w:val="00DF7402"/>
    <w:rsid w:val="00E016DB"/>
    <w:rsid w:val="00E05314"/>
    <w:rsid w:val="00E1227A"/>
    <w:rsid w:val="00E16521"/>
    <w:rsid w:val="00E166FF"/>
    <w:rsid w:val="00E17EA0"/>
    <w:rsid w:val="00E27C09"/>
    <w:rsid w:val="00E32AEF"/>
    <w:rsid w:val="00E33513"/>
    <w:rsid w:val="00E41B38"/>
    <w:rsid w:val="00E44B73"/>
    <w:rsid w:val="00E51D4F"/>
    <w:rsid w:val="00E5224D"/>
    <w:rsid w:val="00E52A71"/>
    <w:rsid w:val="00E52F34"/>
    <w:rsid w:val="00E54BB3"/>
    <w:rsid w:val="00E6424E"/>
    <w:rsid w:val="00E7001A"/>
    <w:rsid w:val="00E71D3A"/>
    <w:rsid w:val="00E82DF5"/>
    <w:rsid w:val="00E83426"/>
    <w:rsid w:val="00E840E5"/>
    <w:rsid w:val="00E85FE4"/>
    <w:rsid w:val="00E911BB"/>
    <w:rsid w:val="00E950A0"/>
    <w:rsid w:val="00E97DBE"/>
    <w:rsid w:val="00EA3683"/>
    <w:rsid w:val="00EB01E7"/>
    <w:rsid w:val="00EB24EE"/>
    <w:rsid w:val="00EB5191"/>
    <w:rsid w:val="00EB51F2"/>
    <w:rsid w:val="00EC25C3"/>
    <w:rsid w:val="00EC7BD2"/>
    <w:rsid w:val="00EC7E8C"/>
    <w:rsid w:val="00ED2325"/>
    <w:rsid w:val="00EE0619"/>
    <w:rsid w:val="00EE1454"/>
    <w:rsid w:val="00EE4899"/>
    <w:rsid w:val="00EE67F5"/>
    <w:rsid w:val="00EF71FD"/>
    <w:rsid w:val="00EF7331"/>
    <w:rsid w:val="00F01592"/>
    <w:rsid w:val="00F03540"/>
    <w:rsid w:val="00F07CB2"/>
    <w:rsid w:val="00F11A99"/>
    <w:rsid w:val="00F144E4"/>
    <w:rsid w:val="00F21270"/>
    <w:rsid w:val="00F23CA6"/>
    <w:rsid w:val="00F34A3B"/>
    <w:rsid w:val="00F401D6"/>
    <w:rsid w:val="00F41552"/>
    <w:rsid w:val="00F43BF6"/>
    <w:rsid w:val="00F46DBD"/>
    <w:rsid w:val="00F533A3"/>
    <w:rsid w:val="00F53A77"/>
    <w:rsid w:val="00F547C3"/>
    <w:rsid w:val="00F61BFA"/>
    <w:rsid w:val="00F64072"/>
    <w:rsid w:val="00F64DB4"/>
    <w:rsid w:val="00F66F49"/>
    <w:rsid w:val="00F67FE9"/>
    <w:rsid w:val="00F74F95"/>
    <w:rsid w:val="00F756EC"/>
    <w:rsid w:val="00F84647"/>
    <w:rsid w:val="00F92307"/>
    <w:rsid w:val="00F95378"/>
    <w:rsid w:val="00FA0FF0"/>
    <w:rsid w:val="00FA5688"/>
    <w:rsid w:val="00FA7F63"/>
    <w:rsid w:val="00FB0F39"/>
    <w:rsid w:val="00FB3E12"/>
    <w:rsid w:val="00FB4F17"/>
    <w:rsid w:val="00FB76B1"/>
    <w:rsid w:val="00FB7DF3"/>
    <w:rsid w:val="00FC1982"/>
    <w:rsid w:val="00FC305A"/>
    <w:rsid w:val="00FC49A5"/>
    <w:rsid w:val="00FC6097"/>
    <w:rsid w:val="00FC72F4"/>
    <w:rsid w:val="00FE1AC5"/>
    <w:rsid w:val="00FE307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1073"/>
    <o:shapelayout v:ext="edit">
      <o:idmap v:ext="edit" data="1"/>
    </o:shapelayout>
  </w:shapeDefaults>
  <w:decimalSymbol w:val=","/>
  <w:listSeparator w:val=";"/>
  <w14:docId w14:val="3885B00E"/>
  <w15:docId w15:val="{00639382-BC02-4958-AB68-CB2E5165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FB7DF3"/>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FB7DF3"/>
    <w:rPr>
      <w:rFonts w:ascii="Segoe UI" w:hAnsi="Segoe UI" w:cs="Segoe UI"/>
      <w:sz w:val="18"/>
      <w:szCs w:val="18"/>
    </w:rPr>
  </w:style>
  <w:style w:type="character" w:styleId="a6">
    <w:name w:val="Hyperlink"/>
    <w:uiPriority w:val="99"/>
    <w:rsid w:val="004956BC"/>
    <w:rPr>
      <w:color w:val="0000FF"/>
      <w:u w:val="single"/>
    </w:rPr>
  </w:style>
  <w:style w:type="paragraph" w:styleId="a7">
    <w:name w:val="header"/>
    <w:basedOn w:val="a0"/>
    <w:link w:val="a8"/>
    <w:uiPriority w:val="99"/>
    <w:unhideWhenUsed/>
    <w:rsid w:val="00EF71FD"/>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EF71FD"/>
  </w:style>
  <w:style w:type="paragraph" w:styleId="a9">
    <w:name w:val="footer"/>
    <w:basedOn w:val="a0"/>
    <w:link w:val="aa"/>
    <w:uiPriority w:val="99"/>
    <w:unhideWhenUsed/>
    <w:rsid w:val="00EF71FD"/>
    <w:pPr>
      <w:tabs>
        <w:tab w:val="center" w:pos="4677"/>
        <w:tab w:val="right" w:pos="9355"/>
      </w:tabs>
      <w:spacing w:after="0" w:line="240" w:lineRule="auto"/>
    </w:pPr>
  </w:style>
  <w:style w:type="character" w:customStyle="1" w:styleId="aa">
    <w:name w:val="Нижний колонтитул Знак"/>
    <w:basedOn w:val="a1"/>
    <w:link w:val="a9"/>
    <w:uiPriority w:val="99"/>
    <w:rsid w:val="00EF71FD"/>
  </w:style>
  <w:style w:type="table" w:styleId="ab">
    <w:name w:val="Table Grid"/>
    <w:basedOn w:val="a2"/>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1"/>
    <w:uiPriority w:val="99"/>
    <w:semiHidden/>
    <w:unhideWhenUsed/>
    <w:rsid w:val="00FB0F39"/>
    <w:rPr>
      <w:sz w:val="16"/>
      <w:szCs w:val="16"/>
    </w:rPr>
  </w:style>
  <w:style w:type="paragraph" w:styleId="ad">
    <w:name w:val="annotation text"/>
    <w:basedOn w:val="a0"/>
    <w:link w:val="ae"/>
    <w:uiPriority w:val="99"/>
    <w:semiHidden/>
    <w:unhideWhenUsed/>
    <w:rsid w:val="00FB0F39"/>
    <w:pPr>
      <w:spacing w:line="240" w:lineRule="auto"/>
    </w:pPr>
    <w:rPr>
      <w:sz w:val="20"/>
      <w:szCs w:val="20"/>
    </w:rPr>
  </w:style>
  <w:style w:type="character" w:customStyle="1" w:styleId="ae">
    <w:name w:val="Текст примечания Знак"/>
    <w:basedOn w:val="a1"/>
    <w:link w:val="ad"/>
    <w:uiPriority w:val="99"/>
    <w:semiHidden/>
    <w:rsid w:val="00FB0F39"/>
    <w:rPr>
      <w:sz w:val="20"/>
      <w:szCs w:val="20"/>
    </w:rPr>
  </w:style>
  <w:style w:type="paragraph" w:styleId="af">
    <w:name w:val="annotation subject"/>
    <w:basedOn w:val="ad"/>
    <w:next w:val="ad"/>
    <w:link w:val="af0"/>
    <w:uiPriority w:val="99"/>
    <w:semiHidden/>
    <w:unhideWhenUsed/>
    <w:rsid w:val="00FB0F39"/>
    <w:rPr>
      <w:b/>
      <w:bCs/>
    </w:rPr>
  </w:style>
  <w:style w:type="character" w:customStyle="1" w:styleId="af0">
    <w:name w:val="Тема примечания Знак"/>
    <w:basedOn w:val="ae"/>
    <w:link w:val="af"/>
    <w:uiPriority w:val="99"/>
    <w:semiHidden/>
    <w:rsid w:val="00FB0F39"/>
    <w:rPr>
      <w:b/>
      <w:bCs/>
      <w:sz w:val="20"/>
      <w:szCs w:val="20"/>
    </w:rPr>
  </w:style>
  <w:style w:type="paragraph" w:styleId="af1">
    <w:name w:val="No Spacing"/>
    <w:uiPriority w:val="1"/>
    <w:qFormat/>
    <w:rsid w:val="00AF7AE4"/>
    <w:pPr>
      <w:spacing w:after="0" w:line="240" w:lineRule="auto"/>
    </w:pPr>
  </w:style>
  <w:style w:type="paragraph" w:styleId="2">
    <w:name w:val="Body Text Indent 2"/>
    <w:basedOn w:val="a0"/>
    <w:link w:val="20"/>
    <w:uiPriority w:val="99"/>
    <w:semiHidden/>
    <w:unhideWhenUsed/>
    <w:rsid w:val="00DC090A"/>
    <w:pPr>
      <w:spacing w:after="120" w:line="480" w:lineRule="auto"/>
      <w:ind w:left="283"/>
    </w:pPr>
  </w:style>
  <w:style w:type="character" w:customStyle="1" w:styleId="20">
    <w:name w:val="Основной текст с отступом 2 Знак"/>
    <w:basedOn w:val="a1"/>
    <w:link w:val="2"/>
    <w:uiPriority w:val="99"/>
    <w:semiHidden/>
    <w:rsid w:val="00DC090A"/>
  </w:style>
  <w:style w:type="paragraph" w:styleId="af2">
    <w:name w:val="List Paragraph"/>
    <w:aliases w:val="Заголовок_3,Bullet_IRAO,Мой Список,нумерация,AC List 01,Подпись рисунка,Table-Normal,RSHB_Table-Normal,List Paragraph1,A_Bullet,Bullet List,FooterText,numbered,Цветной список - Акцент 11"/>
    <w:basedOn w:val="a0"/>
    <w:link w:val="af3"/>
    <w:uiPriority w:val="34"/>
    <w:qFormat/>
    <w:rsid w:val="009D0CD4"/>
    <w:pPr>
      <w:spacing w:after="0" w:line="240" w:lineRule="auto"/>
      <w:ind w:left="720"/>
      <w:contextualSpacing/>
      <w:jc w:val="both"/>
    </w:pPr>
    <w:rPr>
      <w:rFonts w:ascii="Times New Roman" w:eastAsia="Times New Roman" w:hAnsi="Times New Roman" w:cs="Times New Roman"/>
      <w:sz w:val="24"/>
      <w:szCs w:val="20"/>
      <w:lang w:eastAsia="ru-RU"/>
    </w:rPr>
  </w:style>
  <w:style w:type="character" w:customStyle="1" w:styleId="af3">
    <w:name w:val="Абзац списка Знак"/>
    <w:aliases w:val="Заголовок_3 Знак,Bullet_IRAO Знак,Мой Список Знак,нумерация Знак,AC List 01 Знак,Подпись рисунка Знак,Table-Normal Знак,RSHB_Table-Normal Знак,List Paragraph1 Знак,A_Bullet Знак,Bullet List Знак,FooterText Знак,numbered Знак"/>
    <w:link w:val="af2"/>
    <w:uiPriority w:val="34"/>
    <w:locked/>
    <w:rsid w:val="009D0CD4"/>
    <w:rPr>
      <w:rFonts w:ascii="Times New Roman" w:eastAsia="Times New Roman" w:hAnsi="Times New Roman" w:cs="Times New Roman"/>
      <w:sz w:val="24"/>
      <w:szCs w:val="20"/>
      <w:lang w:eastAsia="ru-RU"/>
    </w:rPr>
  </w:style>
  <w:style w:type="paragraph" w:customStyle="1" w:styleId="a">
    <w:name w:val="пункт решения"/>
    <w:basedOn w:val="af2"/>
    <w:rsid w:val="009D0CD4"/>
    <w:pPr>
      <w:numPr>
        <w:numId w:val="4"/>
      </w:numPr>
      <w:spacing w:after="160"/>
    </w:pPr>
    <w:rPr>
      <w:szCs w:val="24"/>
    </w:rPr>
  </w:style>
  <w:style w:type="character" w:customStyle="1" w:styleId="af4">
    <w:name w:val="ШапкаОсн"/>
    <w:uiPriority w:val="99"/>
    <w:rsid w:val="006604D8"/>
    <w:rPr>
      <w:rFonts w:ascii="Arial" w:hAnsi="Arial" w:cs="Arial"/>
      <w:b/>
      <w:bCs/>
      <w:spacing w:val="0"/>
      <w:sz w:val="18"/>
      <w:szCs w:val="18"/>
    </w:rPr>
  </w:style>
  <w:style w:type="character" w:customStyle="1" w:styleId="lscontrol--valign">
    <w:name w:val="lscontrol--valign"/>
    <w:basedOn w:val="a1"/>
    <w:rsid w:val="00EC7BD2"/>
  </w:style>
  <w:style w:type="character" w:styleId="af5">
    <w:name w:val="footnote reference"/>
    <w:rsid w:val="00E1227A"/>
    <w:rPr>
      <w:vertAlign w:val="superscript"/>
    </w:rPr>
  </w:style>
  <w:style w:type="paragraph" w:styleId="af6">
    <w:name w:val="footnote text"/>
    <w:basedOn w:val="a0"/>
    <w:link w:val="af7"/>
    <w:uiPriority w:val="99"/>
    <w:rsid w:val="00E1227A"/>
    <w:pPr>
      <w:spacing w:after="0" w:line="240" w:lineRule="auto"/>
      <w:jc w:val="both"/>
    </w:pPr>
    <w:rPr>
      <w:rFonts w:ascii="Times New Roman" w:eastAsia="Times New Roman" w:hAnsi="Times New Roman" w:cs="Times New Roman"/>
      <w:sz w:val="20"/>
      <w:szCs w:val="20"/>
      <w:lang w:eastAsia="ru-RU"/>
    </w:rPr>
  </w:style>
  <w:style w:type="character" w:customStyle="1" w:styleId="af7">
    <w:name w:val="Текст сноски Знак"/>
    <w:basedOn w:val="a1"/>
    <w:link w:val="af6"/>
    <w:uiPriority w:val="99"/>
    <w:rsid w:val="00E1227A"/>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777107">
      <w:bodyDiv w:val="1"/>
      <w:marLeft w:val="0"/>
      <w:marRight w:val="0"/>
      <w:marTop w:val="0"/>
      <w:marBottom w:val="0"/>
      <w:divBdr>
        <w:top w:val="none" w:sz="0" w:space="0" w:color="auto"/>
        <w:left w:val="none" w:sz="0" w:space="0" w:color="auto"/>
        <w:bottom w:val="none" w:sz="0" w:space="0" w:color="auto"/>
        <w:right w:val="none" w:sz="0" w:space="0" w:color="auto"/>
      </w:divBdr>
    </w:div>
    <w:div w:id="704524260">
      <w:bodyDiv w:val="1"/>
      <w:marLeft w:val="0"/>
      <w:marRight w:val="0"/>
      <w:marTop w:val="0"/>
      <w:marBottom w:val="0"/>
      <w:divBdr>
        <w:top w:val="none" w:sz="0" w:space="0" w:color="auto"/>
        <w:left w:val="none" w:sz="0" w:space="0" w:color="auto"/>
        <w:bottom w:val="none" w:sz="0" w:space="0" w:color="auto"/>
        <w:right w:val="none" w:sz="0" w:space="0" w:color="auto"/>
      </w:divBdr>
    </w:div>
    <w:div w:id="705835197">
      <w:bodyDiv w:val="1"/>
      <w:marLeft w:val="0"/>
      <w:marRight w:val="0"/>
      <w:marTop w:val="0"/>
      <w:marBottom w:val="0"/>
      <w:divBdr>
        <w:top w:val="none" w:sz="0" w:space="0" w:color="auto"/>
        <w:left w:val="none" w:sz="0" w:space="0" w:color="auto"/>
        <w:bottom w:val="none" w:sz="0" w:space="0" w:color="auto"/>
        <w:right w:val="none" w:sz="0" w:space="0" w:color="auto"/>
      </w:divBdr>
    </w:div>
    <w:div w:id="1023673576">
      <w:bodyDiv w:val="1"/>
      <w:marLeft w:val="0"/>
      <w:marRight w:val="0"/>
      <w:marTop w:val="0"/>
      <w:marBottom w:val="0"/>
      <w:divBdr>
        <w:top w:val="none" w:sz="0" w:space="0" w:color="auto"/>
        <w:left w:val="none" w:sz="0" w:space="0" w:color="auto"/>
        <w:bottom w:val="none" w:sz="0" w:space="0" w:color="auto"/>
        <w:right w:val="none" w:sz="0" w:space="0" w:color="auto"/>
      </w:divBdr>
    </w:div>
    <w:div w:id="1285891475">
      <w:bodyDiv w:val="1"/>
      <w:marLeft w:val="0"/>
      <w:marRight w:val="0"/>
      <w:marTop w:val="0"/>
      <w:marBottom w:val="0"/>
      <w:divBdr>
        <w:top w:val="none" w:sz="0" w:space="0" w:color="auto"/>
        <w:left w:val="none" w:sz="0" w:space="0" w:color="auto"/>
        <w:bottom w:val="none" w:sz="0" w:space="0" w:color="auto"/>
        <w:right w:val="none" w:sz="0" w:space="0" w:color="auto"/>
      </w:divBdr>
    </w:div>
    <w:div w:id="1420324452">
      <w:bodyDiv w:val="1"/>
      <w:marLeft w:val="0"/>
      <w:marRight w:val="0"/>
      <w:marTop w:val="0"/>
      <w:marBottom w:val="0"/>
      <w:divBdr>
        <w:top w:val="none" w:sz="0" w:space="0" w:color="auto"/>
        <w:left w:val="none" w:sz="0" w:space="0" w:color="auto"/>
        <w:bottom w:val="none" w:sz="0" w:space="0" w:color="auto"/>
        <w:right w:val="none" w:sz="0" w:space="0" w:color="auto"/>
      </w:divBdr>
    </w:div>
    <w:div w:id="1685282170">
      <w:bodyDiv w:val="1"/>
      <w:marLeft w:val="0"/>
      <w:marRight w:val="0"/>
      <w:marTop w:val="0"/>
      <w:marBottom w:val="0"/>
      <w:divBdr>
        <w:top w:val="none" w:sz="0" w:space="0" w:color="auto"/>
        <w:left w:val="none" w:sz="0" w:space="0" w:color="auto"/>
        <w:bottom w:val="none" w:sz="0" w:space="0" w:color="auto"/>
        <w:right w:val="none" w:sz="0" w:space="0" w:color="auto"/>
      </w:divBdr>
    </w:div>
    <w:div w:id="1761677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contractual-documentation/"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370</TotalTime>
  <Pages>6</Pages>
  <Words>1980</Words>
  <Characters>11292</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13246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Соничев Александр Юрьевич</dc:creator>
  <cp:keywords/>
  <dc:description/>
  <cp:lastModifiedBy>Меренков Ярослав Андреевич</cp:lastModifiedBy>
  <cp:revision>49</cp:revision>
  <cp:lastPrinted>2019-12-31T08:44:00Z</cp:lastPrinted>
  <dcterms:created xsi:type="dcterms:W3CDTF">2024-02-22T05:34:00Z</dcterms:created>
  <dcterms:modified xsi:type="dcterms:W3CDTF">2025-06-23T05:49:00Z</dcterms:modified>
</cp:coreProperties>
</file>