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Pr="00DA001A">
        <w:rPr>
          <w:b/>
          <w:szCs w:val="24"/>
        </w:rPr>
        <w:t xml:space="preserve"> 4 к Приглашению</w:t>
      </w:r>
    </w:p>
    <w:p w:rsidR="00D30EFD" w:rsidRPr="00DA001A" w:rsidRDefault="00D30EFD" w:rsidP="00D30EFD">
      <w:pPr>
        <w:ind w:right="333" w:firstLine="567"/>
        <w:rPr>
          <w:sz w:val="20"/>
          <w:szCs w:val="24"/>
        </w:rPr>
      </w:pPr>
    </w:p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>[(в том числе, с условиями, подлежащими включению в договор)]</w:t>
      </w:r>
      <w:r w:rsidRPr="00DA001A">
        <w:rPr>
          <w:rStyle w:val="a3"/>
          <w:i/>
          <w:sz w:val="20"/>
          <w:szCs w:val="24"/>
        </w:rPr>
        <w:footnoteReference w:id="1"/>
      </w:r>
      <w:r w:rsidRPr="00DA001A">
        <w:rPr>
          <w:i/>
          <w:sz w:val="20"/>
          <w:szCs w:val="24"/>
        </w:rPr>
        <w:t xml:space="preserve"> / [(в том числе, с проектом договора)]</w:t>
      </w:r>
      <w:r w:rsidRPr="00DA001A">
        <w:rPr>
          <w:rStyle w:val="a3"/>
          <w:i/>
          <w:sz w:val="20"/>
          <w:szCs w:val="24"/>
        </w:rPr>
        <w:footnoteReference w:id="2"/>
      </w:r>
      <w:r w:rsidRPr="00DA001A">
        <w:rPr>
          <w:i/>
          <w:sz w:val="20"/>
          <w:szCs w:val="24"/>
        </w:rPr>
        <w:t>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362"/>
      </w:tblGrid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  <w:r w:rsidRPr="00DA001A">
              <w:rPr>
                <w:sz w:val="20"/>
                <w:szCs w:val="24"/>
              </w:rPr>
              <w:footnoteReference w:id="3"/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8. Экологические требования, требования к </w:t>
            </w:r>
            <w:proofErr w:type="spellStart"/>
            <w:r w:rsidRPr="00DA001A">
              <w:rPr>
                <w:sz w:val="20"/>
                <w:szCs w:val="24"/>
              </w:rPr>
              <w:t>валидации</w:t>
            </w:r>
            <w:proofErr w:type="spellEnd"/>
            <w:r w:rsidRPr="00DA001A">
              <w:rPr>
                <w:sz w:val="20"/>
                <w:szCs w:val="24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11. Требования к предоставлению отчетности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13. Иные требования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8E1786">
        <w:rPr>
          <w:rFonts w:eastAsia="Calibri"/>
          <w:sz w:val="22"/>
          <w:vertAlign w:val="superscript"/>
          <w:lang w:eastAsia="en-US"/>
        </w:rPr>
        <w:footnoteReference w:id="4"/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883BB8">
      <w:pPr>
        <w:ind w:firstLine="709"/>
        <w:rPr>
          <w:sz w:val="20"/>
        </w:rPr>
      </w:pPr>
    </w:p>
    <w:p w:rsidR="005C77E2" w:rsidRPr="00DB5993" w:rsidRDefault="005C77E2" w:rsidP="00883BB8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</w:t>
      </w:r>
      <w:r w:rsidR="00883BB8" w:rsidRPr="00DB5993">
        <w:rPr>
          <w:sz w:val="20"/>
        </w:rPr>
        <w:t>одтверждае</w:t>
      </w:r>
      <w:r w:rsidRPr="00DB5993">
        <w:rPr>
          <w:sz w:val="20"/>
        </w:rPr>
        <w:t>т</w:t>
      </w:r>
      <w:r w:rsidR="00883BB8" w:rsidRPr="00DB5993">
        <w:rPr>
          <w:sz w:val="20"/>
        </w:rPr>
        <w:t>, что</w:t>
      </w:r>
      <w:r w:rsidRPr="00DB5993">
        <w:rPr>
          <w:sz w:val="20"/>
        </w:rPr>
        <w:t>:</w:t>
      </w:r>
    </w:p>
    <w:p w:rsidR="007554A7" w:rsidRPr="00DB599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DB5993">
        <w:rPr>
          <w:sz w:val="20"/>
        </w:rPr>
        <w:t>ознакомлен</w:t>
      </w:r>
      <w:r w:rsidR="000E1295" w:rsidRPr="00DB5993">
        <w:rPr>
          <w:sz w:val="20"/>
        </w:rPr>
        <w:t xml:space="preserve"> </w:t>
      </w:r>
      <w:r w:rsidRPr="00DB5993">
        <w:rPr>
          <w:sz w:val="20"/>
        </w:rPr>
        <w:t>с</w:t>
      </w:r>
      <w:r w:rsidR="007554A7" w:rsidRPr="00DB5993">
        <w:rPr>
          <w:sz w:val="20"/>
        </w:rPr>
        <w:t xml:space="preserve"> нижеуказанными</w:t>
      </w:r>
      <w:r w:rsidRPr="00DB599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B5993">
        <w:rPr>
          <w:sz w:val="20"/>
        </w:rPr>
        <w:t xml:space="preserve"> (далее – Реестр)</w:t>
      </w:r>
      <w:r w:rsidRPr="00DB599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DB5993">
          <w:rPr>
            <w:rStyle w:val="a6"/>
            <w:sz w:val="20"/>
          </w:rPr>
          <w:t>https://www.nornickel.ru/suppliers/register-dishonest-counterparties/</w:t>
        </w:r>
      </w:hyperlink>
      <w:r w:rsidR="00030B0C" w:rsidRPr="00DB5993">
        <w:rPr>
          <w:rStyle w:val="a6"/>
          <w:sz w:val="20"/>
        </w:rPr>
        <w:t>: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 xml:space="preserve">б) </w:t>
      </w:r>
      <w:proofErr w:type="spellStart"/>
      <w:r w:rsidRPr="00DB5993">
        <w:rPr>
          <w:rStyle w:val="a6"/>
          <w:color w:val="auto"/>
          <w:sz w:val="20"/>
          <w:u w:val="none"/>
        </w:rPr>
        <w:t>неподписании</w:t>
      </w:r>
      <w:proofErr w:type="spellEnd"/>
      <w:r w:rsidRPr="00DB5993">
        <w:rPr>
          <w:rStyle w:val="a6"/>
          <w:color w:val="auto"/>
          <w:sz w:val="20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DB599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B599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DB5993">
        <w:rPr>
          <w:sz w:val="20"/>
        </w:rPr>
        <w:t>уведомлен</w:t>
      </w:r>
      <w:r w:rsidR="005C77E2" w:rsidRPr="00DB5993">
        <w:rPr>
          <w:sz w:val="20"/>
        </w:rPr>
        <w:t xml:space="preserve"> о том, </w:t>
      </w:r>
      <w:r w:rsidR="00153161" w:rsidRPr="00DB5993">
        <w:rPr>
          <w:sz w:val="20"/>
        </w:rPr>
        <w:t>что в</w:t>
      </w:r>
      <w:r w:rsidR="00BF4463" w:rsidRPr="00DB5993">
        <w:rPr>
          <w:sz w:val="20"/>
        </w:rPr>
        <w:t>следствие</w:t>
      </w:r>
      <w:r w:rsidRPr="00DB5993">
        <w:rPr>
          <w:sz w:val="20"/>
        </w:rPr>
        <w:t xml:space="preserve"> возникновения </w:t>
      </w:r>
      <w:r w:rsidR="00030B0C" w:rsidRPr="00DB5993">
        <w:rPr>
          <w:sz w:val="20"/>
        </w:rPr>
        <w:t xml:space="preserve">вышеуказанных </w:t>
      </w:r>
      <w:r w:rsidRPr="00DB5993">
        <w:rPr>
          <w:sz w:val="20"/>
        </w:rPr>
        <w:t>оснований</w:t>
      </w:r>
      <w:r w:rsidR="00D70502" w:rsidRPr="00DB5993">
        <w:rPr>
          <w:sz w:val="20"/>
        </w:rPr>
        <w:t xml:space="preserve">, в </w:t>
      </w:r>
      <w:proofErr w:type="spellStart"/>
      <w:r w:rsidR="00D70502" w:rsidRPr="00DB5993">
        <w:rPr>
          <w:sz w:val="20"/>
        </w:rPr>
        <w:t>т.ч</w:t>
      </w:r>
      <w:proofErr w:type="spellEnd"/>
      <w:r w:rsidR="00D70502" w:rsidRPr="00DB5993">
        <w:rPr>
          <w:sz w:val="20"/>
        </w:rPr>
        <w:t>. при отказе от заключения договора на условиях, согласованных</w:t>
      </w:r>
      <w:r w:rsidR="005C77E2" w:rsidRPr="00DB5993">
        <w:rPr>
          <w:sz w:val="20"/>
        </w:rPr>
        <w:t xml:space="preserve"> ______________ (</w:t>
      </w:r>
      <w:r w:rsidR="005C77E2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>)</w:t>
      </w:r>
      <w:r w:rsidR="00D70502" w:rsidRPr="00DB5993">
        <w:rPr>
          <w:sz w:val="20"/>
        </w:rPr>
        <w:t xml:space="preserve"> в процессе проведения закупочной процедуры, </w:t>
      </w:r>
      <w:r w:rsidR="005C77E2" w:rsidRPr="00DB5993">
        <w:rPr>
          <w:sz w:val="20"/>
        </w:rPr>
        <w:t>____</w:t>
      </w:r>
      <w:r w:rsidR="00153161" w:rsidRPr="00DB5993">
        <w:rPr>
          <w:sz w:val="20"/>
        </w:rPr>
        <w:t>_______ (</w:t>
      </w:r>
      <w:r w:rsidR="00153161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 xml:space="preserve">) </w:t>
      </w:r>
      <w:r w:rsidR="007674C8" w:rsidRPr="00DB5993">
        <w:rPr>
          <w:sz w:val="20"/>
        </w:rPr>
        <w:t>будет внесен/-</w:t>
      </w:r>
      <w:proofErr w:type="gramStart"/>
      <w:r w:rsidR="007674C8" w:rsidRPr="00DB5993">
        <w:rPr>
          <w:sz w:val="20"/>
        </w:rPr>
        <w:t xml:space="preserve">но </w:t>
      </w:r>
      <w:r w:rsidR="00FF2197" w:rsidRPr="00DB5993">
        <w:rPr>
          <w:sz w:val="20"/>
        </w:rPr>
        <w:t xml:space="preserve"> </w:t>
      </w:r>
      <w:r w:rsidR="00153161" w:rsidRPr="00DB5993">
        <w:rPr>
          <w:sz w:val="20"/>
        </w:rPr>
        <w:t>в</w:t>
      </w:r>
      <w:proofErr w:type="gramEnd"/>
      <w:r w:rsidR="007F56AE" w:rsidRPr="00DB5993">
        <w:rPr>
          <w:sz w:val="20"/>
        </w:rPr>
        <w:t xml:space="preserve"> Реестр</w:t>
      </w:r>
      <w:r w:rsidR="005C77E2" w:rsidRPr="00DB5993">
        <w:rPr>
          <w:sz w:val="20"/>
        </w:rPr>
        <w:t xml:space="preserve">. </w:t>
      </w: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>Наименование должности (</w:t>
      </w:r>
      <w:proofErr w:type="gramStart"/>
      <w:r w:rsidRPr="00DA001A">
        <w:rPr>
          <w:b/>
          <w:sz w:val="20"/>
        </w:rPr>
        <w:t xml:space="preserve">Поставщик)   </w:t>
      </w:r>
      <w:proofErr w:type="gramEnd"/>
      <w:r w:rsidRPr="00DA001A">
        <w:rPr>
          <w:b/>
          <w:sz w:val="20"/>
        </w:rPr>
        <w:t xml:space="preserve">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30EFD" w:rsidRPr="00DA001A" w:rsidDel="00EC6D88" w:rsidRDefault="00D30EFD" w:rsidP="00D30EFD">
      <w:pPr>
        <w:rPr>
          <w:sz w:val="20"/>
          <w:szCs w:val="24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:rsidR="00DA0C34" w:rsidRPr="00361974" w:rsidRDefault="00E94364" w:rsidP="00DA0C34">
      <w:pPr>
        <w:tabs>
          <w:tab w:val="left" w:pos="10206"/>
        </w:tabs>
        <w:rPr>
          <w:sz w:val="20"/>
        </w:rPr>
      </w:pPr>
      <w:r w:rsidRPr="00361974">
        <w:rPr>
          <w:sz w:val="20"/>
        </w:rPr>
        <w:t>[</w:t>
      </w:r>
      <w:r w:rsidR="00DA0C34" w:rsidRPr="00361974">
        <w:rPr>
          <w:sz w:val="20"/>
        </w:rPr>
        <w:t xml:space="preserve">Настоящим заявляем о своем </w:t>
      </w:r>
      <w:bookmarkStart w:id="0" w:name="_GoBack"/>
      <w:r w:rsidR="00DA0C34" w:rsidRPr="00361974">
        <w:rPr>
          <w:sz w:val="20"/>
        </w:rPr>
        <w:t xml:space="preserve">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="00361974" w:rsidRPr="00361974">
          <w:rPr>
            <w:rStyle w:val="a6"/>
            <w:sz w:val="20"/>
          </w:rPr>
          <w:t>https://nornickel.ru/suppliers/contractual-documentation/</w:t>
        </w:r>
      </w:hyperlink>
      <w:r w:rsidR="00DA0C34" w:rsidRPr="00361974">
        <w:rPr>
          <w:sz w:val="20"/>
        </w:rPr>
        <w:t xml:space="preserve">. Настоящим подтверждаем, что с условиями Декларации </w:t>
      </w:r>
      <w:bookmarkEnd w:id="0"/>
      <w:r w:rsidR="00DA0C34" w:rsidRPr="00361974">
        <w:rPr>
          <w:sz w:val="20"/>
        </w:rPr>
        <w:t>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A0C34" w:rsidRPr="00361974" w:rsidRDefault="00DA0C34" w:rsidP="00DA0C34">
      <w:pPr>
        <w:tabs>
          <w:tab w:val="left" w:pos="10206"/>
        </w:tabs>
        <w:ind w:firstLine="567"/>
        <w:rPr>
          <w:b/>
        </w:rPr>
      </w:pPr>
    </w:p>
    <w:p w:rsidR="00DA0C34" w:rsidRPr="00E94364" w:rsidRDefault="00DA0C34" w:rsidP="00DA0C34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  <w:r w:rsidR="00E94364" w:rsidRPr="00361974">
        <w:rPr>
          <w:b/>
          <w:sz w:val="20"/>
        </w:rPr>
        <w:t>]</w:t>
      </w:r>
      <w:r w:rsidR="00E94364" w:rsidRPr="00361974">
        <w:rPr>
          <w:rStyle w:val="a3"/>
          <w:b/>
          <w:sz w:val="20"/>
        </w:rPr>
        <w:footnoteReference w:id="5"/>
      </w:r>
    </w:p>
    <w:sectPr w:rsidR="00DA0C34" w:rsidRPr="00E9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33C" w:rsidRDefault="006E333C" w:rsidP="00D30EFD">
      <w:r>
        <w:separator/>
      </w:r>
    </w:p>
  </w:endnote>
  <w:endnote w:type="continuationSeparator" w:id="0">
    <w:p w:rsidR="006E333C" w:rsidRDefault="006E333C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33C" w:rsidRDefault="006E333C" w:rsidP="00D30EFD">
      <w:r>
        <w:separator/>
      </w:r>
    </w:p>
  </w:footnote>
  <w:footnote w:type="continuationSeparator" w:id="0">
    <w:p w:rsidR="006E333C" w:rsidRDefault="006E333C" w:rsidP="00D30EFD">
      <w:r>
        <w:continuationSeparator/>
      </w:r>
    </w:p>
  </w:footnote>
  <w:footnote w:id="1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</w:t>
      </w:r>
      <w:r w:rsidRPr="009C2E12">
        <w:t xml:space="preserve">Формулировка, приведенная в квадратных скобках, включается в случае, если в приглашение к участию в закупочной процедуре включаются основные условия договора, заключаемого по результатам проведения </w:t>
      </w:r>
      <w:r>
        <w:t>З</w:t>
      </w:r>
      <w:r w:rsidRPr="009C2E12">
        <w:t>акупочной процедуры</w:t>
      </w:r>
      <w:r>
        <w:t>, и согласие с указанными основными условиями является Блок-фактором.</w:t>
      </w:r>
    </w:p>
  </w:footnote>
  <w:footnote w:id="2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</w:t>
      </w:r>
      <w:r w:rsidRPr="002A1192">
        <w:t xml:space="preserve">Формулировка, приведенная в квадратных скобках, включается в случае, если в приглашение к участию </w:t>
      </w:r>
      <w:r>
        <w:t>в З</w:t>
      </w:r>
      <w:r w:rsidRPr="002A1192">
        <w:t>акупочной процедуре включается проект договора, заключаемого по результатам проведения закупочной процедуры</w:t>
      </w:r>
      <w:r>
        <w:t xml:space="preserve">, </w:t>
      </w:r>
      <w:r w:rsidRPr="002A1192">
        <w:t xml:space="preserve">и согласие с </w:t>
      </w:r>
      <w:r>
        <w:t>проектом договора является Б</w:t>
      </w:r>
      <w:r w:rsidRPr="002A1192">
        <w:t>лок-фактором.</w:t>
      </w:r>
    </w:p>
  </w:footnote>
  <w:footnote w:id="3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Здесь и далее в таблице ф</w:t>
      </w:r>
      <w:r w:rsidRPr="00A96E82">
        <w:t xml:space="preserve">ормулировка, приведенная в квадратных скобках, включается в случае, если </w:t>
      </w:r>
      <w:r>
        <w:t xml:space="preserve">в соответствии с условиями проведения конкретной закупочной процедуры допускается отступление от соответствующих требований, указанных в приглашении (в частности, если соответствие поставщика указанному в приглашении требованию не является блок-фактором). </w:t>
      </w:r>
    </w:p>
  </w:footnote>
  <w:footnote w:id="4">
    <w:p w:rsidR="00D30EFD" w:rsidRPr="00E129BC" w:rsidRDefault="00D30EFD" w:rsidP="00D30EFD">
      <w:pPr>
        <w:pStyle w:val="a4"/>
      </w:pPr>
      <w:r>
        <w:rPr>
          <w:rStyle w:val="a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  <w:footnote w:id="5">
    <w:p w:rsidR="00E94364" w:rsidRPr="00E94364" w:rsidRDefault="00E94364">
      <w:pPr>
        <w:pStyle w:val="a4"/>
      </w:pPr>
      <w:r>
        <w:rPr>
          <w:rStyle w:val="a3"/>
        </w:rPr>
        <w:footnoteRef/>
      </w:r>
      <w:r>
        <w:t xml:space="preserve"> Слова, обозначенные в </w:t>
      </w:r>
      <w:r w:rsidRPr="002A67D0">
        <w:t>[</w:t>
      </w:r>
      <w:r>
        <w:t>…</w:t>
      </w:r>
      <w:r w:rsidRPr="002A67D0">
        <w:t>]</w:t>
      </w:r>
      <w:r>
        <w:t>, включаются в том случае, когда в приглашени</w:t>
      </w:r>
      <w:r w:rsidR="002A67D0">
        <w:t>и</w:t>
      </w:r>
      <w:r w:rsidR="00FB3658">
        <w:t xml:space="preserve"> </w:t>
      </w:r>
      <w:r w:rsidR="00EF7D11">
        <w:t>указано, по какой форме будет заключен договор по результатам закупочной процедуры</w:t>
      </w:r>
      <w:r w:rsidR="006A61D8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83B06"/>
    <w:rsid w:val="00096A21"/>
    <w:rsid w:val="000C0589"/>
    <w:rsid w:val="000E1295"/>
    <w:rsid w:val="000F5760"/>
    <w:rsid w:val="00153161"/>
    <w:rsid w:val="001B3BA9"/>
    <w:rsid w:val="002A67D0"/>
    <w:rsid w:val="00361974"/>
    <w:rsid w:val="00441CFD"/>
    <w:rsid w:val="00446B81"/>
    <w:rsid w:val="004A19B9"/>
    <w:rsid w:val="005C77E2"/>
    <w:rsid w:val="005F0FB7"/>
    <w:rsid w:val="00641CF2"/>
    <w:rsid w:val="006A61D8"/>
    <w:rsid w:val="006B5907"/>
    <w:rsid w:val="006C1450"/>
    <w:rsid w:val="006E333C"/>
    <w:rsid w:val="007554A7"/>
    <w:rsid w:val="007674C8"/>
    <w:rsid w:val="007B6D86"/>
    <w:rsid w:val="007F56AE"/>
    <w:rsid w:val="00807122"/>
    <w:rsid w:val="00883BB8"/>
    <w:rsid w:val="008C364C"/>
    <w:rsid w:val="00962CF2"/>
    <w:rsid w:val="009676AD"/>
    <w:rsid w:val="00975BBB"/>
    <w:rsid w:val="00A17D4C"/>
    <w:rsid w:val="00B31BA9"/>
    <w:rsid w:val="00BA0D00"/>
    <w:rsid w:val="00BF4463"/>
    <w:rsid w:val="00C870AB"/>
    <w:rsid w:val="00CA444A"/>
    <w:rsid w:val="00CD61DA"/>
    <w:rsid w:val="00D30EFD"/>
    <w:rsid w:val="00D70502"/>
    <w:rsid w:val="00DA0C34"/>
    <w:rsid w:val="00DB5993"/>
    <w:rsid w:val="00DC61EE"/>
    <w:rsid w:val="00E03B34"/>
    <w:rsid w:val="00E67CEF"/>
    <w:rsid w:val="00E94364"/>
    <w:rsid w:val="00EF7D11"/>
    <w:rsid w:val="00FB3658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5DAB5-FE1B-452E-90B6-2F46C515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Прохорова Елена Сергеевна</cp:lastModifiedBy>
  <cp:revision>3</cp:revision>
  <cp:lastPrinted>2024-09-09T11:52:00Z</cp:lastPrinted>
  <dcterms:created xsi:type="dcterms:W3CDTF">2024-09-17T15:44:00Z</dcterms:created>
  <dcterms:modified xsi:type="dcterms:W3CDTF">2024-10-03T17:44:00Z</dcterms:modified>
</cp:coreProperties>
</file>